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DD3" w:rsidRPr="009A5DD3" w:rsidRDefault="001821CF" w:rsidP="009A5DD3">
      <w:pPr>
        <w:autoSpaceDE w:val="0"/>
        <w:autoSpaceDN w:val="0"/>
        <w:adjustRightInd w:val="0"/>
        <w:ind w:left="4536" w:firstLine="0"/>
        <w:jc w:val="center"/>
        <w:rPr>
          <w:b/>
          <w:sz w:val="25"/>
          <w:szCs w:val="25"/>
        </w:rPr>
      </w:pPr>
      <w:r>
        <w:rPr>
          <w:rFonts w:eastAsia="Times New Roman"/>
          <w:b/>
          <w:bCs/>
          <w:sz w:val="26"/>
          <w:szCs w:val="26"/>
        </w:rPr>
        <w:t>ПРОЕКТ</w:t>
      </w:r>
    </w:p>
    <w:p w:rsidR="009D5B9B" w:rsidRPr="009A5DD3" w:rsidRDefault="009D5B9B" w:rsidP="009A5DD3">
      <w:pPr>
        <w:suppressAutoHyphens/>
        <w:ind w:firstLine="0"/>
        <w:jc w:val="center"/>
        <w:rPr>
          <w:rFonts w:eastAsia="Times New Roman"/>
          <w:b/>
          <w:bCs/>
          <w:sz w:val="26"/>
          <w:szCs w:val="26"/>
        </w:rPr>
      </w:pPr>
    </w:p>
    <w:p w:rsidR="00CD3BE9" w:rsidRPr="00A65CC6" w:rsidRDefault="00CD3BE9" w:rsidP="007238FB">
      <w:pPr>
        <w:suppressAutoHyphens/>
        <w:ind w:firstLine="0"/>
        <w:jc w:val="center"/>
        <w:rPr>
          <w:rFonts w:eastAsia="Times New Roman"/>
          <w:b/>
          <w:bCs/>
          <w:sz w:val="26"/>
          <w:szCs w:val="26"/>
        </w:rPr>
      </w:pPr>
      <w:r w:rsidRPr="00A65CC6">
        <w:rPr>
          <w:rFonts w:eastAsia="Times New Roman"/>
          <w:b/>
          <w:bCs/>
          <w:sz w:val="26"/>
          <w:szCs w:val="26"/>
        </w:rPr>
        <w:t xml:space="preserve">МЕСТНЫЕ НОРМАТИВЫ </w:t>
      </w:r>
      <w:r w:rsidR="00E85E5F" w:rsidRPr="00A65CC6">
        <w:rPr>
          <w:rFonts w:eastAsia="Times New Roman"/>
          <w:b/>
          <w:bCs/>
          <w:sz w:val="26"/>
          <w:szCs w:val="26"/>
        </w:rPr>
        <w:t>ГРАДОСТРОИТЕЛЬНОГО</w:t>
      </w:r>
      <w:r w:rsidR="00282FA9">
        <w:rPr>
          <w:rFonts w:eastAsia="Times New Roman"/>
          <w:b/>
          <w:bCs/>
          <w:sz w:val="26"/>
          <w:szCs w:val="26"/>
        </w:rPr>
        <w:t xml:space="preserve"> </w:t>
      </w:r>
      <w:r w:rsidR="00E85E5F" w:rsidRPr="00A65CC6">
        <w:rPr>
          <w:rFonts w:eastAsia="Times New Roman"/>
          <w:b/>
          <w:bCs/>
          <w:sz w:val="26"/>
          <w:szCs w:val="26"/>
        </w:rPr>
        <w:t xml:space="preserve">ПРОЕКТИРОВАНИЯ ШЕБЕКИНСКОГО </w:t>
      </w:r>
      <w:r w:rsidR="00E85E5F" w:rsidRPr="001821CF">
        <w:rPr>
          <w:rFonts w:eastAsia="Times New Roman"/>
          <w:b/>
          <w:bCs/>
          <w:strike/>
          <w:color w:val="FF0000"/>
          <w:sz w:val="26"/>
          <w:szCs w:val="26"/>
          <w:highlight w:val="yellow"/>
        </w:rPr>
        <w:t>ГОРОДСКОГО</w:t>
      </w:r>
      <w:r w:rsidR="00E85E5F" w:rsidRPr="001821CF">
        <w:rPr>
          <w:rFonts w:eastAsia="Times New Roman"/>
          <w:b/>
          <w:bCs/>
          <w:color w:val="FF0000"/>
          <w:sz w:val="26"/>
          <w:szCs w:val="26"/>
          <w:highlight w:val="yellow"/>
        </w:rPr>
        <w:t xml:space="preserve"> </w:t>
      </w:r>
      <w:r w:rsidR="001821CF" w:rsidRPr="001821CF">
        <w:rPr>
          <w:rFonts w:eastAsia="Times New Roman"/>
          <w:b/>
          <w:bCs/>
          <w:color w:val="FF0000"/>
          <w:sz w:val="26"/>
          <w:szCs w:val="26"/>
          <w:highlight w:val="yellow"/>
        </w:rPr>
        <w:t>МУНИЦИПАЛЬНОГО</w:t>
      </w:r>
      <w:r w:rsidR="001821CF">
        <w:rPr>
          <w:rFonts w:eastAsia="Times New Roman"/>
          <w:b/>
          <w:bCs/>
          <w:sz w:val="26"/>
          <w:szCs w:val="26"/>
        </w:rPr>
        <w:t xml:space="preserve"> </w:t>
      </w:r>
      <w:r w:rsidR="00E85E5F" w:rsidRPr="00A65CC6">
        <w:rPr>
          <w:rFonts w:eastAsia="Times New Roman"/>
          <w:b/>
          <w:bCs/>
          <w:sz w:val="26"/>
          <w:szCs w:val="26"/>
        </w:rPr>
        <w:t>ОКРУГА БЕЛГОРОДСКОЙ ОБЛАСТИ</w:t>
      </w:r>
    </w:p>
    <w:sdt>
      <w:sdtPr>
        <w:rPr>
          <w:rFonts w:ascii="Times New Roman" w:eastAsia="Calibri" w:hAnsi="Times New Roman"/>
          <w:b w:val="0"/>
          <w:bCs w:val="0"/>
          <w:color w:val="auto"/>
          <w:sz w:val="26"/>
          <w:szCs w:val="26"/>
          <w:lang w:val="ru-RU" w:eastAsia="ru-RU"/>
        </w:rPr>
        <w:id w:val="2099360794"/>
        <w:docPartObj>
          <w:docPartGallery w:val="Table of Contents"/>
          <w:docPartUnique/>
        </w:docPartObj>
      </w:sdtPr>
      <w:sdtContent>
        <w:p w:rsidR="002E4C1A" w:rsidRPr="00257DFD" w:rsidRDefault="002E4C1A" w:rsidP="002E4C1A">
          <w:pPr>
            <w:pStyle w:val="affffa"/>
          </w:pPr>
          <w:r w:rsidRPr="00257DFD">
            <w:rPr>
              <w:lang w:val="ru-RU"/>
            </w:rPr>
            <w:t>Оглавление</w:t>
          </w:r>
        </w:p>
        <w:p w:rsidR="00EB37EA" w:rsidRDefault="002E4C1A">
          <w:pPr>
            <w:pStyle w:val="1c"/>
            <w:tabs>
              <w:tab w:val="right" w:leader="dot" w:pos="9911"/>
            </w:tabs>
            <w:rPr>
              <w:rFonts w:asciiTheme="minorHAnsi" w:eastAsiaTheme="minorEastAsia" w:hAnsiTheme="minorHAnsi" w:cstheme="minorBidi"/>
              <w:b w:val="0"/>
              <w:bCs w:val="0"/>
              <w:caps w:val="0"/>
              <w:noProof/>
              <w:sz w:val="22"/>
              <w:szCs w:val="22"/>
            </w:rPr>
          </w:pPr>
          <w:r w:rsidRPr="00257DFD">
            <w:rPr>
              <w:sz w:val="24"/>
              <w:szCs w:val="24"/>
            </w:rPr>
            <w:fldChar w:fldCharType="begin"/>
          </w:r>
          <w:r w:rsidRPr="00257DFD">
            <w:rPr>
              <w:sz w:val="24"/>
              <w:szCs w:val="24"/>
            </w:rPr>
            <w:instrText xml:space="preserve"> TOC \o "1-3" \h \z \u </w:instrText>
          </w:r>
          <w:r w:rsidRPr="00257DFD">
            <w:rPr>
              <w:sz w:val="24"/>
              <w:szCs w:val="24"/>
            </w:rPr>
            <w:fldChar w:fldCharType="separate"/>
          </w:r>
          <w:hyperlink w:anchor="_Toc68777287" w:history="1">
            <w:r w:rsidR="00EB37EA" w:rsidRPr="00ED099E">
              <w:rPr>
                <w:rStyle w:val="af9"/>
                <w:noProof/>
                <w:lang w:val="en-US"/>
              </w:rPr>
              <w:t>I</w:t>
            </w:r>
            <w:r w:rsidR="00EB37EA" w:rsidRPr="00ED099E">
              <w:rPr>
                <w:rStyle w:val="af9"/>
                <w:noProof/>
              </w:rPr>
              <w:t>.</w:t>
            </w:r>
            <w:r w:rsidR="00EB37EA" w:rsidRPr="00ED099E">
              <w:rPr>
                <w:rStyle w:val="af9"/>
                <w:noProof/>
                <w:lang w:val="en-US"/>
              </w:rPr>
              <w:t> </w:t>
            </w:r>
            <w:r w:rsidR="00EB37EA" w:rsidRPr="00ED099E">
              <w:rPr>
                <w:rStyle w:val="af9"/>
                <w:noProof/>
              </w:rPr>
              <w:t>Основная часть</w:t>
            </w:r>
            <w:r w:rsidR="00EB37EA">
              <w:rPr>
                <w:noProof/>
                <w:webHidden/>
              </w:rPr>
              <w:tab/>
            </w:r>
            <w:r w:rsidR="00EB37EA">
              <w:rPr>
                <w:noProof/>
                <w:webHidden/>
              </w:rPr>
              <w:fldChar w:fldCharType="begin"/>
            </w:r>
            <w:r w:rsidR="00EB37EA">
              <w:rPr>
                <w:noProof/>
                <w:webHidden/>
              </w:rPr>
              <w:instrText xml:space="preserve"> PAGEREF _Toc68777287 \h </w:instrText>
            </w:r>
            <w:r w:rsidR="00EB37EA">
              <w:rPr>
                <w:noProof/>
                <w:webHidden/>
              </w:rPr>
            </w:r>
            <w:r w:rsidR="00EB37EA">
              <w:rPr>
                <w:noProof/>
                <w:webHidden/>
              </w:rPr>
              <w:fldChar w:fldCharType="separate"/>
            </w:r>
            <w:r w:rsidR="00465219">
              <w:rPr>
                <w:noProof/>
                <w:webHidden/>
              </w:rPr>
              <w:t>3</w:t>
            </w:r>
            <w:r w:rsidR="00EB37EA">
              <w:rPr>
                <w:noProof/>
                <w:webHidden/>
              </w:rPr>
              <w:fldChar w:fldCharType="end"/>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288" w:history="1">
            <w:r w:rsidR="00EB37EA" w:rsidRPr="00ED099E">
              <w:rPr>
                <w:rStyle w:val="af9"/>
              </w:rPr>
              <w:t>1. Общие положения</w:t>
            </w:r>
            <w:r w:rsidR="00EB37EA">
              <w:rPr>
                <w:webHidden/>
              </w:rPr>
              <w:tab/>
            </w:r>
            <w:r w:rsidR="00EB37EA">
              <w:rPr>
                <w:webHidden/>
              </w:rPr>
              <w:fldChar w:fldCharType="begin"/>
            </w:r>
            <w:r w:rsidR="00EB37EA">
              <w:rPr>
                <w:webHidden/>
              </w:rPr>
              <w:instrText xml:space="preserve"> PAGEREF _Toc68777288 \h </w:instrText>
            </w:r>
            <w:r w:rsidR="00EB37EA">
              <w:rPr>
                <w:webHidden/>
              </w:rPr>
            </w:r>
            <w:r w:rsidR="00EB37EA">
              <w:rPr>
                <w:webHidden/>
              </w:rPr>
              <w:fldChar w:fldCharType="separate"/>
            </w:r>
            <w:r w:rsidR="00465219">
              <w:rPr>
                <w:webHidden/>
              </w:rPr>
              <w:t>3</w:t>
            </w:r>
            <w:r w:rsidR="00EB37EA">
              <w:rPr>
                <w:webHidden/>
              </w:rPr>
              <w:fldChar w:fldCharType="end"/>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289" w:history="1">
            <w:r w:rsidR="00EB37EA" w:rsidRPr="00ED099E">
              <w:rPr>
                <w:rStyle w:val="af9"/>
                <w:noProof/>
              </w:rPr>
              <w:t>Перечень используемых сокращений</w:t>
            </w:r>
            <w:r w:rsidR="00EB37EA">
              <w:rPr>
                <w:noProof/>
                <w:webHidden/>
              </w:rPr>
              <w:tab/>
            </w:r>
            <w:r w:rsidR="00EB37EA">
              <w:rPr>
                <w:noProof/>
                <w:webHidden/>
              </w:rPr>
              <w:fldChar w:fldCharType="begin"/>
            </w:r>
            <w:r w:rsidR="00EB37EA">
              <w:rPr>
                <w:noProof/>
                <w:webHidden/>
              </w:rPr>
              <w:instrText xml:space="preserve"> PAGEREF _Toc68777289 \h </w:instrText>
            </w:r>
            <w:r w:rsidR="00EB37EA">
              <w:rPr>
                <w:noProof/>
                <w:webHidden/>
              </w:rPr>
            </w:r>
            <w:r w:rsidR="00EB37EA">
              <w:rPr>
                <w:noProof/>
                <w:webHidden/>
              </w:rPr>
              <w:fldChar w:fldCharType="separate"/>
            </w:r>
            <w:r w:rsidR="00465219">
              <w:rPr>
                <w:noProof/>
                <w:webHidden/>
              </w:rPr>
              <w:t>3</w:t>
            </w:r>
            <w:r w:rsidR="00EB37EA">
              <w:rPr>
                <w:noProof/>
                <w:webHidden/>
              </w:rPr>
              <w:fldChar w:fldCharType="end"/>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290" w:history="1">
            <w:r w:rsidR="00EB37EA" w:rsidRPr="00ED099E">
              <w:rPr>
                <w:rStyle w:val="af9"/>
                <w:noProof/>
              </w:rPr>
              <w:t>Термины и определения</w:t>
            </w:r>
            <w:r w:rsidR="00EB37EA">
              <w:rPr>
                <w:noProof/>
                <w:webHidden/>
              </w:rPr>
              <w:tab/>
            </w:r>
            <w:r w:rsidR="00EB37EA">
              <w:rPr>
                <w:noProof/>
                <w:webHidden/>
              </w:rPr>
              <w:fldChar w:fldCharType="begin"/>
            </w:r>
            <w:r w:rsidR="00EB37EA">
              <w:rPr>
                <w:noProof/>
                <w:webHidden/>
              </w:rPr>
              <w:instrText xml:space="preserve"> PAGEREF _Toc68777290 \h </w:instrText>
            </w:r>
            <w:r w:rsidR="00EB37EA">
              <w:rPr>
                <w:noProof/>
                <w:webHidden/>
              </w:rPr>
            </w:r>
            <w:r w:rsidR="00EB37EA">
              <w:rPr>
                <w:noProof/>
                <w:webHidden/>
              </w:rPr>
              <w:fldChar w:fldCharType="separate"/>
            </w:r>
            <w:r w:rsidR="00465219">
              <w:rPr>
                <w:noProof/>
                <w:webHidden/>
              </w:rPr>
              <w:t>4</w:t>
            </w:r>
            <w:r w:rsidR="00EB37EA">
              <w:rPr>
                <w:noProof/>
                <w:webHidden/>
              </w:rPr>
              <w:fldChar w:fldCharType="end"/>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291" w:history="1">
            <w:r w:rsidR="00EB37EA" w:rsidRPr="00ED099E">
              <w:rPr>
                <w:rStyle w:val="af9"/>
              </w:rPr>
              <w:t xml:space="preserve">2. Расчетные показатели минимально допустимого уровня обеспеченности объектами местного значения </w:t>
            </w:r>
            <w:r w:rsidR="00EB37EA" w:rsidRPr="001821CF">
              <w:rPr>
                <w:rStyle w:val="af9"/>
                <w:strike/>
                <w:color w:val="FF0000"/>
                <w:highlight w:val="yellow"/>
              </w:rPr>
              <w:t>городского</w:t>
            </w:r>
            <w:r w:rsidR="00EB37EA" w:rsidRPr="00ED099E">
              <w:rPr>
                <w:rStyle w:val="af9"/>
              </w:rPr>
              <w:t xml:space="preserve"> </w:t>
            </w:r>
            <w:r w:rsidR="001821CF">
              <w:rPr>
                <w:rStyle w:val="af9"/>
              </w:rPr>
              <w:t xml:space="preserve">муниципального </w:t>
            </w:r>
            <w:r w:rsidR="00EB37EA" w:rsidRPr="00ED099E">
              <w:rPr>
                <w:rStyle w:val="af9"/>
              </w:rPr>
              <w:t>округа и расчетные показатели максимально допустимого уровня территориальной доступности таких объектов для населения</w:t>
            </w:r>
            <w:r w:rsidR="00EB37EA">
              <w:rPr>
                <w:webHidden/>
              </w:rPr>
              <w:tab/>
            </w:r>
            <w:r w:rsidR="00EB37EA">
              <w:rPr>
                <w:webHidden/>
              </w:rPr>
              <w:fldChar w:fldCharType="begin"/>
            </w:r>
            <w:r w:rsidR="00EB37EA">
              <w:rPr>
                <w:webHidden/>
              </w:rPr>
              <w:instrText xml:space="preserve"> PAGEREF _Toc68777291 \h </w:instrText>
            </w:r>
            <w:r w:rsidR="00EB37EA">
              <w:rPr>
                <w:webHidden/>
              </w:rPr>
            </w:r>
            <w:r w:rsidR="00EB37EA">
              <w:rPr>
                <w:webHidden/>
              </w:rPr>
              <w:fldChar w:fldCharType="separate"/>
            </w:r>
            <w:r w:rsidR="00465219">
              <w:rPr>
                <w:webHidden/>
              </w:rPr>
              <w:t>8</w:t>
            </w:r>
            <w:r w:rsidR="00EB37EA">
              <w:rPr>
                <w:webHidden/>
              </w:rPr>
              <w:fldChar w:fldCharType="end"/>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292" w:history="1">
            <w:r w:rsidR="00EB37EA" w:rsidRPr="00ED099E">
              <w:rPr>
                <w:rStyle w:val="af9"/>
                <w:noProof/>
              </w:rPr>
              <w:t>2.1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инженерных коммуникаций</w:t>
            </w:r>
            <w:r w:rsidR="00EB37EA">
              <w:rPr>
                <w:noProof/>
                <w:webHidden/>
              </w:rPr>
              <w:tab/>
            </w:r>
            <w:r w:rsidR="00EB37EA">
              <w:rPr>
                <w:noProof/>
                <w:webHidden/>
              </w:rPr>
              <w:fldChar w:fldCharType="begin"/>
            </w:r>
            <w:r w:rsidR="00EB37EA">
              <w:rPr>
                <w:noProof/>
                <w:webHidden/>
              </w:rPr>
              <w:instrText xml:space="preserve"> PAGEREF _Toc68777292 \h </w:instrText>
            </w:r>
            <w:r w:rsidR="00EB37EA">
              <w:rPr>
                <w:noProof/>
                <w:webHidden/>
              </w:rPr>
            </w:r>
            <w:r w:rsidR="00EB37EA">
              <w:rPr>
                <w:noProof/>
                <w:webHidden/>
              </w:rPr>
              <w:fldChar w:fldCharType="separate"/>
            </w:r>
            <w:r w:rsidR="00465219">
              <w:rPr>
                <w:noProof/>
                <w:webHidden/>
              </w:rPr>
              <w:t>8</w:t>
            </w:r>
            <w:r w:rsidR="00EB37EA">
              <w:rPr>
                <w:noProof/>
                <w:webHidden/>
              </w:rPr>
              <w:fldChar w:fldCharType="end"/>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293" w:history="1">
            <w:r w:rsidR="00EB37EA" w:rsidRPr="00ED099E">
              <w:rPr>
                <w:rStyle w:val="af9"/>
                <w:noProof/>
              </w:rPr>
              <w:t>2.2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транспортной инфраструктуры</w:t>
            </w:r>
            <w:r w:rsidR="00EB37EA">
              <w:rPr>
                <w:noProof/>
                <w:webHidden/>
              </w:rPr>
              <w:tab/>
            </w:r>
            <w:r w:rsidR="00EB37EA">
              <w:rPr>
                <w:noProof/>
                <w:webHidden/>
              </w:rPr>
              <w:fldChar w:fldCharType="begin"/>
            </w:r>
            <w:r w:rsidR="00EB37EA">
              <w:rPr>
                <w:noProof/>
                <w:webHidden/>
              </w:rPr>
              <w:instrText xml:space="preserve"> PAGEREF _Toc68777293 \h </w:instrText>
            </w:r>
            <w:r w:rsidR="00EB37EA">
              <w:rPr>
                <w:noProof/>
                <w:webHidden/>
              </w:rPr>
            </w:r>
            <w:r w:rsidR="00EB37EA">
              <w:rPr>
                <w:noProof/>
                <w:webHidden/>
              </w:rPr>
              <w:fldChar w:fldCharType="separate"/>
            </w:r>
            <w:r w:rsidR="00465219">
              <w:rPr>
                <w:noProof/>
                <w:webHidden/>
              </w:rPr>
              <w:t>15</w:t>
            </w:r>
            <w:r w:rsidR="00EB37EA">
              <w:rPr>
                <w:noProof/>
                <w:webHidden/>
              </w:rPr>
              <w:fldChar w:fldCharType="end"/>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294" w:history="1">
            <w:r w:rsidR="00EB37EA" w:rsidRPr="00ED099E">
              <w:rPr>
                <w:rStyle w:val="af9"/>
                <w:noProof/>
              </w:rPr>
              <w:t>2.3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образования</w:t>
            </w:r>
            <w:r w:rsidR="00EB37EA">
              <w:rPr>
                <w:noProof/>
                <w:webHidden/>
              </w:rPr>
              <w:tab/>
            </w:r>
            <w:r w:rsidR="00EB37EA">
              <w:rPr>
                <w:noProof/>
                <w:webHidden/>
              </w:rPr>
              <w:fldChar w:fldCharType="begin"/>
            </w:r>
            <w:r w:rsidR="00EB37EA">
              <w:rPr>
                <w:noProof/>
                <w:webHidden/>
              </w:rPr>
              <w:instrText xml:space="preserve"> PAGEREF _Toc68777294 \h </w:instrText>
            </w:r>
            <w:r w:rsidR="00EB37EA">
              <w:rPr>
                <w:noProof/>
                <w:webHidden/>
              </w:rPr>
            </w:r>
            <w:r w:rsidR="00EB37EA">
              <w:rPr>
                <w:noProof/>
                <w:webHidden/>
              </w:rPr>
              <w:fldChar w:fldCharType="separate"/>
            </w:r>
            <w:r w:rsidR="00465219">
              <w:rPr>
                <w:noProof/>
                <w:webHidden/>
              </w:rPr>
              <w:t>3</w:t>
            </w:r>
            <w:r w:rsidR="00EB37EA">
              <w:rPr>
                <w:noProof/>
                <w:webHidden/>
              </w:rPr>
              <w:fldChar w:fldCharType="end"/>
            </w:r>
          </w:hyperlink>
          <w:r w:rsidR="00465219">
            <w:rPr>
              <w:noProof/>
            </w:rPr>
            <w:t>2</w:t>
          </w:r>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296" w:history="1">
            <w:r w:rsidR="00B15D7A" w:rsidRPr="00465219">
              <w:rPr>
                <w:rStyle w:val="af9"/>
                <w:noProof/>
              </w:rPr>
              <w:t>2.4</w:t>
            </w:r>
            <w:r w:rsidR="00B15D7A">
              <w:rPr>
                <w:rStyle w:val="af9"/>
                <w:noProof/>
              </w:rPr>
              <w:t xml:space="preserve"> </w:t>
            </w:r>
            <w:r w:rsidR="00EB37EA" w:rsidRPr="00ED099E">
              <w:rPr>
                <w:rStyle w:val="af9"/>
                <w:noProof/>
              </w:rPr>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физической  культуры и спорта</w:t>
            </w:r>
            <w:r w:rsidR="00EB37EA">
              <w:rPr>
                <w:noProof/>
                <w:webHidden/>
              </w:rPr>
              <w:tab/>
            </w:r>
            <w:r w:rsidR="00EB37EA">
              <w:rPr>
                <w:noProof/>
                <w:webHidden/>
              </w:rPr>
              <w:fldChar w:fldCharType="begin"/>
            </w:r>
            <w:r w:rsidR="00EB37EA">
              <w:rPr>
                <w:noProof/>
                <w:webHidden/>
              </w:rPr>
              <w:instrText xml:space="preserve"> PAGEREF _Toc68777296 \h </w:instrText>
            </w:r>
            <w:r w:rsidR="00EB37EA">
              <w:rPr>
                <w:noProof/>
                <w:webHidden/>
              </w:rPr>
            </w:r>
            <w:r w:rsidR="00EB37EA">
              <w:rPr>
                <w:noProof/>
                <w:webHidden/>
              </w:rPr>
              <w:fldChar w:fldCharType="separate"/>
            </w:r>
            <w:r w:rsidR="00465219">
              <w:rPr>
                <w:noProof/>
                <w:webHidden/>
              </w:rPr>
              <w:t>3</w:t>
            </w:r>
            <w:r w:rsidR="00EB37EA">
              <w:rPr>
                <w:noProof/>
                <w:webHidden/>
              </w:rPr>
              <w:fldChar w:fldCharType="end"/>
            </w:r>
          </w:hyperlink>
          <w:r w:rsidR="00465219">
            <w:rPr>
              <w:noProof/>
            </w:rPr>
            <w:t>4</w:t>
          </w:r>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297" w:history="1">
            <w:r w:rsidR="00B15D7A" w:rsidRPr="00465219">
              <w:rPr>
                <w:rStyle w:val="af9"/>
                <w:noProof/>
              </w:rPr>
              <w:t>2.5</w:t>
            </w:r>
            <w:r w:rsidR="00B15D7A" w:rsidRPr="007D4282">
              <w:rPr>
                <w:rStyle w:val="af9"/>
                <w:noProof/>
                <w:color w:val="FF0000"/>
              </w:rPr>
              <w:t xml:space="preserve"> </w:t>
            </w:r>
            <w:r w:rsidR="00EB37EA" w:rsidRPr="00ED099E">
              <w:rPr>
                <w:rStyle w:val="af9"/>
                <w:noProof/>
              </w:rPr>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утилизации и переработки бытовых и промышленных отходов</w:t>
            </w:r>
            <w:r w:rsidR="00EB37EA">
              <w:rPr>
                <w:noProof/>
                <w:webHidden/>
              </w:rPr>
              <w:tab/>
            </w:r>
            <w:r w:rsidR="00EB37EA">
              <w:rPr>
                <w:noProof/>
                <w:webHidden/>
              </w:rPr>
              <w:fldChar w:fldCharType="begin"/>
            </w:r>
            <w:r w:rsidR="00EB37EA">
              <w:rPr>
                <w:noProof/>
                <w:webHidden/>
              </w:rPr>
              <w:instrText xml:space="preserve"> PAGEREF _Toc68777297 \h </w:instrText>
            </w:r>
            <w:r w:rsidR="00EB37EA">
              <w:rPr>
                <w:noProof/>
                <w:webHidden/>
              </w:rPr>
            </w:r>
            <w:r w:rsidR="00EB37EA">
              <w:rPr>
                <w:noProof/>
                <w:webHidden/>
              </w:rPr>
              <w:fldChar w:fldCharType="separate"/>
            </w:r>
            <w:r w:rsidR="00465219">
              <w:rPr>
                <w:noProof/>
                <w:webHidden/>
              </w:rPr>
              <w:t>3</w:t>
            </w:r>
            <w:r w:rsidR="00EB37EA">
              <w:rPr>
                <w:noProof/>
                <w:webHidden/>
              </w:rPr>
              <w:fldChar w:fldCharType="end"/>
            </w:r>
          </w:hyperlink>
          <w:r w:rsidR="00465219">
            <w:rPr>
              <w:noProof/>
            </w:rPr>
            <w:t>5</w:t>
          </w:r>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298" w:history="1">
            <w:r w:rsidR="00B15D7A" w:rsidRPr="00465219">
              <w:rPr>
                <w:rStyle w:val="af9"/>
                <w:noProof/>
              </w:rPr>
              <w:t>2.6</w:t>
            </w:r>
            <w:r w:rsidR="00B15D7A" w:rsidRPr="007D4282">
              <w:rPr>
                <w:rStyle w:val="af9"/>
                <w:noProof/>
                <w:color w:val="FF0000"/>
              </w:rPr>
              <w:t xml:space="preserve"> </w:t>
            </w:r>
            <w:r w:rsidR="00EB37EA" w:rsidRPr="00ED099E">
              <w:rPr>
                <w:rStyle w:val="af9"/>
                <w:noProof/>
              </w:rPr>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иных областях,  связанных с решением вопросов местного значения</w:t>
            </w:r>
            <w:r w:rsidR="00EB37EA">
              <w:rPr>
                <w:noProof/>
                <w:webHidden/>
              </w:rPr>
              <w:tab/>
            </w:r>
            <w:r w:rsidR="00EB37EA">
              <w:rPr>
                <w:noProof/>
                <w:webHidden/>
              </w:rPr>
              <w:fldChar w:fldCharType="begin"/>
            </w:r>
            <w:r w:rsidR="00EB37EA">
              <w:rPr>
                <w:noProof/>
                <w:webHidden/>
              </w:rPr>
              <w:instrText xml:space="preserve"> PAGEREF _Toc68777298 \h </w:instrText>
            </w:r>
            <w:r w:rsidR="00EB37EA">
              <w:rPr>
                <w:noProof/>
                <w:webHidden/>
              </w:rPr>
            </w:r>
            <w:r w:rsidR="00EB37EA">
              <w:rPr>
                <w:noProof/>
                <w:webHidden/>
              </w:rPr>
              <w:fldChar w:fldCharType="separate"/>
            </w:r>
            <w:r w:rsidR="00465219">
              <w:rPr>
                <w:noProof/>
                <w:webHidden/>
              </w:rPr>
              <w:t>3</w:t>
            </w:r>
            <w:r w:rsidR="00EB37EA">
              <w:rPr>
                <w:noProof/>
                <w:webHidden/>
              </w:rPr>
              <w:fldChar w:fldCharType="end"/>
            </w:r>
          </w:hyperlink>
          <w:r w:rsidR="00465219">
            <w:rPr>
              <w:noProof/>
            </w:rPr>
            <w:t>6</w:t>
          </w:r>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299" w:history="1">
            <w:r w:rsidR="00B15D7A" w:rsidRPr="00465219">
              <w:rPr>
                <w:rStyle w:val="af9"/>
                <w:noProof/>
              </w:rPr>
              <w:t xml:space="preserve">2.7 </w:t>
            </w:r>
            <w:r w:rsidR="00EB37EA" w:rsidRPr="00ED099E">
              <w:rPr>
                <w:rStyle w:val="af9"/>
                <w:noProof/>
              </w:rPr>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благоустройства территории</w:t>
            </w:r>
            <w:r w:rsidR="00EB37EA">
              <w:rPr>
                <w:noProof/>
                <w:webHidden/>
              </w:rPr>
              <w:tab/>
            </w:r>
            <w:r w:rsidR="00EB37EA">
              <w:rPr>
                <w:noProof/>
                <w:webHidden/>
              </w:rPr>
              <w:fldChar w:fldCharType="begin"/>
            </w:r>
            <w:r w:rsidR="00EB37EA">
              <w:rPr>
                <w:noProof/>
                <w:webHidden/>
              </w:rPr>
              <w:instrText xml:space="preserve"> PAGEREF _Toc68777299 \h </w:instrText>
            </w:r>
            <w:r w:rsidR="00EB37EA">
              <w:rPr>
                <w:noProof/>
                <w:webHidden/>
              </w:rPr>
            </w:r>
            <w:r w:rsidR="00EB37EA">
              <w:rPr>
                <w:noProof/>
                <w:webHidden/>
              </w:rPr>
              <w:fldChar w:fldCharType="separate"/>
            </w:r>
            <w:r w:rsidR="00465219">
              <w:rPr>
                <w:noProof/>
                <w:webHidden/>
              </w:rPr>
              <w:t>5</w:t>
            </w:r>
            <w:r w:rsidR="00EB37EA">
              <w:rPr>
                <w:noProof/>
                <w:webHidden/>
              </w:rPr>
              <w:fldChar w:fldCharType="end"/>
            </w:r>
          </w:hyperlink>
          <w:r w:rsidR="00882AB7">
            <w:rPr>
              <w:noProof/>
            </w:rPr>
            <w:t>1</w:t>
          </w:r>
        </w:p>
        <w:p w:rsidR="00EB37EA" w:rsidRDefault="00AF010E">
          <w:pPr>
            <w:pStyle w:val="1c"/>
            <w:tabs>
              <w:tab w:val="right" w:leader="dot" w:pos="9911"/>
            </w:tabs>
            <w:rPr>
              <w:rFonts w:asciiTheme="minorHAnsi" w:eastAsiaTheme="minorEastAsia" w:hAnsiTheme="minorHAnsi" w:cstheme="minorBidi"/>
              <w:b w:val="0"/>
              <w:bCs w:val="0"/>
              <w:caps w:val="0"/>
              <w:noProof/>
              <w:sz w:val="22"/>
              <w:szCs w:val="22"/>
            </w:rPr>
          </w:pPr>
          <w:hyperlink w:anchor="_Toc68777300" w:history="1">
            <w:r w:rsidR="00EB37EA" w:rsidRPr="00ED099E">
              <w:rPr>
                <w:rStyle w:val="af9"/>
                <w:noProof/>
                <w:lang w:val="en-US"/>
              </w:rPr>
              <w:t>II</w:t>
            </w:r>
            <w:r w:rsidR="00EB37EA" w:rsidRPr="00ED099E">
              <w:rPr>
                <w:rStyle w:val="af9"/>
                <w:noProof/>
              </w:rPr>
              <w:t>.</w:t>
            </w:r>
            <w:r w:rsidR="00EB37EA" w:rsidRPr="00ED099E">
              <w:rPr>
                <w:rStyle w:val="af9"/>
                <w:noProof/>
                <w:lang w:val="en-US"/>
              </w:rPr>
              <w:t> </w:t>
            </w:r>
            <w:r w:rsidR="00EB37EA" w:rsidRPr="00ED099E">
              <w:rPr>
                <w:rStyle w:val="af9"/>
                <w:noProof/>
              </w:rPr>
              <w:t>Материалы по обоснованию расчетных показателей, содержащихся в</w:t>
            </w:r>
            <w:r w:rsidR="00EB37EA" w:rsidRPr="00ED099E">
              <w:rPr>
                <w:rStyle w:val="af9"/>
                <w:noProof/>
                <w:lang w:val="en-US"/>
              </w:rPr>
              <w:t> </w:t>
            </w:r>
            <w:r w:rsidR="00EB37EA" w:rsidRPr="00ED099E">
              <w:rPr>
                <w:rStyle w:val="af9"/>
                <w:noProof/>
              </w:rPr>
              <w:t>основной части нормативов</w:t>
            </w:r>
            <w:r w:rsidR="00EB37EA">
              <w:rPr>
                <w:noProof/>
                <w:webHidden/>
              </w:rPr>
              <w:tab/>
            </w:r>
            <w:r w:rsidR="00EB37EA">
              <w:rPr>
                <w:noProof/>
                <w:webHidden/>
              </w:rPr>
              <w:fldChar w:fldCharType="begin"/>
            </w:r>
            <w:r w:rsidR="00EB37EA">
              <w:rPr>
                <w:noProof/>
                <w:webHidden/>
              </w:rPr>
              <w:instrText xml:space="preserve"> PAGEREF _Toc68777300 \h </w:instrText>
            </w:r>
            <w:r w:rsidR="00EB37EA">
              <w:rPr>
                <w:noProof/>
                <w:webHidden/>
              </w:rPr>
            </w:r>
            <w:r w:rsidR="00EB37EA">
              <w:rPr>
                <w:noProof/>
                <w:webHidden/>
              </w:rPr>
              <w:fldChar w:fldCharType="separate"/>
            </w:r>
            <w:r w:rsidR="00465219">
              <w:rPr>
                <w:noProof/>
                <w:webHidden/>
              </w:rPr>
              <w:t>5</w:t>
            </w:r>
            <w:r w:rsidR="00EB37EA">
              <w:rPr>
                <w:noProof/>
                <w:webHidden/>
              </w:rPr>
              <w:fldChar w:fldCharType="end"/>
            </w:r>
          </w:hyperlink>
          <w:r w:rsidR="00882AB7">
            <w:rPr>
              <w:noProof/>
            </w:rPr>
            <w:t>2</w:t>
          </w:r>
        </w:p>
        <w:p w:rsidR="00EB37EA" w:rsidRDefault="00AF010E">
          <w:pPr>
            <w:pStyle w:val="2b"/>
            <w:rPr>
              <w:rFonts w:asciiTheme="minorHAnsi" w:eastAsiaTheme="minorEastAsia" w:hAnsiTheme="minorHAnsi" w:cstheme="minorBidi"/>
              <w:b w:val="0"/>
              <w:bCs w:val="0"/>
              <w:iCs w:val="0"/>
              <w:smallCaps w:val="0"/>
              <w:sz w:val="22"/>
              <w:szCs w:val="22"/>
            </w:rPr>
          </w:pPr>
          <w:hyperlink w:anchor="_Toc68777301" w:history="1">
            <w:r w:rsidR="00EB37EA" w:rsidRPr="00ED099E">
              <w:rPr>
                <w:rStyle w:val="af9"/>
              </w:rPr>
              <w:t>1.</w:t>
            </w:r>
            <w:r w:rsidR="00EB37EA">
              <w:rPr>
                <w:rFonts w:asciiTheme="minorHAnsi" w:eastAsiaTheme="minorEastAsia" w:hAnsiTheme="minorHAnsi" w:cstheme="minorBidi"/>
                <w:b w:val="0"/>
                <w:bCs w:val="0"/>
                <w:iCs w:val="0"/>
                <w:smallCaps w:val="0"/>
                <w:sz w:val="22"/>
                <w:szCs w:val="22"/>
              </w:rPr>
              <w:tab/>
            </w:r>
            <w:r w:rsidR="00EB37EA" w:rsidRPr="00ED099E">
              <w:rPr>
                <w:rStyle w:val="af9"/>
              </w:rPr>
              <w:t>Анализ социально-демографического состава населения по состоянию на 01.01.2018</w:t>
            </w:r>
            <w:r w:rsidR="00EB37EA">
              <w:rPr>
                <w:webHidden/>
              </w:rPr>
              <w:tab/>
            </w:r>
            <w:r w:rsidR="00EB37EA">
              <w:rPr>
                <w:webHidden/>
              </w:rPr>
              <w:fldChar w:fldCharType="begin"/>
            </w:r>
            <w:r w:rsidR="00EB37EA">
              <w:rPr>
                <w:webHidden/>
              </w:rPr>
              <w:instrText xml:space="preserve"> PAGEREF _Toc68777301 \h </w:instrText>
            </w:r>
            <w:r w:rsidR="00EB37EA">
              <w:rPr>
                <w:webHidden/>
              </w:rPr>
            </w:r>
            <w:r w:rsidR="00EB37EA">
              <w:rPr>
                <w:webHidden/>
              </w:rPr>
              <w:fldChar w:fldCharType="separate"/>
            </w:r>
            <w:r w:rsidR="00465219">
              <w:rPr>
                <w:webHidden/>
              </w:rPr>
              <w:t>5</w:t>
            </w:r>
            <w:r w:rsidR="00EB37EA">
              <w:rPr>
                <w:webHidden/>
              </w:rPr>
              <w:fldChar w:fldCharType="end"/>
            </w:r>
          </w:hyperlink>
          <w:r w:rsidR="00882AB7">
            <w:t>2</w:t>
          </w:r>
        </w:p>
        <w:p w:rsidR="00EB37EA" w:rsidRDefault="00AF010E">
          <w:pPr>
            <w:pStyle w:val="2b"/>
            <w:rPr>
              <w:rFonts w:asciiTheme="minorHAnsi" w:eastAsiaTheme="minorEastAsia" w:hAnsiTheme="minorHAnsi" w:cstheme="minorBidi"/>
              <w:b w:val="0"/>
              <w:bCs w:val="0"/>
              <w:iCs w:val="0"/>
              <w:smallCaps w:val="0"/>
              <w:sz w:val="22"/>
              <w:szCs w:val="22"/>
            </w:rPr>
          </w:pPr>
          <w:hyperlink w:anchor="_Toc68777302" w:history="1">
            <w:r w:rsidR="00EB37EA" w:rsidRPr="00ED099E">
              <w:rPr>
                <w:rStyle w:val="af9"/>
              </w:rPr>
              <w:t>2.</w:t>
            </w:r>
            <w:r w:rsidR="00EB37EA">
              <w:rPr>
                <w:rFonts w:asciiTheme="minorHAnsi" w:eastAsiaTheme="minorEastAsia" w:hAnsiTheme="minorHAnsi" w:cstheme="minorBidi"/>
                <w:b w:val="0"/>
                <w:bCs w:val="0"/>
                <w:iCs w:val="0"/>
                <w:smallCaps w:val="0"/>
                <w:sz w:val="22"/>
                <w:szCs w:val="22"/>
              </w:rPr>
              <w:tab/>
            </w:r>
            <w:r w:rsidR="00EB37EA" w:rsidRPr="00ED099E">
              <w:rPr>
                <w:rStyle w:val="af9"/>
              </w:rPr>
              <w:t>Анализ природно-климатических условий</w:t>
            </w:r>
            <w:r w:rsidR="00EB37EA">
              <w:rPr>
                <w:webHidden/>
              </w:rPr>
              <w:tab/>
            </w:r>
            <w:r w:rsidR="00EB37EA">
              <w:rPr>
                <w:webHidden/>
              </w:rPr>
              <w:fldChar w:fldCharType="begin"/>
            </w:r>
            <w:r w:rsidR="00EB37EA">
              <w:rPr>
                <w:webHidden/>
              </w:rPr>
              <w:instrText xml:space="preserve"> PAGEREF _Toc68777302 \h </w:instrText>
            </w:r>
            <w:r w:rsidR="00EB37EA">
              <w:rPr>
                <w:webHidden/>
              </w:rPr>
            </w:r>
            <w:r w:rsidR="00EB37EA">
              <w:rPr>
                <w:webHidden/>
              </w:rPr>
              <w:fldChar w:fldCharType="separate"/>
            </w:r>
            <w:r w:rsidR="00465219">
              <w:rPr>
                <w:webHidden/>
              </w:rPr>
              <w:t>5</w:t>
            </w:r>
            <w:r w:rsidR="00EB37EA">
              <w:rPr>
                <w:webHidden/>
              </w:rPr>
              <w:fldChar w:fldCharType="end"/>
            </w:r>
          </w:hyperlink>
          <w:r w:rsidR="00882AB7">
            <w:t>4</w:t>
          </w:r>
        </w:p>
        <w:p w:rsidR="00EB37EA" w:rsidRDefault="00AF010E">
          <w:pPr>
            <w:pStyle w:val="2b"/>
            <w:rPr>
              <w:rFonts w:asciiTheme="minorHAnsi" w:eastAsiaTheme="minorEastAsia" w:hAnsiTheme="minorHAnsi" w:cstheme="minorBidi"/>
              <w:b w:val="0"/>
              <w:bCs w:val="0"/>
              <w:iCs w:val="0"/>
              <w:smallCaps w:val="0"/>
              <w:sz w:val="22"/>
              <w:szCs w:val="22"/>
            </w:rPr>
          </w:pPr>
          <w:hyperlink w:anchor="_Toc68777303" w:history="1">
            <w:r w:rsidR="00EB37EA" w:rsidRPr="00ED099E">
              <w:rPr>
                <w:rStyle w:val="af9"/>
              </w:rPr>
              <w:t>3.</w:t>
            </w:r>
            <w:r w:rsidR="00EB37EA">
              <w:rPr>
                <w:rFonts w:asciiTheme="minorHAnsi" w:eastAsiaTheme="minorEastAsia" w:hAnsiTheme="minorHAnsi" w:cstheme="minorBidi"/>
                <w:b w:val="0"/>
                <w:bCs w:val="0"/>
                <w:iCs w:val="0"/>
                <w:smallCaps w:val="0"/>
                <w:sz w:val="22"/>
                <w:szCs w:val="22"/>
              </w:rPr>
              <w:tab/>
            </w:r>
            <w:r w:rsidR="00EB37EA" w:rsidRPr="00ED099E">
              <w:rPr>
                <w:rStyle w:val="af9"/>
              </w:rPr>
              <w:t>Дифференциация проектируемой территории для целей разработки нормативов</w:t>
            </w:r>
            <w:r w:rsidR="00EB37EA">
              <w:rPr>
                <w:webHidden/>
              </w:rPr>
              <w:tab/>
            </w:r>
            <w:r w:rsidR="00882AB7">
              <w:rPr>
                <w:webHidden/>
              </w:rPr>
              <w:t>57</w:t>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304" w:history="1">
            <w:r w:rsidR="00EB37EA" w:rsidRPr="00ED099E">
              <w:rPr>
                <w:rStyle w:val="af9"/>
              </w:rPr>
              <w:t>4.</w:t>
            </w:r>
            <w:r w:rsidR="00EB37EA">
              <w:rPr>
                <w:rFonts w:asciiTheme="minorHAnsi" w:eastAsiaTheme="minorEastAsia" w:hAnsiTheme="minorHAnsi" w:cstheme="minorBidi"/>
                <w:b w:val="0"/>
                <w:bCs w:val="0"/>
                <w:iCs w:val="0"/>
                <w:smallCaps w:val="0"/>
                <w:sz w:val="22"/>
                <w:szCs w:val="22"/>
              </w:rPr>
              <w:tab/>
            </w:r>
            <w:r w:rsidR="00EB37EA" w:rsidRPr="00ED099E">
              <w:rPr>
                <w:rStyle w:val="af9"/>
              </w:rPr>
              <w:t>Обоснование расчетных показателей, устанавливаемых для объектов социально-бытового и культурного обслуживания населения</w:t>
            </w:r>
            <w:r w:rsidR="00EB37EA">
              <w:rPr>
                <w:webHidden/>
              </w:rPr>
              <w:tab/>
            </w:r>
            <w:r w:rsidR="00882AB7">
              <w:rPr>
                <w:webHidden/>
              </w:rPr>
              <w:t>58</w:t>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305" w:history="1">
            <w:r w:rsidR="00EB37EA" w:rsidRPr="00ED099E">
              <w:rPr>
                <w:rStyle w:val="af9"/>
              </w:rPr>
              <w:t xml:space="preserve">4.1.Объекты местного значения </w:t>
            </w:r>
            <w:r w:rsidR="00EB37EA" w:rsidRPr="001821CF">
              <w:rPr>
                <w:rStyle w:val="af9"/>
                <w:strike/>
                <w:color w:val="FF0000"/>
                <w:highlight w:val="yellow"/>
              </w:rPr>
              <w:t>городского</w:t>
            </w:r>
            <w:r w:rsidR="001821CF" w:rsidRPr="001821CF">
              <w:rPr>
                <w:rStyle w:val="af9"/>
                <w:color w:val="FF0000"/>
              </w:rPr>
              <w:t xml:space="preserve"> </w:t>
            </w:r>
            <w:r w:rsidR="001821CF" w:rsidRPr="001821CF">
              <w:rPr>
                <w:rStyle w:val="af9"/>
                <w:color w:val="FF0000"/>
                <w:highlight w:val="yellow"/>
              </w:rPr>
              <w:t>муниципального</w:t>
            </w:r>
            <w:r w:rsidR="00EB37EA" w:rsidRPr="00ED099E">
              <w:rPr>
                <w:rStyle w:val="af9"/>
              </w:rPr>
              <w:t xml:space="preserve"> округа  в области молодежной политики</w:t>
            </w:r>
            <w:r w:rsidR="00EB37EA">
              <w:rPr>
                <w:webHidden/>
              </w:rPr>
              <w:tab/>
            </w:r>
            <w:r w:rsidR="00EB37EA">
              <w:rPr>
                <w:webHidden/>
              </w:rPr>
              <w:fldChar w:fldCharType="begin"/>
            </w:r>
            <w:r w:rsidR="00EB37EA">
              <w:rPr>
                <w:webHidden/>
              </w:rPr>
              <w:instrText xml:space="preserve"> PAGEREF _Toc68777305 \h </w:instrText>
            </w:r>
            <w:r w:rsidR="00EB37EA">
              <w:rPr>
                <w:webHidden/>
              </w:rPr>
            </w:r>
            <w:r w:rsidR="00EB37EA">
              <w:rPr>
                <w:webHidden/>
              </w:rPr>
              <w:fldChar w:fldCharType="separate"/>
            </w:r>
            <w:r w:rsidR="00465219">
              <w:rPr>
                <w:webHidden/>
              </w:rPr>
              <w:t>6</w:t>
            </w:r>
            <w:r w:rsidR="00882AB7">
              <w:rPr>
                <w:webHidden/>
              </w:rPr>
              <w:t>0</w:t>
            </w:r>
            <w:r w:rsidR="00EB37EA">
              <w:rPr>
                <w:webHidden/>
              </w:rPr>
              <w:fldChar w:fldCharType="end"/>
            </w:r>
          </w:hyperlink>
        </w:p>
        <w:p w:rsidR="00EB37EA" w:rsidRDefault="00AF010E" w:rsidP="00882AB7">
          <w:pPr>
            <w:pStyle w:val="2b"/>
            <w:rPr>
              <w:rFonts w:asciiTheme="minorHAnsi" w:eastAsiaTheme="minorEastAsia" w:hAnsiTheme="minorHAnsi" w:cstheme="minorBidi"/>
              <w:b w:val="0"/>
              <w:bCs w:val="0"/>
              <w:iCs w:val="0"/>
              <w:smallCaps w:val="0"/>
              <w:sz w:val="22"/>
              <w:szCs w:val="22"/>
            </w:rPr>
          </w:pPr>
          <w:hyperlink w:anchor="_Toc68777306" w:history="1">
            <w:r w:rsidR="00EB37EA" w:rsidRPr="00ED099E">
              <w:rPr>
                <w:rStyle w:val="af9"/>
              </w:rPr>
              <w:t>5.</w:t>
            </w:r>
            <w:r w:rsidR="00EB37EA">
              <w:rPr>
                <w:rFonts w:asciiTheme="minorHAnsi" w:eastAsiaTheme="minorEastAsia" w:hAnsiTheme="minorHAnsi" w:cstheme="minorBidi"/>
                <w:b w:val="0"/>
                <w:bCs w:val="0"/>
                <w:iCs w:val="0"/>
                <w:smallCaps w:val="0"/>
                <w:sz w:val="22"/>
                <w:szCs w:val="22"/>
              </w:rPr>
              <w:tab/>
            </w:r>
            <w:r w:rsidR="00EB37EA" w:rsidRPr="00ED099E">
              <w:rPr>
                <w:rStyle w:val="af9"/>
              </w:rPr>
              <w:t xml:space="preserve">Объекты местного значения </w:t>
            </w:r>
            <w:r w:rsidR="00EB37EA" w:rsidRPr="001821CF">
              <w:rPr>
                <w:rStyle w:val="af9"/>
                <w:strike/>
                <w:color w:val="FF0000"/>
                <w:highlight w:val="yellow"/>
              </w:rPr>
              <w:t>городского</w:t>
            </w:r>
            <w:r w:rsidR="00EB37EA" w:rsidRPr="001821CF">
              <w:rPr>
                <w:rStyle w:val="af9"/>
                <w:color w:val="FF0000"/>
              </w:rPr>
              <w:t xml:space="preserve"> </w:t>
            </w:r>
            <w:r w:rsidR="001821CF" w:rsidRPr="001821CF">
              <w:rPr>
                <w:rStyle w:val="af9"/>
                <w:color w:val="FF0000"/>
                <w:highlight w:val="yellow"/>
              </w:rPr>
              <w:t>муниципального</w:t>
            </w:r>
            <w:r w:rsidR="001821CF">
              <w:rPr>
                <w:rStyle w:val="af9"/>
              </w:rPr>
              <w:t xml:space="preserve"> </w:t>
            </w:r>
            <w:r w:rsidR="00EB37EA" w:rsidRPr="00ED099E">
              <w:rPr>
                <w:rStyle w:val="af9"/>
              </w:rPr>
              <w:t>округа в области инвестиционной деятельности</w:t>
            </w:r>
            <w:r w:rsidR="00EB37EA">
              <w:rPr>
                <w:webHidden/>
              </w:rPr>
              <w:tab/>
            </w:r>
            <w:r w:rsidR="00882AB7">
              <w:rPr>
                <w:webHidden/>
              </w:rPr>
              <w:t>60</w:t>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307" w:history="1">
            <w:r w:rsidR="00EB37EA" w:rsidRPr="00ED099E">
              <w:rPr>
                <w:rStyle w:val="af9"/>
              </w:rPr>
              <w:t>6.</w:t>
            </w:r>
            <w:r w:rsidR="00EB37EA">
              <w:rPr>
                <w:rFonts w:asciiTheme="minorHAnsi" w:eastAsiaTheme="minorEastAsia" w:hAnsiTheme="minorHAnsi" w:cstheme="minorBidi"/>
                <w:b w:val="0"/>
                <w:bCs w:val="0"/>
                <w:iCs w:val="0"/>
                <w:smallCaps w:val="0"/>
                <w:sz w:val="22"/>
                <w:szCs w:val="22"/>
              </w:rPr>
              <w:tab/>
            </w:r>
            <w:r w:rsidR="00EB37EA" w:rsidRPr="00ED099E">
              <w:rPr>
                <w:rStyle w:val="af9"/>
              </w:rPr>
              <w:t xml:space="preserve">Объекты местного значения </w:t>
            </w:r>
            <w:r w:rsidR="00EB37EA" w:rsidRPr="001821CF">
              <w:rPr>
                <w:rStyle w:val="af9"/>
                <w:strike/>
                <w:color w:val="FF0000"/>
                <w:highlight w:val="yellow"/>
              </w:rPr>
              <w:t>городского</w:t>
            </w:r>
            <w:r w:rsidR="001821CF">
              <w:rPr>
                <w:rStyle w:val="af9"/>
                <w:strike/>
                <w:color w:val="FF0000"/>
              </w:rPr>
              <w:t xml:space="preserve"> </w:t>
            </w:r>
            <w:r w:rsidR="001821CF" w:rsidRPr="001821CF">
              <w:rPr>
                <w:rStyle w:val="af9"/>
                <w:color w:val="FF0000"/>
                <w:highlight w:val="yellow"/>
              </w:rPr>
              <w:t>муниципального</w:t>
            </w:r>
            <w:r w:rsidR="00EB37EA" w:rsidRPr="00ED099E">
              <w:rPr>
                <w:rStyle w:val="af9"/>
              </w:rPr>
              <w:t xml:space="preserve"> округа в области автомобильных дорог местного значения</w:t>
            </w:r>
            <w:r w:rsidR="00EB37EA">
              <w:rPr>
                <w:webHidden/>
              </w:rPr>
              <w:tab/>
            </w:r>
            <w:r w:rsidR="00EB37EA">
              <w:rPr>
                <w:webHidden/>
              </w:rPr>
              <w:fldChar w:fldCharType="begin"/>
            </w:r>
            <w:r w:rsidR="00EB37EA">
              <w:rPr>
                <w:webHidden/>
              </w:rPr>
              <w:instrText xml:space="preserve"> PAGEREF _Toc68777307 \h </w:instrText>
            </w:r>
            <w:r w:rsidR="00EB37EA">
              <w:rPr>
                <w:webHidden/>
              </w:rPr>
            </w:r>
            <w:r w:rsidR="00EB37EA">
              <w:rPr>
                <w:webHidden/>
              </w:rPr>
              <w:fldChar w:fldCharType="separate"/>
            </w:r>
            <w:r w:rsidR="00465219">
              <w:rPr>
                <w:webHidden/>
              </w:rPr>
              <w:t>6</w:t>
            </w:r>
            <w:r w:rsidR="00EB37EA">
              <w:rPr>
                <w:webHidden/>
              </w:rPr>
              <w:fldChar w:fldCharType="end"/>
            </w:r>
          </w:hyperlink>
          <w:r w:rsidR="00882AB7">
            <w:t>1</w:t>
          </w:r>
        </w:p>
        <w:p w:rsidR="00EB37EA" w:rsidRDefault="00AF010E">
          <w:pPr>
            <w:pStyle w:val="2b"/>
            <w:rPr>
              <w:rFonts w:asciiTheme="minorHAnsi" w:eastAsiaTheme="minorEastAsia" w:hAnsiTheme="minorHAnsi" w:cstheme="minorBidi"/>
              <w:b w:val="0"/>
              <w:bCs w:val="0"/>
              <w:iCs w:val="0"/>
              <w:smallCaps w:val="0"/>
              <w:sz w:val="22"/>
              <w:szCs w:val="22"/>
            </w:rPr>
          </w:pPr>
          <w:hyperlink w:anchor="_Toc68777308" w:history="1">
            <w:r w:rsidR="00EB37EA" w:rsidRPr="00ED099E">
              <w:rPr>
                <w:rStyle w:val="af9"/>
              </w:rPr>
              <w:t>7.</w:t>
            </w:r>
            <w:r w:rsidR="00EB37EA">
              <w:rPr>
                <w:rFonts w:asciiTheme="minorHAnsi" w:eastAsiaTheme="minorEastAsia" w:hAnsiTheme="minorHAnsi" w:cstheme="minorBidi"/>
                <w:b w:val="0"/>
                <w:bCs w:val="0"/>
                <w:iCs w:val="0"/>
                <w:smallCaps w:val="0"/>
                <w:sz w:val="22"/>
                <w:szCs w:val="22"/>
              </w:rPr>
              <w:tab/>
            </w:r>
            <w:r w:rsidR="00EB37EA" w:rsidRPr="00ED099E">
              <w:rPr>
                <w:rStyle w:val="af9"/>
              </w:rPr>
              <w:t xml:space="preserve">Объекты местного значения </w:t>
            </w:r>
            <w:r w:rsidR="00EB37EA" w:rsidRPr="001821CF">
              <w:rPr>
                <w:rStyle w:val="af9"/>
                <w:strike/>
                <w:color w:val="FF0000"/>
                <w:highlight w:val="yellow"/>
              </w:rPr>
              <w:t>городского</w:t>
            </w:r>
            <w:r w:rsidR="001821CF">
              <w:rPr>
                <w:rStyle w:val="af9"/>
                <w:strike/>
                <w:color w:val="FF0000"/>
              </w:rPr>
              <w:t xml:space="preserve"> </w:t>
            </w:r>
            <w:r w:rsidR="001821CF" w:rsidRPr="001821CF">
              <w:rPr>
                <w:rStyle w:val="af9"/>
                <w:color w:val="FF0000"/>
                <w:highlight w:val="yellow"/>
              </w:rPr>
              <w:t>муниципального</w:t>
            </w:r>
            <w:r w:rsidR="00EB37EA" w:rsidRPr="00ED099E">
              <w:rPr>
                <w:rStyle w:val="af9"/>
              </w:rPr>
              <w:t xml:space="preserve"> округа в области электро-, газо-, тепло- и водоснабжения, водоотведения, связи и информатизации</w:t>
            </w:r>
            <w:r w:rsidR="00EB37EA">
              <w:rPr>
                <w:webHidden/>
              </w:rPr>
              <w:tab/>
            </w:r>
            <w:r w:rsidR="00882AB7">
              <w:rPr>
                <w:webHidden/>
              </w:rPr>
              <w:t>61</w:t>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309" w:history="1">
            <w:r w:rsidR="00EB37EA" w:rsidRPr="00ED099E">
              <w:rPr>
                <w:rStyle w:val="af9"/>
              </w:rPr>
              <w:t>8.</w:t>
            </w:r>
            <w:r w:rsidR="00EB37EA">
              <w:rPr>
                <w:rFonts w:asciiTheme="minorHAnsi" w:eastAsiaTheme="minorEastAsia" w:hAnsiTheme="minorHAnsi" w:cstheme="minorBidi"/>
                <w:b w:val="0"/>
                <w:bCs w:val="0"/>
                <w:iCs w:val="0"/>
                <w:smallCaps w:val="0"/>
                <w:sz w:val="22"/>
                <w:szCs w:val="22"/>
              </w:rPr>
              <w:tab/>
            </w:r>
            <w:r w:rsidR="00EB37EA" w:rsidRPr="00ED099E">
              <w:rPr>
                <w:rStyle w:val="af9"/>
              </w:rPr>
              <w:t xml:space="preserve">Объекты местного значения </w:t>
            </w:r>
            <w:r w:rsidR="00EB37EA" w:rsidRPr="001821CF">
              <w:rPr>
                <w:rStyle w:val="af9"/>
                <w:strike/>
                <w:color w:val="FF0000"/>
                <w:highlight w:val="yellow"/>
              </w:rPr>
              <w:t>городского</w:t>
            </w:r>
            <w:r w:rsidR="001821CF" w:rsidRPr="001821CF">
              <w:rPr>
                <w:rStyle w:val="af9"/>
                <w:color w:val="FF0000"/>
              </w:rPr>
              <w:t xml:space="preserve"> </w:t>
            </w:r>
            <w:r w:rsidR="001821CF" w:rsidRPr="001821CF">
              <w:rPr>
                <w:rStyle w:val="af9"/>
                <w:color w:val="FF0000"/>
                <w:highlight w:val="yellow"/>
              </w:rPr>
              <w:t>муниципального</w:t>
            </w:r>
            <w:r w:rsidR="00EB37EA" w:rsidRPr="00ED099E">
              <w:rPr>
                <w:rStyle w:val="af9"/>
              </w:rPr>
              <w:t xml:space="preserve"> округа  в области сбора, вывоза, утилизации и переработки твердых коммунальных и промышленных отходов</w:t>
            </w:r>
            <w:r w:rsidR="00EB37EA">
              <w:rPr>
                <w:webHidden/>
              </w:rPr>
              <w:tab/>
            </w:r>
            <w:r w:rsidR="00882AB7">
              <w:rPr>
                <w:webHidden/>
              </w:rPr>
              <w:t>63</w:t>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310" w:history="1">
            <w:r w:rsidR="00EB37EA" w:rsidRPr="00ED099E">
              <w:rPr>
                <w:rStyle w:val="af9"/>
              </w:rPr>
              <w:t>9.</w:t>
            </w:r>
            <w:r w:rsidR="00EB37EA">
              <w:rPr>
                <w:rFonts w:asciiTheme="minorHAnsi" w:eastAsiaTheme="minorEastAsia" w:hAnsiTheme="minorHAnsi" w:cstheme="minorBidi"/>
                <w:b w:val="0"/>
                <w:bCs w:val="0"/>
                <w:iCs w:val="0"/>
                <w:smallCaps w:val="0"/>
                <w:sz w:val="22"/>
                <w:szCs w:val="22"/>
              </w:rPr>
              <w:tab/>
            </w:r>
            <w:r w:rsidR="00EB37EA" w:rsidRPr="00ED099E">
              <w:rPr>
                <w:rStyle w:val="af9"/>
              </w:rPr>
              <w:t xml:space="preserve">Объекты местного значения </w:t>
            </w:r>
            <w:r w:rsidR="00EB37EA" w:rsidRPr="001821CF">
              <w:rPr>
                <w:rStyle w:val="af9"/>
                <w:strike/>
                <w:color w:val="FF0000"/>
                <w:highlight w:val="yellow"/>
              </w:rPr>
              <w:t>городского</w:t>
            </w:r>
            <w:r w:rsidR="001821CF">
              <w:rPr>
                <w:rStyle w:val="af9"/>
                <w:strike/>
                <w:color w:val="FF0000"/>
              </w:rPr>
              <w:t xml:space="preserve"> </w:t>
            </w:r>
            <w:r w:rsidR="001821CF" w:rsidRPr="001821CF">
              <w:rPr>
                <w:rStyle w:val="af9"/>
                <w:color w:val="FF0000"/>
                <w:highlight w:val="yellow"/>
              </w:rPr>
              <w:t>муниципального</w:t>
            </w:r>
            <w:r w:rsidR="00EB37EA" w:rsidRPr="00ED099E">
              <w:rPr>
                <w:rStyle w:val="af9"/>
              </w:rPr>
              <w:t xml:space="preserve"> округа в области туризма и рекреации</w:t>
            </w:r>
            <w:r w:rsidR="00EB37EA">
              <w:rPr>
                <w:webHidden/>
              </w:rPr>
              <w:tab/>
            </w:r>
            <w:r w:rsidR="00882AB7">
              <w:rPr>
                <w:webHidden/>
              </w:rPr>
              <w:t>63</w:t>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311" w:history="1">
            <w:r w:rsidR="00EB37EA" w:rsidRPr="00ED099E">
              <w:rPr>
                <w:rStyle w:val="af9"/>
              </w:rPr>
              <w:t>10.</w:t>
            </w:r>
            <w:r w:rsidR="00EB37EA">
              <w:rPr>
                <w:rFonts w:asciiTheme="minorHAnsi" w:eastAsiaTheme="minorEastAsia" w:hAnsiTheme="minorHAnsi" w:cstheme="minorBidi"/>
                <w:b w:val="0"/>
                <w:bCs w:val="0"/>
                <w:iCs w:val="0"/>
                <w:smallCaps w:val="0"/>
                <w:sz w:val="22"/>
                <w:szCs w:val="22"/>
              </w:rPr>
              <w:tab/>
            </w:r>
            <w:r w:rsidR="00EB37EA" w:rsidRPr="00ED099E">
              <w:rPr>
                <w:rStyle w:val="af9"/>
              </w:rPr>
              <w:t xml:space="preserve">Обоснование расчетных показателей объектов, не относящихся к объектам местного значения </w:t>
            </w:r>
            <w:r w:rsidR="00EB37EA" w:rsidRPr="001821CF">
              <w:rPr>
                <w:rStyle w:val="af9"/>
                <w:strike/>
                <w:color w:val="FF0000"/>
                <w:highlight w:val="yellow"/>
              </w:rPr>
              <w:t>городского</w:t>
            </w:r>
            <w:r w:rsidR="001821CF">
              <w:rPr>
                <w:rStyle w:val="af9"/>
              </w:rPr>
              <w:t xml:space="preserve"> </w:t>
            </w:r>
            <w:r w:rsidR="001821CF" w:rsidRPr="001821CF">
              <w:rPr>
                <w:rStyle w:val="af9"/>
                <w:color w:val="FF0000"/>
                <w:highlight w:val="yellow"/>
              </w:rPr>
              <w:t>муниципального</w:t>
            </w:r>
            <w:r w:rsidR="00EB37EA" w:rsidRPr="00ED099E">
              <w:rPr>
                <w:rStyle w:val="af9"/>
              </w:rPr>
              <w:t xml:space="preserve"> округа</w:t>
            </w:r>
            <w:r w:rsidR="00EB37EA">
              <w:rPr>
                <w:webHidden/>
              </w:rPr>
              <w:tab/>
            </w:r>
            <w:r w:rsidR="00882AB7">
              <w:rPr>
                <w:webHidden/>
              </w:rPr>
              <w:t>64</w:t>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312" w:history="1">
            <w:r w:rsidR="00EB37EA" w:rsidRPr="00ED099E">
              <w:rPr>
                <w:rStyle w:val="af9"/>
                <w:noProof/>
              </w:rPr>
              <w:t>Обоснование расчетных показателей, устанавливаемых для объектов, относящихся к области жилищного строительства</w:t>
            </w:r>
            <w:r w:rsidR="00EB37EA">
              <w:rPr>
                <w:noProof/>
                <w:webHidden/>
              </w:rPr>
              <w:tab/>
            </w:r>
            <w:r w:rsidR="00882AB7">
              <w:rPr>
                <w:noProof/>
                <w:webHidden/>
              </w:rPr>
              <w:t>64</w:t>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313" w:history="1">
            <w:r w:rsidR="00EB37EA" w:rsidRPr="00ED099E">
              <w:rPr>
                <w:rStyle w:val="af9"/>
                <w:noProof/>
              </w:rPr>
              <w:t>Объекты в области промышленности и сельского хозяйства</w:t>
            </w:r>
            <w:r w:rsidR="00EB37EA">
              <w:rPr>
                <w:noProof/>
                <w:webHidden/>
              </w:rPr>
              <w:tab/>
            </w:r>
            <w:r w:rsidR="00882AB7">
              <w:rPr>
                <w:noProof/>
                <w:webHidden/>
              </w:rPr>
              <w:t>66</w:t>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314" w:history="1">
            <w:r w:rsidR="00EB37EA" w:rsidRPr="00ED099E">
              <w:rPr>
                <w:rStyle w:val="af9"/>
              </w:rPr>
              <w:t>11.</w:t>
            </w:r>
            <w:r w:rsidR="00EB37EA">
              <w:rPr>
                <w:rFonts w:asciiTheme="minorHAnsi" w:eastAsiaTheme="minorEastAsia" w:hAnsiTheme="minorHAnsi" w:cstheme="minorBidi"/>
                <w:b w:val="0"/>
                <w:bCs w:val="0"/>
                <w:iCs w:val="0"/>
                <w:smallCaps w:val="0"/>
                <w:sz w:val="22"/>
                <w:szCs w:val="22"/>
              </w:rPr>
              <w:tab/>
            </w:r>
            <w:r w:rsidR="00EB37EA" w:rsidRPr="00ED099E">
              <w:rPr>
                <w:rStyle w:val="af9"/>
              </w:rPr>
              <w:t>Требования по обеспечению охраны окружающей среды,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EB37EA">
              <w:rPr>
                <w:webHidden/>
              </w:rPr>
              <w:tab/>
            </w:r>
            <w:r w:rsidR="00EB37EA">
              <w:rPr>
                <w:webHidden/>
              </w:rPr>
              <w:fldChar w:fldCharType="begin"/>
            </w:r>
            <w:r w:rsidR="00EB37EA">
              <w:rPr>
                <w:webHidden/>
              </w:rPr>
              <w:instrText xml:space="preserve"> PAGEREF _Toc68777314 \h </w:instrText>
            </w:r>
            <w:r w:rsidR="00EB37EA">
              <w:rPr>
                <w:webHidden/>
              </w:rPr>
            </w:r>
            <w:r w:rsidR="00EB37EA">
              <w:rPr>
                <w:webHidden/>
              </w:rPr>
              <w:fldChar w:fldCharType="separate"/>
            </w:r>
            <w:r w:rsidR="00465219">
              <w:rPr>
                <w:webHidden/>
              </w:rPr>
              <w:t>7</w:t>
            </w:r>
            <w:r w:rsidR="00EB37EA">
              <w:rPr>
                <w:webHidden/>
              </w:rPr>
              <w:fldChar w:fldCharType="end"/>
            </w:r>
          </w:hyperlink>
          <w:r w:rsidR="00882AB7">
            <w:t>1</w:t>
          </w:r>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315" w:history="1">
            <w:r w:rsidR="00EB37EA" w:rsidRPr="00ED099E">
              <w:rPr>
                <w:rStyle w:val="af9"/>
                <w:noProof/>
              </w:rPr>
              <w:t>Требования по обеспечению охраны окружающей среды</w:t>
            </w:r>
            <w:r w:rsidR="00EB37EA">
              <w:rPr>
                <w:noProof/>
                <w:webHidden/>
              </w:rPr>
              <w:tab/>
            </w:r>
            <w:r w:rsidR="00882AB7">
              <w:rPr>
                <w:noProof/>
                <w:webHidden/>
              </w:rPr>
              <w:t>71</w:t>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316" w:history="1">
            <w:r w:rsidR="00EB37EA" w:rsidRPr="00ED099E">
              <w:rPr>
                <w:rStyle w:val="af9"/>
                <w:noProof/>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r w:rsidR="00EB37EA">
              <w:rPr>
                <w:noProof/>
                <w:webHidden/>
              </w:rPr>
              <w:tab/>
            </w:r>
            <w:r w:rsidR="00882AB7">
              <w:rPr>
                <w:noProof/>
                <w:webHidden/>
              </w:rPr>
              <w:t>77</w:t>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317" w:history="1">
            <w:r w:rsidR="00EB37EA" w:rsidRPr="00ED099E">
              <w:rPr>
                <w:rStyle w:val="af9"/>
                <w:noProof/>
              </w:rPr>
              <w:t>Требования к обеспечению пожарной безопасности</w:t>
            </w:r>
            <w:r w:rsidR="00EB37EA">
              <w:rPr>
                <w:noProof/>
                <w:webHidden/>
              </w:rPr>
              <w:tab/>
            </w:r>
            <w:r w:rsidR="00882AB7">
              <w:rPr>
                <w:noProof/>
                <w:webHidden/>
              </w:rPr>
              <w:t>77</w:t>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318" w:history="1">
            <w:r w:rsidR="00EB37EA" w:rsidRPr="00ED099E">
              <w:rPr>
                <w:rStyle w:val="af9"/>
                <w:noProof/>
              </w:rPr>
              <w:t>Требования к обеспечению защиты от затопления и подтопления</w:t>
            </w:r>
            <w:r w:rsidR="00EB37EA">
              <w:rPr>
                <w:noProof/>
                <w:webHidden/>
              </w:rPr>
              <w:tab/>
            </w:r>
            <w:r w:rsidR="00882AB7">
              <w:rPr>
                <w:noProof/>
                <w:webHidden/>
              </w:rPr>
              <w:t>77</w:t>
            </w:r>
          </w:hyperlink>
        </w:p>
        <w:p w:rsidR="00EB37EA" w:rsidRDefault="00AF010E">
          <w:pPr>
            <w:pStyle w:val="37"/>
            <w:tabs>
              <w:tab w:val="right" w:leader="dot" w:pos="9911"/>
            </w:tabs>
            <w:rPr>
              <w:rFonts w:asciiTheme="minorHAnsi" w:eastAsiaTheme="minorEastAsia" w:hAnsiTheme="minorHAnsi" w:cstheme="minorBidi"/>
              <w:i w:val="0"/>
              <w:iCs w:val="0"/>
              <w:noProof/>
              <w:sz w:val="22"/>
              <w:szCs w:val="22"/>
            </w:rPr>
          </w:pPr>
          <w:hyperlink w:anchor="_Toc68777319" w:history="1">
            <w:r w:rsidR="00EB37EA" w:rsidRPr="00ED099E">
              <w:rPr>
                <w:rStyle w:val="af9"/>
                <w:noProof/>
              </w:rPr>
              <w:t>Требования к обеспечению защиты от овражной эрозии</w:t>
            </w:r>
            <w:r w:rsidR="00EB37EA">
              <w:rPr>
                <w:noProof/>
                <w:webHidden/>
              </w:rPr>
              <w:tab/>
            </w:r>
            <w:r w:rsidR="00882AB7">
              <w:rPr>
                <w:noProof/>
                <w:webHidden/>
              </w:rPr>
              <w:t>79</w:t>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320" w:history="1">
            <w:r w:rsidR="00EB37EA" w:rsidRPr="00ED099E">
              <w:rPr>
                <w:rStyle w:val="af9"/>
              </w:rPr>
              <w:t>12.</w:t>
            </w:r>
            <w:r w:rsidR="00EB37EA">
              <w:rPr>
                <w:rFonts w:asciiTheme="minorHAnsi" w:eastAsiaTheme="minorEastAsia" w:hAnsiTheme="minorHAnsi" w:cstheme="minorBidi"/>
                <w:b w:val="0"/>
                <w:bCs w:val="0"/>
                <w:iCs w:val="0"/>
                <w:smallCaps w:val="0"/>
                <w:sz w:val="22"/>
                <w:szCs w:val="22"/>
              </w:rPr>
              <w:tab/>
            </w:r>
            <w:r w:rsidR="00EB37EA" w:rsidRPr="00ED099E">
              <w:rPr>
                <w:rStyle w:val="af9"/>
              </w:rPr>
              <w:t>Требования к охране объектов культурного наследия</w:t>
            </w:r>
            <w:r w:rsidR="00EB37EA">
              <w:rPr>
                <w:webHidden/>
              </w:rPr>
              <w:tab/>
            </w:r>
            <w:r w:rsidR="00882AB7">
              <w:rPr>
                <w:webHidden/>
              </w:rPr>
              <w:t>79</w:t>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321" w:history="1">
            <w:r w:rsidR="00EB37EA" w:rsidRPr="00ED099E">
              <w:rPr>
                <w:rStyle w:val="af9"/>
              </w:rPr>
              <w:t>13.</w:t>
            </w:r>
            <w:r w:rsidR="00EB37EA">
              <w:rPr>
                <w:rFonts w:asciiTheme="minorHAnsi" w:eastAsiaTheme="minorEastAsia" w:hAnsiTheme="minorHAnsi" w:cstheme="minorBidi"/>
                <w:b w:val="0"/>
                <w:bCs w:val="0"/>
                <w:iCs w:val="0"/>
                <w:smallCaps w:val="0"/>
                <w:sz w:val="22"/>
                <w:szCs w:val="22"/>
              </w:rPr>
              <w:tab/>
            </w:r>
            <w:r w:rsidR="00EB37EA" w:rsidRPr="00ED099E">
              <w:rPr>
                <w:rStyle w:val="af9"/>
              </w:rPr>
              <w:t>Требования и рекомендации по установлению красных линий и линий отступа от красных линий в целях определения допустимого размещения зданий, строений, сооружений</w:t>
            </w:r>
            <w:r w:rsidR="00EB37EA">
              <w:rPr>
                <w:webHidden/>
              </w:rPr>
              <w:tab/>
            </w:r>
            <w:r w:rsidR="00882AB7">
              <w:rPr>
                <w:webHidden/>
              </w:rPr>
              <w:t>81</w:t>
            </w:r>
          </w:hyperlink>
        </w:p>
        <w:p w:rsidR="00EB37EA" w:rsidRDefault="00AF010E">
          <w:pPr>
            <w:pStyle w:val="2b"/>
            <w:rPr>
              <w:rFonts w:asciiTheme="minorHAnsi" w:eastAsiaTheme="minorEastAsia" w:hAnsiTheme="minorHAnsi" w:cstheme="minorBidi"/>
              <w:b w:val="0"/>
              <w:bCs w:val="0"/>
              <w:iCs w:val="0"/>
              <w:smallCaps w:val="0"/>
              <w:sz w:val="22"/>
              <w:szCs w:val="22"/>
            </w:rPr>
          </w:pPr>
          <w:hyperlink w:anchor="_Toc68777322" w:history="1">
            <w:r w:rsidR="00EB37EA" w:rsidRPr="00ED099E">
              <w:rPr>
                <w:rStyle w:val="af9"/>
              </w:rPr>
              <w:t>14.</w:t>
            </w:r>
            <w:r w:rsidR="00EB37EA">
              <w:rPr>
                <w:rFonts w:asciiTheme="minorHAnsi" w:eastAsiaTheme="minorEastAsia" w:hAnsiTheme="minorHAnsi" w:cstheme="minorBidi"/>
                <w:b w:val="0"/>
                <w:bCs w:val="0"/>
                <w:iCs w:val="0"/>
                <w:smallCaps w:val="0"/>
                <w:sz w:val="22"/>
                <w:szCs w:val="22"/>
              </w:rPr>
              <w:tab/>
            </w:r>
            <w:r w:rsidR="00EB37EA" w:rsidRPr="00ED099E">
              <w:rPr>
                <w:rStyle w:val="af9"/>
              </w:rPr>
              <w:t>Перечень нормативных правовых актов и иных документов, использованных при подготовке нормативов</w:t>
            </w:r>
            <w:r w:rsidR="00EB37EA">
              <w:rPr>
                <w:webHidden/>
              </w:rPr>
              <w:tab/>
            </w:r>
            <w:r w:rsidR="00882AB7">
              <w:rPr>
                <w:webHidden/>
              </w:rPr>
              <w:t>83</w:t>
            </w:r>
          </w:hyperlink>
        </w:p>
        <w:p w:rsidR="00EB37EA" w:rsidRDefault="00AF010E">
          <w:pPr>
            <w:pStyle w:val="1c"/>
            <w:tabs>
              <w:tab w:val="right" w:leader="dot" w:pos="9911"/>
            </w:tabs>
            <w:rPr>
              <w:rFonts w:asciiTheme="minorHAnsi" w:eastAsiaTheme="minorEastAsia" w:hAnsiTheme="minorHAnsi" w:cstheme="minorBidi"/>
              <w:b w:val="0"/>
              <w:bCs w:val="0"/>
              <w:caps w:val="0"/>
              <w:noProof/>
              <w:sz w:val="22"/>
              <w:szCs w:val="22"/>
            </w:rPr>
          </w:pPr>
          <w:hyperlink w:anchor="_Toc68777323" w:history="1">
            <w:r w:rsidR="00EB37EA" w:rsidRPr="00ED099E">
              <w:rPr>
                <w:rStyle w:val="af9"/>
                <w:noProof/>
                <w:lang w:val="en-US"/>
              </w:rPr>
              <w:t>III</w:t>
            </w:r>
            <w:r w:rsidR="00EB37EA" w:rsidRPr="00ED099E">
              <w:rPr>
                <w:rStyle w:val="af9"/>
                <w:noProof/>
              </w:rPr>
              <w:t>. Правила и область применения расчетных показателей, содержащихся в основной части нормативов</w:t>
            </w:r>
            <w:r w:rsidR="00EB37EA">
              <w:rPr>
                <w:noProof/>
                <w:webHidden/>
              </w:rPr>
              <w:tab/>
            </w:r>
            <w:r w:rsidR="00882AB7">
              <w:rPr>
                <w:noProof/>
                <w:webHidden/>
              </w:rPr>
              <w:t>87</w:t>
            </w:r>
          </w:hyperlink>
        </w:p>
        <w:p w:rsidR="002E4C1A" w:rsidRPr="00A65CC6" w:rsidRDefault="002E4C1A" w:rsidP="002E4C1A">
          <w:pPr>
            <w:rPr>
              <w:b/>
              <w:bCs/>
              <w:sz w:val="26"/>
              <w:szCs w:val="26"/>
            </w:rPr>
          </w:pPr>
          <w:r w:rsidRPr="00257DFD">
            <w:rPr>
              <w:b/>
              <w:bCs/>
              <w:sz w:val="24"/>
              <w:szCs w:val="24"/>
            </w:rPr>
            <w:fldChar w:fldCharType="end"/>
          </w:r>
        </w:p>
      </w:sdtContent>
    </w:sdt>
    <w:p w:rsidR="00E43293" w:rsidRPr="00A65CC6" w:rsidRDefault="00E43293" w:rsidP="001B116D">
      <w:pPr>
        <w:widowControl w:val="0"/>
        <w:suppressAutoHyphens/>
        <w:ind w:firstLine="709"/>
        <w:jc w:val="center"/>
        <w:rPr>
          <w:rFonts w:eastAsia="Times New Roman"/>
          <w:bCs/>
          <w:sz w:val="26"/>
          <w:szCs w:val="26"/>
        </w:rPr>
      </w:pPr>
    </w:p>
    <w:p w:rsidR="00CD3BE9" w:rsidRPr="0075248E" w:rsidRDefault="00CD3BE9" w:rsidP="00380285">
      <w:pPr>
        <w:pStyle w:val="ConsPlusNormal"/>
        <w:ind w:firstLine="709"/>
        <w:jc w:val="center"/>
        <w:outlineLvl w:val="0"/>
        <w:rPr>
          <w:rFonts w:ascii="Times New Roman" w:hAnsi="Times New Roman" w:cs="Times New Roman"/>
          <w:b/>
          <w:sz w:val="26"/>
          <w:szCs w:val="26"/>
        </w:rPr>
      </w:pPr>
      <w:r w:rsidRPr="00A65CC6">
        <w:rPr>
          <w:rFonts w:ascii="Times New Roman" w:hAnsi="Times New Roman" w:cs="Times New Roman"/>
          <w:sz w:val="26"/>
          <w:szCs w:val="26"/>
        </w:rPr>
        <w:br w:type="page"/>
      </w:r>
      <w:bookmarkStart w:id="0" w:name="Par113"/>
      <w:bookmarkStart w:id="1" w:name="Par160"/>
      <w:bookmarkStart w:id="2" w:name="_Toc68777287"/>
      <w:bookmarkEnd w:id="0"/>
      <w:bookmarkEnd w:id="1"/>
      <w:r w:rsidRPr="0075248E">
        <w:rPr>
          <w:rFonts w:ascii="Times New Roman" w:hAnsi="Times New Roman" w:cs="Times New Roman"/>
          <w:b/>
          <w:sz w:val="26"/>
          <w:szCs w:val="26"/>
          <w:lang w:val="en-US"/>
        </w:rPr>
        <w:lastRenderedPageBreak/>
        <w:t>I</w:t>
      </w:r>
      <w:r w:rsidRPr="0075248E">
        <w:rPr>
          <w:rFonts w:ascii="Times New Roman" w:hAnsi="Times New Roman" w:cs="Times New Roman"/>
          <w:b/>
          <w:sz w:val="26"/>
          <w:szCs w:val="26"/>
        </w:rPr>
        <w:t>.</w:t>
      </w:r>
      <w:r w:rsidRPr="0075248E">
        <w:rPr>
          <w:rFonts w:ascii="Times New Roman" w:hAnsi="Times New Roman" w:cs="Times New Roman"/>
          <w:b/>
          <w:sz w:val="26"/>
          <w:szCs w:val="26"/>
          <w:lang w:val="en-US"/>
        </w:rPr>
        <w:t> </w:t>
      </w:r>
      <w:r w:rsidRPr="0075248E">
        <w:rPr>
          <w:rFonts w:ascii="Times New Roman" w:hAnsi="Times New Roman" w:cs="Times New Roman"/>
          <w:b/>
          <w:sz w:val="26"/>
          <w:szCs w:val="26"/>
        </w:rPr>
        <w:t>Основная часть</w:t>
      </w:r>
      <w:bookmarkEnd w:id="2"/>
    </w:p>
    <w:p w:rsidR="002E4C1A" w:rsidRPr="0075248E" w:rsidRDefault="00E60FEC" w:rsidP="00E60FEC">
      <w:pPr>
        <w:pStyle w:val="ConsPlusNormal"/>
        <w:ind w:firstLine="709"/>
        <w:jc w:val="center"/>
        <w:outlineLvl w:val="1"/>
        <w:rPr>
          <w:rFonts w:ascii="Times New Roman" w:hAnsi="Times New Roman" w:cs="Times New Roman"/>
          <w:b/>
          <w:bCs/>
          <w:sz w:val="26"/>
          <w:szCs w:val="26"/>
        </w:rPr>
      </w:pPr>
      <w:bookmarkStart w:id="3" w:name="Par162"/>
      <w:bookmarkStart w:id="4" w:name="Par241"/>
      <w:bookmarkStart w:id="5" w:name="_Toc68777288"/>
      <w:bookmarkEnd w:id="3"/>
      <w:bookmarkEnd w:id="4"/>
      <w:r w:rsidRPr="0075248E">
        <w:rPr>
          <w:rFonts w:ascii="Times New Roman" w:hAnsi="Times New Roman" w:cs="Times New Roman"/>
          <w:b/>
          <w:bCs/>
          <w:sz w:val="26"/>
          <w:szCs w:val="26"/>
        </w:rPr>
        <w:t>1</w:t>
      </w:r>
      <w:r w:rsidR="002E4C1A" w:rsidRPr="0075248E">
        <w:rPr>
          <w:rFonts w:ascii="Times New Roman" w:hAnsi="Times New Roman" w:cs="Times New Roman"/>
          <w:b/>
          <w:bCs/>
          <w:sz w:val="26"/>
          <w:szCs w:val="26"/>
        </w:rPr>
        <w:t>. Общие положения</w:t>
      </w:r>
      <w:bookmarkEnd w:id="5"/>
    </w:p>
    <w:p w:rsidR="002E4C1A" w:rsidRPr="0075248E" w:rsidRDefault="002E4C1A" w:rsidP="002E4C1A">
      <w:pPr>
        <w:pStyle w:val="ConsPlusNormal"/>
        <w:ind w:firstLine="709"/>
        <w:jc w:val="both"/>
        <w:rPr>
          <w:rFonts w:ascii="Times New Roman" w:eastAsia="Calibri" w:hAnsi="Times New Roman" w:cs="Times New Roman"/>
          <w:sz w:val="26"/>
          <w:szCs w:val="26"/>
        </w:rPr>
      </w:pPr>
      <w:r w:rsidRPr="0075248E">
        <w:rPr>
          <w:rFonts w:ascii="Times New Roman" w:hAnsi="Times New Roman" w:cs="Times New Roman"/>
          <w:sz w:val="26"/>
          <w:szCs w:val="26"/>
        </w:rPr>
        <w:t>1. </w:t>
      </w:r>
      <w:proofErr w:type="gramStart"/>
      <w:r w:rsidRPr="0075248E">
        <w:rPr>
          <w:rFonts w:ascii="Times New Roman" w:hAnsi="Times New Roman" w:cs="Times New Roman"/>
          <w:sz w:val="26"/>
          <w:szCs w:val="26"/>
        </w:rPr>
        <w:t xml:space="preserve">Местные нормативы градостроительного проектирования </w:t>
      </w:r>
      <w:r w:rsidRPr="0075248E">
        <w:rPr>
          <w:rFonts w:ascii="Times New Roman" w:hAnsi="Times New Roman" w:cs="Times New Roman"/>
          <w:bCs/>
          <w:sz w:val="26"/>
          <w:szCs w:val="26"/>
        </w:rPr>
        <w:t>Шебекинского</w:t>
      </w:r>
      <w:r w:rsidRPr="0075248E">
        <w:rPr>
          <w:rFonts w:ascii="Times New Roman" w:hAnsi="Times New Roman" w:cs="Times New Roman"/>
          <w:sz w:val="26"/>
          <w:szCs w:val="26"/>
        </w:rPr>
        <w:t xml:space="preserve"> </w:t>
      </w:r>
      <w:r w:rsidRPr="001821CF">
        <w:rPr>
          <w:rFonts w:ascii="Times New Roman" w:hAnsi="Times New Roman" w:cs="Times New Roman"/>
          <w:strike/>
          <w:color w:val="FF0000"/>
          <w:sz w:val="26"/>
          <w:szCs w:val="26"/>
          <w:highlight w:val="yellow"/>
        </w:rPr>
        <w:t>г</w:t>
      </w:r>
      <w:r w:rsidRPr="001821CF">
        <w:rPr>
          <w:rFonts w:ascii="Times New Roman" w:hAnsi="Times New Roman" w:cs="Times New Roman"/>
          <w:strike/>
          <w:color w:val="FF0000"/>
          <w:sz w:val="26"/>
          <w:szCs w:val="26"/>
          <w:highlight w:val="yellow"/>
        </w:rPr>
        <w:t>о</w:t>
      </w:r>
      <w:r w:rsidRPr="001821CF">
        <w:rPr>
          <w:rFonts w:ascii="Times New Roman" w:hAnsi="Times New Roman" w:cs="Times New Roman"/>
          <w:strike/>
          <w:color w:val="FF0000"/>
          <w:sz w:val="26"/>
          <w:szCs w:val="26"/>
          <w:highlight w:val="yellow"/>
        </w:rPr>
        <w:t>родского</w:t>
      </w:r>
      <w:r w:rsidRPr="0075248E">
        <w:rPr>
          <w:rFonts w:ascii="Times New Roman" w:hAnsi="Times New Roman" w:cs="Times New Roman"/>
          <w:sz w:val="26"/>
          <w:szCs w:val="26"/>
        </w:rPr>
        <w:t xml:space="preserve"> </w:t>
      </w:r>
      <w:r w:rsidR="001821CF" w:rsidRPr="001821CF">
        <w:rPr>
          <w:rFonts w:ascii="Times New Roman" w:hAnsi="Times New Roman" w:cs="Times New Roman"/>
          <w:color w:val="FF0000"/>
          <w:sz w:val="26"/>
          <w:szCs w:val="26"/>
          <w:highlight w:val="yellow"/>
        </w:rPr>
        <w:t>муниципального</w:t>
      </w:r>
      <w:r w:rsidR="001821CF">
        <w:rPr>
          <w:rFonts w:ascii="Times New Roman" w:hAnsi="Times New Roman" w:cs="Times New Roman"/>
          <w:sz w:val="26"/>
          <w:szCs w:val="26"/>
        </w:rPr>
        <w:t xml:space="preserve"> </w:t>
      </w:r>
      <w:r w:rsidRPr="0075248E">
        <w:rPr>
          <w:rFonts w:ascii="Times New Roman" w:hAnsi="Times New Roman" w:cs="Times New Roman"/>
          <w:sz w:val="26"/>
          <w:szCs w:val="26"/>
        </w:rPr>
        <w:t xml:space="preserve">округа Белгородской области </w:t>
      </w:r>
      <w:r w:rsidR="00AD53D5" w:rsidRPr="0075248E">
        <w:rPr>
          <w:rFonts w:ascii="Times New Roman" w:hAnsi="Times New Roman" w:cs="Times New Roman"/>
          <w:sz w:val="26"/>
          <w:szCs w:val="26"/>
        </w:rPr>
        <w:t>(далее - Нормативы)</w:t>
      </w:r>
      <w:r w:rsidRPr="0075248E">
        <w:rPr>
          <w:rFonts w:ascii="Times New Roman" w:hAnsi="Times New Roman" w:cs="Times New Roman"/>
          <w:sz w:val="26"/>
          <w:szCs w:val="26"/>
        </w:rPr>
        <w:t xml:space="preserve"> разработ</w:t>
      </w:r>
      <w:r w:rsidRPr="0075248E">
        <w:rPr>
          <w:rFonts w:ascii="Times New Roman" w:hAnsi="Times New Roman" w:cs="Times New Roman"/>
          <w:sz w:val="26"/>
          <w:szCs w:val="26"/>
        </w:rPr>
        <w:t>а</w:t>
      </w:r>
      <w:r w:rsidRPr="0075248E">
        <w:rPr>
          <w:rFonts w:ascii="Times New Roman" w:hAnsi="Times New Roman" w:cs="Times New Roman"/>
          <w:sz w:val="26"/>
          <w:szCs w:val="26"/>
        </w:rPr>
        <w:t xml:space="preserve">ны в соответствии с законодательством Российской Федерации и Белгородской области, нормативными правовыми актами </w:t>
      </w:r>
      <w:r w:rsidRPr="0075248E">
        <w:rPr>
          <w:rFonts w:ascii="Times New Roman" w:hAnsi="Times New Roman" w:cs="Times New Roman"/>
          <w:bCs/>
          <w:sz w:val="26"/>
          <w:szCs w:val="26"/>
        </w:rPr>
        <w:t>Шебекинского</w:t>
      </w:r>
      <w:r w:rsidRPr="0075248E">
        <w:rPr>
          <w:rFonts w:ascii="Times New Roman" w:hAnsi="Times New Roman" w:cs="Times New Roman"/>
          <w:sz w:val="26"/>
          <w:szCs w:val="26"/>
        </w:rPr>
        <w:t xml:space="preserve"> </w:t>
      </w:r>
      <w:r w:rsidR="001821CF" w:rsidRPr="001821CF">
        <w:rPr>
          <w:rFonts w:ascii="Times New Roman" w:hAnsi="Times New Roman" w:cs="Times New Roman"/>
          <w:strike/>
          <w:color w:val="FF0000"/>
          <w:sz w:val="26"/>
          <w:szCs w:val="26"/>
          <w:highlight w:val="yellow"/>
        </w:rPr>
        <w:t>городского</w:t>
      </w:r>
      <w:r w:rsidR="001821CF" w:rsidRPr="0075248E">
        <w:rPr>
          <w:rFonts w:ascii="Times New Roman" w:hAnsi="Times New Roman" w:cs="Times New Roman"/>
          <w:sz w:val="26"/>
          <w:szCs w:val="26"/>
        </w:rPr>
        <w:t xml:space="preserve"> </w:t>
      </w:r>
      <w:r w:rsidR="001821CF" w:rsidRPr="001821CF">
        <w:rPr>
          <w:rFonts w:ascii="Times New Roman" w:hAnsi="Times New Roman" w:cs="Times New Roman"/>
          <w:color w:val="FF0000"/>
          <w:sz w:val="26"/>
          <w:szCs w:val="26"/>
          <w:highlight w:val="yellow"/>
        </w:rPr>
        <w:t>муниципального</w:t>
      </w:r>
      <w:r w:rsidRPr="0075248E">
        <w:rPr>
          <w:rFonts w:ascii="Times New Roman" w:hAnsi="Times New Roman" w:cs="Times New Roman"/>
          <w:sz w:val="26"/>
          <w:szCs w:val="26"/>
        </w:rPr>
        <w:t xml:space="preserve"> округа, содержат совокупность расчетных показателей минимально допустимого уровня обе</w:t>
      </w:r>
      <w:r w:rsidRPr="0075248E">
        <w:rPr>
          <w:rFonts w:ascii="Times New Roman" w:hAnsi="Times New Roman" w:cs="Times New Roman"/>
          <w:sz w:val="26"/>
          <w:szCs w:val="26"/>
        </w:rPr>
        <w:t>с</w:t>
      </w:r>
      <w:r w:rsidRPr="0075248E">
        <w:rPr>
          <w:rFonts w:ascii="Times New Roman" w:hAnsi="Times New Roman" w:cs="Times New Roman"/>
          <w:sz w:val="26"/>
          <w:szCs w:val="26"/>
        </w:rPr>
        <w:t xml:space="preserve">печенности объектами местного значения, относящимися к областям, указанным в </w:t>
      </w:r>
      <w:hyperlink r:id="rId9" w:history="1">
        <w:r w:rsidRPr="0075248E">
          <w:rPr>
            <w:rFonts w:ascii="Times New Roman" w:eastAsia="Calibri" w:hAnsi="Times New Roman" w:cs="Times New Roman"/>
            <w:sz w:val="26"/>
            <w:szCs w:val="26"/>
          </w:rPr>
          <w:t>п</w:t>
        </w:r>
        <w:r w:rsidR="00A15DA3" w:rsidRPr="0075248E">
          <w:rPr>
            <w:rFonts w:ascii="Times New Roman" w:eastAsia="Calibri" w:hAnsi="Times New Roman" w:cs="Times New Roman"/>
            <w:sz w:val="26"/>
            <w:szCs w:val="26"/>
          </w:rPr>
          <w:t xml:space="preserve">ункте </w:t>
        </w:r>
        <w:r w:rsidRPr="0075248E">
          <w:rPr>
            <w:rFonts w:ascii="Times New Roman" w:eastAsia="Calibri" w:hAnsi="Times New Roman" w:cs="Times New Roman"/>
            <w:sz w:val="26"/>
            <w:szCs w:val="26"/>
          </w:rPr>
          <w:t>1 ч</w:t>
        </w:r>
        <w:r w:rsidR="00A15DA3" w:rsidRPr="0075248E">
          <w:rPr>
            <w:rFonts w:ascii="Times New Roman" w:eastAsia="Calibri" w:hAnsi="Times New Roman" w:cs="Times New Roman"/>
            <w:sz w:val="26"/>
            <w:szCs w:val="26"/>
          </w:rPr>
          <w:t>асти</w:t>
        </w:r>
        <w:r w:rsidRPr="0075248E">
          <w:rPr>
            <w:rFonts w:ascii="Times New Roman" w:eastAsia="Calibri" w:hAnsi="Times New Roman" w:cs="Times New Roman"/>
            <w:sz w:val="26"/>
            <w:szCs w:val="26"/>
          </w:rPr>
          <w:t xml:space="preserve"> 5 ст</w:t>
        </w:r>
        <w:r w:rsidR="00A15DA3" w:rsidRPr="0075248E">
          <w:rPr>
            <w:rFonts w:ascii="Times New Roman" w:eastAsia="Calibri" w:hAnsi="Times New Roman" w:cs="Times New Roman"/>
            <w:sz w:val="26"/>
            <w:szCs w:val="26"/>
          </w:rPr>
          <w:t>атьи</w:t>
        </w:r>
        <w:r w:rsidRPr="0075248E">
          <w:rPr>
            <w:rFonts w:ascii="Times New Roman" w:eastAsia="Calibri" w:hAnsi="Times New Roman" w:cs="Times New Roman"/>
            <w:sz w:val="26"/>
            <w:szCs w:val="26"/>
          </w:rPr>
          <w:t xml:space="preserve"> 23</w:t>
        </w:r>
      </w:hyperlink>
      <w:r w:rsidRPr="0075248E">
        <w:rPr>
          <w:rFonts w:ascii="Times New Roman" w:eastAsia="Calibri" w:hAnsi="Times New Roman" w:cs="Times New Roman"/>
          <w:sz w:val="26"/>
          <w:szCs w:val="26"/>
        </w:rPr>
        <w:t xml:space="preserve"> </w:t>
      </w:r>
      <w:r w:rsidRPr="0075248E">
        <w:rPr>
          <w:rFonts w:ascii="Times New Roman" w:hAnsi="Times New Roman" w:cs="Times New Roman"/>
          <w:sz w:val="26"/>
          <w:szCs w:val="26"/>
        </w:rPr>
        <w:t>Градостроительного кодекса Российской Федерации, объе</w:t>
      </w:r>
      <w:r w:rsidRPr="0075248E">
        <w:rPr>
          <w:rFonts w:ascii="Times New Roman" w:hAnsi="Times New Roman" w:cs="Times New Roman"/>
          <w:sz w:val="26"/>
          <w:szCs w:val="26"/>
        </w:rPr>
        <w:t>к</w:t>
      </w:r>
      <w:r w:rsidRPr="0075248E">
        <w:rPr>
          <w:rFonts w:ascii="Times New Roman" w:hAnsi="Times New Roman" w:cs="Times New Roman"/>
          <w:sz w:val="26"/>
          <w:szCs w:val="26"/>
        </w:rPr>
        <w:t>тами благоустройства территории, иными объектами</w:t>
      </w:r>
      <w:proofErr w:type="gramEnd"/>
      <w:r w:rsidRPr="0075248E">
        <w:rPr>
          <w:rFonts w:ascii="Times New Roman" w:hAnsi="Times New Roman" w:cs="Times New Roman"/>
          <w:sz w:val="26"/>
          <w:szCs w:val="26"/>
        </w:rPr>
        <w:t xml:space="preserve"> местного значения </w:t>
      </w:r>
      <w:r w:rsidR="001821CF" w:rsidRPr="001821CF">
        <w:rPr>
          <w:rFonts w:ascii="Times New Roman" w:hAnsi="Times New Roman" w:cs="Times New Roman"/>
          <w:strike/>
          <w:color w:val="FF0000"/>
          <w:sz w:val="26"/>
          <w:szCs w:val="26"/>
          <w:highlight w:val="yellow"/>
        </w:rPr>
        <w:t>городского</w:t>
      </w:r>
      <w:r w:rsidR="001821CF" w:rsidRPr="0075248E">
        <w:rPr>
          <w:rFonts w:ascii="Times New Roman" w:hAnsi="Times New Roman" w:cs="Times New Roman"/>
          <w:sz w:val="26"/>
          <w:szCs w:val="26"/>
        </w:rPr>
        <w:t xml:space="preserve"> </w:t>
      </w:r>
      <w:r w:rsidR="001821CF" w:rsidRPr="001821CF">
        <w:rPr>
          <w:rFonts w:ascii="Times New Roman" w:hAnsi="Times New Roman" w:cs="Times New Roman"/>
          <w:color w:val="FF0000"/>
          <w:sz w:val="26"/>
          <w:szCs w:val="26"/>
          <w:highlight w:val="yellow"/>
        </w:rPr>
        <w:t>м</w:t>
      </w:r>
      <w:r w:rsidR="001821CF" w:rsidRPr="001821CF">
        <w:rPr>
          <w:rFonts w:ascii="Times New Roman" w:hAnsi="Times New Roman" w:cs="Times New Roman"/>
          <w:color w:val="FF0000"/>
          <w:sz w:val="26"/>
          <w:szCs w:val="26"/>
          <w:highlight w:val="yellow"/>
        </w:rPr>
        <w:t>у</w:t>
      </w:r>
      <w:r w:rsidR="001821CF" w:rsidRPr="001821CF">
        <w:rPr>
          <w:rFonts w:ascii="Times New Roman" w:hAnsi="Times New Roman" w:cs="Times New Roman"/>
          <w:color w:val="FF0000"/>
          <w:sz w:val="26"/>
          <w:szCs w:val="26"/>
          <w:highlight w:val="yellow"/>
        </w:rPr>
        <w:t>ниципального</w:t>
      </w:r>
      <w:r w:rsidRPr="0075248E">
        <w:rPr>
          <w:rFonts w:ascii="Times New Roman" w:hAnsi="Times New Roman" w:cs="Times New Roman"/>
          <w:sz w:val="26"/>
          <w:szCs w:val="26"/>
        </w:rPr>
        <w:t xml:space="preserve"> округа,</w:t>
      </w:r>
      <w:r w:rsidRPr="0075248E">
        <w:rPr>
          <w:rFonts w:ascii="Times New Roman" w:hAnsi="Times New Roman" w:cs="Times New Roman"/>
          <w:i/>
          <w:sz w:val="26"/>
          <w:szCs w:val="26"/>
        </w:rPr>
        <w:t xml:space="preserve"> </w:t>
      </w:r>
      <w:r w:rsidRPr="0075248E">
        <w:rPr>
          <w:rFonts w:ascii="Times New Roman" w:hAnsi="Times New Roman" w:cs="Times New Roman"/>
          <w:sz w:val="26"/>
          <w:szCs w:val="26"/>
        </w:rPr>
        <w:t>и расчетных показателей максимально допустимого уровня те</w:t>
      </w:r>
      <w:r w:rsidRPr="0075248E">
        <w:rPr>
          <w:rFonts w:ascii="Times New Roman" w:hAnsi="Times New Roman" w:cs="Times New Roman"/>
          <w:sz w:val="26"/>
          <w:szCs w:val="26"/>
        </w:rPr>
        <w:t>р</w:t>
      </w:r>
      <w:r w:rsidRPr="0075248E">
        <w:rPr>
          <w:rFonts w:ascii="Times New Roman" w:hAnsi="Times New Roman" w:cs="Times New Roman"/>
          <w:sz w:val="26"/>
          <w:szCs w:val="26"/>
        </w:rPr>
        <w:t xml:space="preserve">риториальной доступности таких объектов для населения </w:t>
      </w:r>
      <w:r w:rsidR="001821CF" w:rsidRPr="001821CF">
        <w:rPr>
          <w:rFonts w:ascii="Times New Roman" w:hAnsi="Times New Roman" w:cs="Times New Roman"/>
          <w:strike/>
          <w:color w:val="FF0000"/>
          <w:sz w:val="26"/>
          <w:szCs w:val="26"/>
          <w:highlight w:val="yellow"/>
        </w:rPr>
        <w:t>городского</w:t>
      </w:r>
      <w:r w:rsidR="001821CF" w:rsidRPr="0075248E">
        <w:rPr>
          <w:rFonts w:ascii="Times New Roman" w:hAnsi="Times New Roman" w:cs="Times New Roman"/>
          <w:sz w:val="26"/>
          <w:szCs w:val="26"/>
        </w:rPr>
        <w:t xml:space="preserve"> </w:t>
      </w:r>
      <w:r w:rsidR="001821CF" w:rsidRPr="001821CF">
        <w:rPr>
          <w:rFonts w:ascii="Times New Roman" w:hAnsi="Times New Roman" w:cs="Times New Roman"/>
          <w:color w:val="FF0000"/>
          <w:sz w:val="26"/>
          <w:szCs w:val="26"/>
          <w:highlight w:val="yellow"/>
        </w:rPr>
        <w:t>муниципального</w:t>
      </w:r>
      <w:r w:rsidRPr="0075248E">
        <w:rPr>
          <w:rFonts w:ascii="Times New Roman" w:hAnsi="Times New Roman" w:cs="Times New Roman"/>
          <w:sz w:val="26"/>
          <w:szCs w:val="26"/>
        </w:rPr>
        <w:t xml:space="preserve"> округа.</w:t>
      </w:r>
    </w:p>
    <w:p w:rsidR="002E4C1A" w:rsidRPr="0075248E" w:rsidRDefault="002E4C1A" w:rsidP="002E4C1A">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2. </w:t>
      </w:r>
      <w:r w:rsidR="00AD53D5" w:rsidRPr="0075248E">
        <w:rPr>
          <w:rFonts w:ascii="Times New Roman" w:hAnsi="Times New Roman" w:cs="Times New Roman"/>
          <w:sz w:val="26"/>
          <w:szCs w:val="26"/>
        </w:rPr>
        <w:t>Нормативы</w:t>
      </w:r>
      <w:r w:rsidR="00682D0E" w:rsidRPr="0075248E">
        <w:rPr>
          <w:rFonts w:ascii="Times New Roman" w:hAnsi="Times New Roman" w:cs="Times New Roman"/>
          <w:sz w:val="26"/>
          <w:szCs w:val="26"/>
        </w:rPr>
        <w:t xml:space="preserve"> </w:t>
      </w:r>
      <w:r w:rsidRPr="0075248E">
        <w:rPr>
          <w:rFonts w:ascii="Times New Roman" w:hAnsi="Times New Roman" w:cs="Times New Roman"/>
          <w:sz w:val="26"/>
          <w:szCs w:val="26"/>
        </w:rPr>
        <w:t>установлены в целях обеспечения</w:t>
      </w:r>
      <w:r w:rsidRPr="0075248E">
        <w:rPr>
          <w:sz w:val="26"/>
          <w:szCs w:val="26"/>
        </w:rPr>
        <w:t xml:space="preserve"> </w:t>
      </w:r>
      <w:r w:rsidRPr="0075248E">
        <w:rPr>
          <w:rFonts w:ascii="Times New Roman" w:hAnsi="Times New Roman" w:cs="Times New Roman"/>
          <w:sz w:val="26"/>
          <w:szCs w:val="26"/>
        </w:rPr>
        <w:t>благоприятных условий жизн</w:t>
      </w:r>
      <w:r w:rsidRPr="0075248E">
        <w:rPr>
          <w:rFonts w:ascii="Times New Roman" w:hAnsi="Times New Roman" w:cs="Times New Roman"/>
          <w:sz w:val="26"/>
          <w:szCs w:val="26"/>
        </w:rPr>
        <w:t>е</w:t>
      </w:r>
      <w:r w:rsidRPr="0075248E">
        <w:rPr>
          <w:rFonts w:ascii="Times New Roman" w:hAnsi="Times New Roman" w:cs="Times New Roman"/>
          <w:sz w:val="26"/>
          <w:szCs w:val="26"/>
        </w:rPr>
        <w:t>деятельности человека.</w:t>
      </w:r>
    </w:p>
    <w:p w:rsidR="002E4C1A" w:rsidRPr="0075248E" w:rsidRDefault="00D04CF4" w:rsidP="002E4C1A">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3</w:t>
      </w:r>
      <w:r w:rsidR="002E4C1A" w:rsidRPr="0075248E">
        <w:rPr>
          <w:rFonts w:ascii="Times New Roman" w:hAnsi="Times New Roman" w:cs="Times New Roman"/>
          <w:sz w:val="26"/>
          <w:szCs w:val="26"/>
        </w:rPr>
        <w:t>. </w:t>
      </w:r>
      <w:r w:rsidR="00AD53D5" w:rsidRPr="0075248E">
        <w:rPr>
          <w:rFonts w:ascii="Times New Roman" w:hAnsi="Times New Roman" w:cs="Times New Roman"/>
          <w:sz w:val="26"/>
          <w:szCs w:val="26"/>
        </w:rPr>
        <w:t xml:space="preserve">Нормативы </w:t>
      </w:r>
      <w:r w:rsidR="002E4C1A" w:rsidRPr="0075248E">
        <w:rPr>
          <w:rFonts w:ascii="Times New Roman" w:hAnsi="Times New Roman" w:cs="Times New Roman"/>
          <w:sz w:val="26"/>
          <w:szCs w:val="26"/>
        </w:rPr>
        <w:t>включают в себя:</w:t>
      </w:r>
    </w:p>
    <w:p w:rsidR="002E4C1A" w:rsidRPr="0075248E" w:rsidRDefault="00682D0E" w:rsidP="002E4C1A">
      <w:pPr>
        <w:ind w:firstLine="540"/>
        <w:rPr>
          <w:sz w:val="26"/>
          <w:szCs w:val="26"/>
        </w:rPr>
      </w:pPr>
      <w:r w:rsidRPr="0075248E">
        <w:rPr>
          <w:sz w:val="26"/>
          <w:szCs w:val="26"/>
        </w:rPr>
        <w:t xml:space="preserve">- </w:t>
      </w:r>
      <w:r w:rsidR="002E4C1A" w:rsidRPr="0075248E">
        <w:rPr>
          <w:sz w:val="26"/>
          <w:szCs w:val="26"/>
        </w:rPr>
        <w:t>основную часть, устанавливающую</w:t>
      </w:r>
      <w:r w:rsidRPr="0075248E">
        <w:rPr>
          <w:sz w:val="26"/>
          <w:szCs w:val="26"/>
        </w:rPr>
        <w:t xml:space="preserve"> расчетные показатели</w:t>
      </w:r>
      <w:r w:rsidR="002E4C1A" w:rsidRPr="0075248E">
        <w:rPr>
          <w:rFonts w:eastAsia="Times New Roman"/>
          <w:sz w:val="26"/>
          <w:szCs w:val="26"/>
        </w:rPr>
        <w:t>, предусмотренные ч</w:t>
      </w:r>
      <w:r w:rsidR="00A15DA3" w:rsidRPr="0075248E">
        <w:rPr>
          <w:rFonts w:eastAsia="Times New Roman"/>
          <w:sz w:val="26"/>
          <w:szCs w:val="26"/>
        </w:rPr>
        <w:t>а</w:t>
      </w:r>
      <w:r w:rsidR="00A15DA3" w:rsidRPr="0075248E">
        <w:rPr>
          <w:rFonts w:eastAsia="Times New Roman"/>
          <w:sz w:val="26"/>
          <w:szCs w:val="26"/>
        </w:rPr>
        <w:t>стями</w:t>
      </w:r>
      <w:r w:rsidR="00425169" w:rsidRPr="0075248E">
        <w:rPr>
          <w:rFonts w:eastAsia="Times New Roman"/>
          <w:sz w:val="26"/>
          <w:szCs w:val="26"/>
        </w:rPr>
        <w:t xml:space="preserve"> </w:t>
      </w:r>
      <w:r w:rsidR="002E4C1A" w:rsidRPr="0075248E">
        <w:rPr>
          <w:rFonts w:eastAsia="Times New Roman"/>
          <w:sz w:val="26"/>
          <w:szCs w:val="26"/>
        </w:rPr>
        <w:t>1, 3 - 4.1 ст</w:t>
      </w:r>
      <w:r w:rsidR="00A15DA3" w:rsidRPr="0075248E">
        <w:rPr>
          <w:rFonts w:eastAsia="Times New Roman"/>
          <w:sz w:val="26"/>
          <w:szCs w:val="26"/>
        </w:rPr>
        <w:t>атьи</w:t>
      </w:r>
      <w:r w:rsidR="002E4C1A" w:rsidRPr="0075248E">
        <w:rPr>
          <w:rFonts w:eastAsia="Times New Roman"/>
          <w:sz w:val="26"/>
          <w:szCs w:val="26"/>
        </w:rPr>
        <w:t xml:space="preserve"> 29.2 </w:t>
      </w:r>
      <w:r w:rsidR="002E4C1A" w:rsidRPr="0075248E">
        <w:rPr>
          <w:sz w:val="26"/>
          <w:szCs w:val="26"/>
        </w:rPr>
        <w:t>Градостроительного кодекса Российской Федерации;</w:t>
      </w:r>
    </w:p>
    <w:p w:rsidR="002E4C1A" w:rsidRPr="0075248E" w:rsidRDefault="00682D0E" w:rsidP="002E4C1A">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 xml:space="preserve">- </w:t>
      </w:r>
      <w:r w:rsidR="002E4C1A" w:rsidRPr="0075248E">
        <w:rPr>
          <w:rFonts w:ascii="Times New Roman" w:hAnsi="Times New Roman" w:cs="Times New Roman"/>
          <w:sz w:val="26"/>
          <w:szCs w:val="26"/>
        </w:rPr>
        <w:t>материалы по обоснованию расчетных показателей, содержащихся в основной части нормативов;</w:t>
      </w:r>
    </w:p>
    <w:p w:rsidR="002E4C1A" w:rsidRPr="0075248E" w:rsidRDefault="00682D0E" w:rsidP="002E4C1A">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 xml:space="preserve">- </w:t>
      </w:r>
      <w:r w:rsidR="002E4C1A" w:rsidRPr="0075248E">
        <w:rPr>
          <w:rFonts w:ascii="Times New Roman" w:hAnsi="Times New Roman" w:cs="Times New Roman"/>
          <w:sz w:val="26"/>
          <w:szCs w:val="26"/>
        </w:rPr>
        <w:t>правила и область применения расчетных показателей, содержащихся в основной части нормативов.</w:t>
      </w:r>
    </w:p>
    <w:p w:rsidR="002E4C1A" w:rsidRPr="0075248E" w:rsidRDefault="002E4C1A" w:rsidP="00CA6725">
      <w:pPr>
        <w:pStyle w:val="3"/>
        <w:rPr>
          <w:rFonts w:ascii="Times New Roman" w:hAnsi="Times New Roman" w:cs="Times New Roman"/>
          <w:sz w:val="26"/>
          <w:szCs w:val="26"/>
        </w:rPr>
      </w:pPr>
      <w:bookmarkStart w:id="6" w:name="Par42"/>
      <w:bookmarkStart w:id="7" w:name="_Toc68777289"/>
      <w:bookmarkEnd w:id="6"/>
      <w:r w:rsidRPr="0075248E">
        <w:rPr>
          <w:rFonts w:ascii="Times New Roman" w:hAnsi="Times New Roman" w:cs="Times New Roman"/>
          <w:sz w:val="26"/>
          <w:szCs w:val="26"/>
        </w:rPr>
        <w:t>Перечень используемых сокращений</w:t>
      </w:r>
      <w:bookmarkEnd w:id="7"/>
    </w:p>
    <w:p w:rsidR="002E4C1A" w:rsidRPr="0075248E" w:rsidRDefault="002E4C1A" w:rsidP="002E4C1A">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В настоящих </w:t>
      </w:r>
      <w:r w:rsidR="00633C6F" w:rsidRPr="0075248E">
        <w:rPr>
          <w:rFonts w:eastAsia="Times New Roman"/>
          <w:sz w:val="26"/>
          <w:szCs w:val="26"/>
        </w:rPr>
        <w:t>н</w:t>
      </w:r>
      <w:r w:rsidRPr="0075248E">
        <w:rPr>
          <w:rFonts w:eastAsia="Times New Roman"/>
          <w:sz w:val="26"/>
          <w:szCs w:val="26"/>
        </w:rPr>
        <w:t>ормативах</w:t>
      </w:r>
      <w:r w:rsidR="00633C6F" w:rsidRPr="0075248E">
        <w:rPr>
          <w:rFonts w:eastAsia="Times New Roman"/>
          <w:sz w:val="26"/>
          <w:szCs w:val="26"/>
        </w:rPr>
        <w:t xml:space="preserve"> </w:t>
      </w:r>
      <w:r w:rsidRPr="0075248E">
        <w:rPr>
          <w:rFonts w:eastAsia="Times New Roman"/>
          <w:sz w:val="26"/>
          <w:szCs w:val="26"/>
        </w:rPr>
        <w:t>применяются следующие сокращения:</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1"/>
        <w:gridCol w:w="7001"/>
      </w:tblGrid>
      <w:tr w:rsidR="0075248E" w:rsidRPr="0075248E" w:rsidTr="002E4C1A">
        <w:tc>
          <w:tcPr>
            <w:tcW w:w="5000" w:type="pct"/>
            <w:gridSpan w:val="2"/>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bookmarkStart w:id="8" w:name="Par46"/>
            <w:bookmarkEnd w:id="8"/>
            <w:r w:rsidRPr="0075248E">
              <w:rPr>
                <w:rFonts w:eastAsia="Times New Roman"/>
                <w:sz w:val="24"/>
                <w:szCs w:val="24"/>
              </w:rPr>
              <w:t>Сокращения слов и словосочетаний</w:t>
            </w:r>
          </w:p>
        </w:tc>
      </w:tr>
      <w:tr w:rsidR="0075248E" w:rsidRPr="0075248E" w:rsidTr="002E4C1A">
        <w:tc>
          <w:tcPr>
            <w:tcW w:w="1472" w:type="pct"/>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r w:rsidRPr="0075248E">
              <w:rPr>
                <w:rFonts w:eastAsia="Times New Roman"/>
                <w:sz w:val="24"/>
                <w:szCs w:val="24"/>
              </w:rPr>
              <w:t>Сокращение</w:t>
            </w:r>
          </w:p>
        </w:tc>
        <w:tc>
          <w:tcPr>
            <w:tcW w:w="3528" w:type="pct"/>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r w:rsidRPr="0075248E">
              <w:rPr>
                <w:rFonts w:eastAsia="Times New Roman"/>
                <w:sz w:val="24"/>
                <w:szCs w:val="24"/>
              </w:rPr>
              <w:t>Слово/словосочетание</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гг.</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годы</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ГП</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Генеральный план</w:t>
            </w:r>
          </w:p>
        </w:tc>
      </w:tr>
      <w:tr w:rsidR="0075248E" w:rsidRPr="0075248E" w:rsidTr="002E4C1A">
        <w:trPr>
          <w:trHeight w:val="323"/>
        </w:trPr>
        <w:tc>
          <w:tcPr>
            <w:tcW w:w="1472" w:type="pct"/>
            <w:shd w:val="clear" w:color="auto" w:fill="auto"/>
          </w:tcPr>
          <w:p w:rsidR="002E4C1A" w:rsidRPr="0075248E" w:rsidRDefault="00AF010E" w:rsidP="002E4C1A">
            <w:pPr>
              <w:widowControl w:val="0"/>
              <w:autoSpaceDE w:val="0"/>
              <w:autoSpaceDN w:val="0"/>
              <w:adjustRightInd w:val="0"/>
              <w:ind w:firstLine="0"/>
              <w:jc w:val="left"/>
              <w:rPr>
                <w:rFonts w:eastAsia="Times New Roman"/>
                <w:sz w:val="24"/>
                <w:szCs w:val="24"/>
              </w:rPr>
            </w:pPr>
            <w:hyperlink r:id="rId10" w:tooltip="&quot;Градостроительный кодекс Российской Федерации&quot; от 29.12.2004 N 190-ФЗ (ред. от 31.12.2014) (с изм. и доп., вступ. в силу с 22.01.2015){КонсультантПлюс}" w:history="1">
              <w:proofErr w:type="spellStart"/>
              <w:r w:rsidR="002E4C1A" w:rsidRPr="0075248E">
                <w:rPr>
                  <w:rFonts w:eastAsia="Times New Roman"/>
                  <w:sz w:val="24"/>
                  <w:szCs w:val="24"/>
                </w:rPr>
                <w:t>ГрК</w:t>
              </w:r>
              <w:proofErr w:type="spellEnd"/>
            </w:hyperlink>
            <w:r w:rsidR="002E4C1A" w:rsidRPr="0075248E">
              <w:rPr>
                <w:rFonts w:eastAsia="Times New Roman"/>
                <w:sz w:val="24"/>
                <w:szCs w:val="24"/>
              </w:rPr>
              <w:t xml:space="preserve"> РФ</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 xml:space="preserve">Градостроительный </w:t>
            </w:r>
            <w:hyperlink r:id="rId11" w:tooltip="&quot;Градостроительный кодекс Российской Федерации&quot; от 29.12.2004 N 190-ФЗ (ред. от 31.12.2014) (с изм. и доп., вступ. в силу с 22.01.2015){КонсультантПлюс}" w:history="1">
              <w:r w:rsidRPr="0075248E">
                <w:rPr>
                  <w:rFonts w:eastAsia="Times New Roman"/>
                  <w:sz w:val="24"/>
                  <w:szCs w:val="24"/>
                </w:rPr>
                <w:t>кодекс</w:t>
              </w:r>
            </w:hyperlink>
            <w:r w:rsidRPr="0075248E">
              <w:rPr>
                <w:rFonts w:eastAsia="Times New Roman"/>
                <w:sz w:val="24"/>
                <w:szCs w:val="24"/>
              </w:rPr>
              <w:t xml:space="preserve"> Российской Федерации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др.</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другие</w:t>
            </w:r>
          </w:p>
        </w:tc>
      </w:tr>
      <w:tr w:rsidR="0075248E" w:rsidRPr="0075248E" w:rsidTr="002E4C1A">
        <w:trPr>
          <w:trHeight w:val="323"/>
        </w:trPr>
        <w:tc>
          <w:tcPr>
            <w:tcW w:w="1472" w:type="pct"/>
            <w:shd w:val="clear" w:color="auto" w:fill="auto"/>
          </w:tcPr>
          <w:p w:rsidR="002E4C1A" w:rsidRPr="0075248E" w:rsidRDefault="00AF010E" w:rsidP="002E4C1A">
            <w:pPr>
              <w:widowControl w:val="0"/>
              <w:autoSpaceDE w:val="0"/>
              <w:autoSpaceDN w:val="0"/>
              <w:adjustRightInd w:val="0"/>
              <w:ind w:firstLine="0"/>
              <w:jc w:val="left"/>
              <w:rPr>
                <w:rFonts w:eastAsia="Times New Roman"/>
                <w:sz w:val="24"/>
                <w:szCs w:val="24"/>
              </w:rPr>
            </w:pPr>
            <w:hyperlink r:id="rId12" w:tooltip="&quot;Земельный кодекс Российской Федерации&quot; от 25.10.2001 N 136-ФЗ (ред. от 29.12.2014) (с изм. и доп., вступ. в силу с 22.01.2015){КонсультантПлюс}" w:history="1">
              <w:r w:rsidR="002E4C1A" w:rsidRPr="0075248E">
                <w:rPr>
                  <w:rFonts w:eastAsia="Times New Roman"/>
                  <w:sz w:val="24"/>
                  <w:szCs w:val="24"/>
                </w:rPr>
                <w:t>ЗК</w:t>
              </w:r>
            </w:hyperlink>
            <w:r w:rsidR="002E4C1A" w:rsidRPr="0075248E">
              <w:rPr>
                <w:rFonts w:eastAsia="Times New Roman"/>
                <w:sz w:val="24"/>
                <w:szCs w:val="24"/>
              </w:rPr>
              <w:t xml:space="preserve"> РФ</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 xml:space="preserve">Земельный </w:t>
            </w:r>
            <w:hyperlink r:id="rId13" w:tooltip="&quot;Земельный кодекс Российской Федерации&quot; от 25.10.2001 N 136-ФЗ (ред. от 29.12.2014) (с изм. и доп., вступ. в силу с 22.01.2015){КонсультантПлюс}" w:history="1">
              <w:r w:rsidRPr="0075248E">
                <w:rPr>
                  <w:rFonts w:eastAsia="Times New Roman"/>
                  <w:sz w:val="24"/>
                  <w:szCs w:val="24"/>
                </w:rPr>
                <w:t>кодекс</w:t>
              </w:r>
            </w:hyperlink>
            <w:r w:rsidRPr="0075248E">
              <w:rPr>
                <w:rFonts w:eastAsia="Times New Roman"/>
                <w:sz w:val="24"/>
                <w:szCs w:val="24"/>
              </w:rPr>
              <w:t xml:space="preserve"> Российской Федерации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пункт</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ПЗЗ</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Правила землепользования и застройки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proofErr w:type="spellStart"/>
            <w:r w:rsidRPr="0075248E">
              <w:rPr>
                <w:rFonts w:eastAsia="Times New Roman"/>
                <w:sz w:val="24"/>
                <w:szCs w:val="24"/>
              </w:rPr>
              <w:t>пп</w:t>
            </w:r>
            <w:proofErr w:type="spellEnd"/>
            <w:r w:rsidRPr="0075248E">
              <w:rPr>
                <w:rFonts w:eastAsia="Times New Roman"/>
                <w:sz w:val="24"/>
                <w:szCs w:val="24"/>
              </w:rPr>
              <w:t>.</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подпункт</w:t>
            </w:r>
          </w:p>
        </w:tc>
      </w:tr>
      <w:tr w:rsidR="0075248E" w:rsidRPr="0075248E" w:rsidTr="002E4C1A">
        <w:trPr>
          <w:trHeight w:val="323"/>
        </w:trPr>
        <w:tc>
          <w:tcPr>
            <w:tcW w:w="1472" w:type="pct"/>
            <w:shd w:val="clear" w:color="auto" w:fill="auto"/>
          </w:tcPr>
          <w:p w:rsidR="002E4C1A" w:rsidRPr="0075248E" w:rsidRDefault="002E4C1A" w:rsidP="00633C6F">
            <w:pPr>
              <w:widowControl w:val="0"/>
              <w:autoSpaceDE w:val="0"/>
              <w:autoSpaceDN w:val="0"/>
              <w:adjustRightInd w:val="0"/>
              <w:ind w:firstLine="0"/>
              <w:jc w:val="left"/>
              <w:rPr>
                <w:rFonts w:eastAsia="Times New Roman"/>
                <w:sz w:val="24"/>
                <w:szCs w:val="24"/>
              </w:rPr>
            </w:pPr>
            <w:r w:rsidRPr="0075248E">
              <w:rPr>
                <w:rFonts w:eastAsia="Times New Roman"/>
                <w:sz w:val="24"/>
                <w:szCs w:val="24"/>
              </w:rPr>
              <w:t xml:space="preserve">РНГП </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Региональные нормативы градостроительного проектирования Белгородской области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ст.</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статья</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proofErr w:type="spellStart"/>
            <w:r w:rsidRPr="0075248E">
              <w:rPr>
                <w:rFonts w:eastAsia="Times New Roman"/>
                <w:sz w:val="24"/>
                <w:szCs w:val="24"/>
              </w:rPr>
              <w:t>ст.ст</w:t>
            </w:r>
            <w:proofErr w:type="spellEnd"/>
            <w:r w:rsidRPr="0075248E">
              <w:rPr>
                <w:rFonts w:eastAsia="Times New Roman"/>
                <w:sz w:val="24"/>
                <w:szCs w:val="24"/>
              </w:rPr>
              <w:t>.</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статьи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proofErr w:type="gramStart"/>
            <w:r w:rsidRPr="0075248E">
              <w:rPr>
                <w:rFonts w:eastAsia="Times New Roman"/>
                <w:sz w:val="24"/>
                <w:szCs w:val="24"/>
              </w:rPr>
              <w:t>ч</w:t>
            </w:r>
            <w:proofErr w:type="gramEnd"/>
            <w:r w:rsidRPr="0075248E">
              <w:rPr>
                <w:rFonts w:eastAsia="Times New Roman"/>
                <w:sz w:val="24"/>
                <w:szCs w:val="24"/>
              </w:rPr>
              <w:t>.</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часть</w:t>
            </w:r>
          </w:p>
        </w:tc>
      </w:tr>
      <w:tr w:rsidR="0075248E" w:rsidRPr="0075248E" w:rsidTr="002E4C1A">
        <w:trPr>
          <w:trHeight w:val="322"/>
        </w:trPr>
        <w:tc>
          <w:tcPr>
            <w:tcW w:w="5000" w:type="pct"/>
            <w:gridSpan w:val="2"/>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r w:rsidRPr="0075248E">
              <w:rPr>
                <w:rFonts w:eastAsia="Times New Roman"/>
                <w:sz w:val="24"/>
                <w:szCs w:val="24"/>
              </w:rPr>
              <w:t>Сокращения единиц измерений</w:t>
            </w:r>
          </w:p>
        </w:tc>
      </w:tr>
      <w:tr w:rsidR="0075248E" w:rsidRPr="0075248E" w:rsidTr="002E4C1A">
        <w:trPr>
          <w:trHeight w:val="322"/>
        </w:trPr>
        <w:tc>
          <w:tcPr>
            <w:tcW w:w="1472" w:type="pct"/>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r w:rsidRPr="0075248E">
              <w:rPr>
                <w:rFonts w:eastAsia="Times New Roman"/>
                <w:sz w:val="24"/>
                <w:szCs w:val="24"/>
              </w:rPr>
              <w:t>Обозначение</w:t>
            </w:r>
          </w:p>
        </w:tc>
        <w:tc>
          <w:tcPr>
            <w:tcW w:w="3528" w:type="pct"/>
            <w:shd w:val="clear" w:color="auto" w:fill="auto"/>
          </w:tcPr>
          <w:p w:rsidR="002E4C1A" w:rsidRPr="0075248E" w:rsidRDefault="002E4C1A" w:rsidP="002E4C1A">
            <w:pPr>
              <w:widowControl w:val="0"/>
              <w:autoSpaceDE w:val="0"/>
              <w:autoSpaceDN w:val="0"/>
              <w:adjustRightInd w:val="0"/>
              <w:ind w:firstLine="0"/>
              <w:jc w:val="center"/>
              <w:rPr>
                <w:rFonts w:eastAsia="Times New Roman"/>
                <w:sz w:val="24"/>
                <w:szCs w:val="24"/>
              </w:rPr>
            </w:pPr>
            <w:r w:rsidRPr="0075248E">
              <w:rPr>
                <w:rFonts w:eastAsia="Times New Roman"/>
                <w:sz w:val="24"/>
                <w:szCs w:val="24"/>
              </w:rPr>
              <w:t>Наименование единицы измерения</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га</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гектар</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proofErr w:type="spellStart"/>
            <w:r w:rsidRPr="0075248E">
              <w:rPr>
                <w:rFonts w:eastAsia="Times New Roman"/>
                <w:sz w:val="24"/>
                <w:szCs w:val="24"/>
              </w:rPr>
              <w:t>кВ</w:t>
            </w:r>
            <w:proofErr w:type="spellEnd"/>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киловольт</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proofErr w:type="spellStart"/>
            <w:r w:rsidRPr="0075248E">
              <w:rPr>
                <w:rFonts w:eastAsia="Times New Roman"/>
                <w:sz w:val="24"/>
                <w:szCs w:val="24"/>
              </w:rPr>
              <w:t>кв</w:t>
            </w:r>
            <w:proofErr w:type="gramStart"/>
            <w:r w:rsidRPr="0075248E">
              <w:rPr>
                <w:rFonts w:eastAsia="Times New Roman"/>
                <w:sz w:val="24"/>
                <w:szCs w:val="24"/>
              </w:rPr>
              <w:t>.м</w:t>
            </w:r>
            <w:proofErr w:type="spellEnd"/>
            <w:proofErr w:type="gramEnd"/>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квадратный метр</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proofErr w:type="spellStart"/>
            <w:r w:rsidRPr="0075248E">
              <w:rPr>
                <w:rFonts w:eastAsia="Times New Roman"/>
                <w:sz w:val="24"/>
                <w:szCs w:val="24"/>
              </w:rPr>
              <w:t>кв</w:t>
            </w:r>
            <w:proofErr w:type="gramStart"/>
            <w:r w:rsidRPr="0075248E">
              <w:rPr>
                <w:rFonts w:eastAsia="Times New Roman"/>
                <w:sz w:val="24"/>
                <w:szCs w:val="24"/>
              </w:rPr>
              <w:t>.м</w:t>
            </w:r>
            <w:proofErr w:type="spellEnd"/>
            <w:proofErr w:type="gramEnd"/>
            <w:r w:rsidRPr="0075248E">
              <w:rPr>
                <w:rFonts w:eastAsia="Times New Roman"/>
                <w:sz w:val="24"/>
                <w:szCs w:val="24"/>
              </w:rPr>
              <w:t>/тыс. человек</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квадратных метров на тысячу человек</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lastRenderedPageBreak/>
              <w:t>км</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километр</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proofErr w:type="gramStart"/>
            <w:r w:rsidRPr="0075248E">
              <w:rPr>
                <w:rFonts w:eastAsia="Times New Roman"/>
                <w:sz w:val="24"/>
                <w:szCs w:val="24"/>
              </w:rPr>
              <w:t>км</w:t>
            </w:r>
            <w:proofErr w:type="gramEnd"/>
            <w:r w:rsidRPr="0075248E">
              <w:rPr>
                <w:rFonts w:eastAsia="Times New Roman"/>
                <w:sz w:val="24"/>
                <w:szCs w:val="24"/>
              </w:rPr>
              <w:t>/час</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километр в час</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куб. м</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кубический метр</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м</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метр</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мин.</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минуты</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 xml:space="preserve">тыс. </w:t>
            </w:r>
            <w:proofErr w:type="spellStart"/>
            <w:r w:rsidRPr="0075248E">
              <w:rPr>
                <w:rFonts w:eastAsia="Times New Roman"/>
                <w:sz w:val="24"/>
                <w:szCs w:val="24"/>
              </w:rPr>
              <w:t>кв</w:t>
            </w:r>
            <w:proofErr w:type="gramStart"/>
            <w:r w:rsidRPr="0075248E">
              <w:rPr>
                <w:rFonts w:eastAsia="Times New Roman"/>
                <w:sz w:val="24"/>
                <w:szCs w:val="24"/>
              </w:rPr>
              <w:t>.м</w:t>
            </w:r>
            <w:proofErr w:type="spellEnd"/>
            <w:proofErr w:type="gramEnd"/>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тысяча квадратных метров</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 куб. м/</w:t>
            </w:r>
            <w:proofErr w:type="spellStart"/>
            <w:r w:rsidRPr="0075248E">
              <w:rPr>
                <w:rFonts w:eastAsia="Times New Roman"/>
                <w:sz w:val="24"/>
                <w:szCs w:val="24"/>
              </w:rPr>
              <w:t>сут</w:t>
            </w:r>
            <w:proofErr w:type="spellEnd"/>
            <w:r w:rsidRPr="0075248E">
              <w:rPr>
                <w:rFonts w:eastAsia="Times New Roman"/>
                <w:sz w:val="24"/>
                <w:szCs w:val="24"/>
              </w:rPr>
              <w:t>.</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тысяча кубических метров в сутки</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 т/год</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тысяча тонн в год</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 человек</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тысяча человек</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чел.</w:t>
            </w:r>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человек</w:t>
            </w:r>
          </w:p>
        </w:tc>
      </w:tr>
      <w:tr w:rsidR="0075248E" w:rsidRPr="0075248E" w:rsidTr="002E4C1A">
        <w:trPr>
          <w:trHeight w:val="323"/>
        </w:trPr>
        <w:tc>
          <w:tcPr>
            <w:tcW w:w="1472"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чел./</w:t>
            </w:r>
            <w:proofErr w:type="gramStart"/>
            <w:r w:rsidRPr="0075248E">
              <w:rPr>
                <w:rFonts w:eastAsia="Times New Roman"/>
                <w:sz w:val="24"/>
                <w:szCs w:val="24"/>
              </w:rPr>
              <w:t>га</w:t>
            </w:r>
            <w:proofErr w:type="gramEnd"/>
          </w:p>
        </w:tc>
        <w:tc>
          <w:tcPr>
            <w:tcW w:w="3528" w:type="pct"/>
            <w:shd w:val="clear" w:color="auto" w:fill="auto"/>
          </w:tcPr>
          <w:p w:rsidR="002E4C1A" w:rsidRPr="0075248E" w:rsidRDefault="002E4C1A" w:rsidP="002E4C1A">
            <w:pPr>
              <w:widowControl w:val="0"/>
              <w:autoSpaceDE w:val="0"/>
              <w:autoSpaceDN w:val="0"/>
              <w:adjustRightInd w:val="0"/>
              <w:ind w:firstLine="0"/>
              <w:jc w:val="left"/>
              <w:rPr>
                <w:rFonts w:eastAsia="Times New Roman"/>
                <w:sz w:val="24"/>
                <w:szCs w:val="24"/>
              </w:rPr>
            </w:pPr>
            <w:r w:rsidRPr="0075248E">
              <w:rPr>
                <w:rFonts w:eastAsia="Times New Roman"/>
                <w:sz w:val="24"/>
                <w:szCs w:val="24"/>
              </w:rPr>
              <w:t>человек на гектар</w:t>
            </w:r>
          </w:p>
        </w:tc>
      </w:tr>
    </w:tbl>
    <w:p w:rsidR="00CD3BE9" w:rsidRPr="0075248E" w:rsidRDefault="00CD3BE9" w:rsidP="00CA6725">
      <w:pPr>
        <w:pStyle w:val="3"/>
        <w:rPr>
          <w:rFonts w:ascii="Times New Roman" w:hAnsi="Times New Roman" w:cs="Times New Roman"/>
          <w:b w:val="0"/>
          <w:sz w:val="26"/>
          <w:szCs w:val="26"/>
        </w:rPr>
      </w:pPr>
      <w:bookmarkStart w:id="9" w:name="_Toc68777290"/>
      <w:r w:rsidRPr="0075248E">
        <w:rPr>
          <w:rFonts w:ascii="Times New Roman" w:hAnsi="Times New Roman" w:cs="Times New Roman"/>
          <w:sz w:val="26"/>
          <w:szCs w:val="26"/>
        </w:rPr>
        <w:t>Термины и определения</w:t>
      </w:r>
      <w:bookmarkEnd w:id="9"/>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В </w:t>
      </w:r>
      <w:r w:rsidR="00963FEE" w:rsidRPr="0075248E">
        <w:rPr>
          <w:rFonts w:eastAsia="Times New Roman"/>
          <w:sz w:val="26"/>
          <w:szCs w:val="26"/>
        </w:rPr>
        <w:t>настоящих</w:t>
      </w:r>
      <w:r w:rsidRPr="0075248E">
        <w:rPr>
          <w:rFonts w:eastAsia="Times New Roman"/>
          <w:sz w:val="26"/>
          <w:szCs w:val="26"/>
        </w:rPr>
        <w:t xml:space="preserve"> </w:t>
      </w:r>
      <w:r w:rsidR="00AD53D5" w:rsidRPr="0075248E">
        <w:rPr>
          <w:rFonts w:eastAsia="Times New Roman"/>
          <w:sz w:val="26"/>
          <w:szCs w:val="26"/>
        </w:rPr>
        <w:t>н</w:t>
      </w:r>
      <w:r w:rsidRPr="0075248E">
        <w:rPr>
          <w:rFonts w:eastAsia="Times New Roman"/>
          <w:sz w:val="26"/>
          <w:szCs w:val="26"/>
        </w:rPr>
        <w:t>ормативах приведенные понятия применяются в следующем знач</w:t>
      </w:r>
      <w:r w:rsidRPr="0075248E">
        <w:rPr>
          <w:rFonts w:eastAsia="Times New Roman"/>
          <w:sz w:val="26"/>
          <w:szCs w:val="26"/>
        </w:rPr>
        <w:t>е</w:t>
      </w:r>
      <w:r w:rsidRPr="0075248E">
        <w:rPr>
          <w:rFonts w:eastAsia="Times New Roman"/>
          <w:sz w:val="26"/>
          <w:szCs w:val="26"/>
        </w:rPr>
        <w:t>нии:</w:t>
      </w:r>
    </w:p>
    <w:p w:rsidR="00CD3BE9" w:rsidRPr="00A24611" w:rsidRDefault="008A2035" w:rsidP="00A24611">
      <w:pPr>
        <w:widowControl w:val="0"/>
        <w:autoSpaceDE w:val="0"/>
        <w:autoSpaceDN w:val="0"/>
        <w:adjustRightInd w:val="0"/>
        <w:ind w:firstLine="709"/>
        <w:rPr>
          <w:rFonts w:eastAsia="Times New Roman"/>
          <w:sz w:val="26"/>
          <w:szCs w:val="26"/>
        </w:rPr>
      </w:pPr>
      <w:r w:rsidRPr="00A24611">
        <w:rPr>
          <w:rFonts w:eastAsia="Times New Roman"/>
          <w:sz w:val="26"/>
          <w:szCs w:val="26"/>
        </w:rPr>
        <w:t xml:space="preserve">дом блокированной застройки </w:t>
      </w:r>
      <w:r w:rsidR="00A24611" w:rsidRPr="00A24611">
        <w:rPr>
          <w:rFonts w:eastAsia="Times New Roman"/>
          <w:sz w:val="26"/>
          <w:szCs w:val="26"/>
        </w:rPr>
        <w:t>-</w:t>
      </w:r>
      <w:r w:rsidRPr="00A24611">
        <w:rPr>
          <w:rFonts w:eastAsia="Times New Roman"/>
          <w:sz w:val="26"/>
          <w:szCs w:val="26"/>
        </w:rPr>
        <w:t xml:space="preserve"> жилой дом, блокированный с другим жилым д</w:t>
      </w:r>
      <w:r w:rsidRPr="00A24611">
        <w:rPr>
          <w:rFonts w:eastAsia="Times New Roman"/>
          <w:sz w:val="26"/>
          <w:szCs w:val="26"/>
        </w:rPr>
        <w:t>о</w:t>
      </w:r>
      <w:r w:rsidRPr="00A24611">
        <w:rPr>
          <w:rFonts w:eastAsia="Times New Roman"/>
          <w:sz w:val="26"/>
          <w:szCs w:val="26"/>
        </w:rPr>
        <w:t>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водопроводные очистные сооружения – комплекс зданий, сооружений и устрой</w:t>
      </w:r>
      <w:proofErr w:type="gramStart"/>
      <w:r w:rsidRPr="0075248E">
        <w:rPr>
          <w:rFonts w:eastAsia="Times New Roman"/>
          <w:sz w:val="26"/>
          <w:szCs w:val="26"/>
        </w:rPr>
        <w:t>ств дл</w:t>
      </w:r>
      <w:proofErr w:type="gramEnd"/>
      <w:r w:rsidRPr="0075248E">
        <w:rPr>
          <w:rFonts w:eastAsia="Times New Roman"/>
          <w:sz w:val="26"/>
          <w:szCs w:val="26"/>
        </w:rPr>
        <w:t>я очистки воды (термин вводится для целей местных нормативов град</w:t>
      </w:r>
      <w:r w:rsidRPr="0075248E">
        <w:rPr>
          <w:rFonts w:eastAsia="Times New Roman"/>
          <w:sz w:val="26"/>
          <w:szCs w:val="26"/>
        </w:rPr>
        <w:t>о</w:t>
      </w:r>
      <w:r w:rsidRPr="0075248E">
        <w:rPr>
          <w:rFonts w:eastAsia="Times New Roman"/>
          <w:sz w:val="26"/>
          <w:szCs w:val="26"/>
        </w:rPr>
        <w:t>строительного проектирования);</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вокзал – здание (или группа зданий), предназначенное для обслуживания пасс</w:t>
      </w:r>
      <w:r w:rsidRPr="0075248E">
        <w:rPr>
          <w:rFonts w:eastAsia="Times New Roman"/>
          <w:sz w:val="26"/>
          <w:szCs w:val="26"/>
        </w:rPr>
        <w:t>а</w:t>
      </w:r>
      <w:r w:rsidRPr="0075248E">
        <w:rPr>
          <w:rFonts w:eastAsia="Times New Roman"/>
          <w:sz w:val="26"/>
          <w:szCs w:val="26"/>
        </w:rPr>
        <w:t>жиров железнодорожного, речного, автомобильного и воздушного транспорта. Вокзал</w:t>
      </w:r>
      <w:r w:rsidRPr="0075248E">
        <w:rPr>
          <w:rFonts w:eastAsia="Times New Roman"/>
          <w:sz w:val="26"/>
          <w:szCs w:val="26"/>
        </w:rPr>
        <w:t>ь</w:t>
      </w:r>
      <w:r w:rsidRPr="0075248E">
        <w:rPr>
          <w:rFonts w:eastAsia="Times New Roman"/>
          <w:sz w:val="26"/>
          <w:szCs w:val="26"/>
        </w:rPr>
        <w:t>ный комплекс включает кроме вокзала сооружения и устройства, связанные с обслуж</w:t>
      </w:r>
      <w:r w:rsidRPr="0075248E">
        <w:rPr>
          <w:rFonts w:eastAsia="Times New Roman"/>
          <w:sz w:val="26"/>
          <w:szCs w:val="26"/>
        </w:rPr>
        <w:t>и</w:t>
      </w:r>
      <w:r w:rsidRPr="0075248E">
        <w:rPr>
          <w:rFonts w:eastAsia="Times New Roman"/>
          <w:sz w:val="26"/>
          <w:szCs w:val="26"/>
        </w:rPr>
        <w:t>ванием пассажиров на привокзальной площади и перроне;</w:t>
      </w:r>
    </w:p>
    <w:p w:rsidR="00CD3BE9" w:rsidRPr="0075248E" w:rsidRDefault="00CD3BE9" w:rsidP="001B116D">
      <w:pPr>
        <w:widowControl w:val="0"/>
        <w:autoSpaceDE w:val="0"/>
        <w:autoSpaceDN w:val="0"/>
        <w:adjustRightInd w:val="0"/>
        <w:ind w:firstLine="709"/>
        <w:rPr>
          <w:rFonts w:eastAsia="Times New Roman"/>
          <w:sz w:val="26"/>
          <w:szCs w:val="26"/>
        </w:rPr>
      </w:pPr>
      <w:proofErr w:type="spellStart"/>
      <w:r w:rsidRPr="0075248E">
        <w:rPr>
          <w:sz w:val="26"/>
          <w:szCs w:val="26"/>
        </w:rPr>
        <w:t>высококомфортное</w:t>
      </w:r>
      <w:proofErr w:type="spellEnd"/>
      <w:r w:rsidRPr="0075248E">
        <w:rPr>
          <w:sz w:val="26"/>
          <w:szCs w:val="26"/>
        </w:rPr>
        <w:t xml:space="preserve"> жилье – тип жилого помещения, отвечающий </w:t>
      </w:r>
      <w:r w:rsidRPr="0075248E">
        <w:rPr>
          <w:bCs/>
          <w:sz w:val="26"/>
          <w:szCs w:val="26"/>
        </w:rPr>
        <w:t>комплексу с</w:t>
      </w:r>
      <w:r w:rsidRPr="0075248E">
        <w:rPr>
          <w:bCs/>
          <w:sz w:val="26"/>
          <w:szCs w:val="26"/>
        </w:rPr>
        <w:t>а</w:t>
      </w:r>
      <w:r w:rsidRPr="0075248E">
        <w:rPr>
          <w:bCs/>
          <w:sz w:val="26"/>
          <w:szCs w:val="26"/>
        </w:rPr>
        <w:t xml:space="preserve">нитарно-гигиенических, эргономических и экологических требований, а так же </w:t>
      </w:r>
      <w:r w:rsidRPr="0075248E">
        <w:rPr>
          <w:sz w:val="26"/>
          <w:szCs w:val="26"/>
        </w:rPr>
        <w:t xml:space="preserve">уровню требований к габаритам и площади помещений не менее 40 </w:t>
      </w:r>
      <w:proofErr w:type="spellStart"/>
      <w:r w:rsidRPr="0075248E">
        <w:rPr>
          <w:sz w:val="26"/>
          <w:szCs w:val="26"/>
        </w:rPr>
        <w:t>кв</w:t>
      </w:r>
      <w:proofErr w:type="gramStart"/>
      <w:r w:rsidRPr="0075248E">
        <w:rPr>
          <w:sz w:val="26"/>
          <w:szCs w:val="26"/>
        </w:rPr>
        <w:t>.м</w:t>
      </w:r>
      <w:proofErr w:type="spellEnd"/>
      <w:proofErr w:type="gramEnd"/>
      <w:r w:rsidRPr="0075248E">
        <w:rPr>
          <w:sz w:val="26"/>
          <w:szCs w:val="26"/>
        </w:rPr>
        <w:t xml:space="preserve"> на одного человека </w:t>
      </w:r>
      <w:r w:rsidRPr="0075248E">
        <w:rPr>
          <w:rFonts w:eastAsia="Times New Roman"/>
          <w:sz w:val="26"/>
          <w:szCs w:val="26"/>
        </w:rPr>
        <w:t xml:space="preserve">(термин вводится для целей </w:t>
      </w:r>
      <w:r w:rsidR="00AD53D5" w:rsidRPr="0075248E">
        <w:rPr>
          <w:rFonts w:eastAsia="Times New Roman"/>
          <w:sz w:val="26"/>
          <w:szCs w:val="26"/>
        </w:rPr>
        <w:t>н</w:t>
      </w:r>
      <w:r w:rsidRPr="0075248E">
        <w:rPr>
          <w:rFonts w:eastAsia="Times New Roman"/>
          <w:sz w:val="26"/>
          <w:szCs w:val="26"/>
        </w:rPr>
        <w:t>ормативов)</w:t>
      </w:r>
      <w:r w:rsidRPr="0075248E">
        <w:rPr>
          <w:sz w:val="26"/>
          <w:szCs w:val="26"/>
        </w:rPr>
        <w:t>;</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w:t>
      </w:r>
      <w:r w:rsidR="00DE204C" w:rsidRPr="0075248E">
        <w:rPr>
          <w:rFonts w:eastAsia="Times New Roman"/>
          <w:sz w:val="26"/>
          <w:szCs w:val="26"/>
        </w:rPr>
        <w:br/>
      </w:r>
      <w:r w:rsidRPr="0075248E">
        <w:rPr>
          <w:rFonts w:eastAsia="Times New Roman"/>
          <w:sz w:val="26"/>
          <w:szCs w:val="26"/>
        </w:rPr>
        <w:t>и бытовых баллонах, ремонта и переосвидетельствования газовых баллонов;</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газораспределительная станция – комплекс сооружений газопровода, предназн</w:t>
      </w:r>
      <w:r w:rsidRPr="0075248E">
        <w:rPr>
          <w:rFonts w:eastAsia="Times New Roman"/>
          <w:sz w:val="26"/>
          <w:szCs w:val="26"/>
        </w:rPr>
        <w:t>а</w:t>
      </w:r>
      <w:r w:rsidRPr="0075248E">
        <w:rPr>
          <w:rFonts w:eastAsia="Times New Roman"/>
          <w:sz w:val="26"/>
          <w:szCs w:val="26"/>
        </w:rPr>
        <w:t xml:space="preserve">ченный для снижения давления, очистки, </w:t>
      </w:r>
      <w:proofErr w:type="spellStart"/>
      <w:r w:rsidRPr="0075248E">
        <w:rPr>
          <w:rFonts w:eastAsia="Times New Roman"/>
          <w:sz w:val="26"/>
          <w:szCs w:val="26"/>
        </w:rPr>
        <w:t>одоризации</w:t>
      </w:r>
      <w:proofErr w:type="spellEnd"/>
      <w:r w:rsidRPr="0075248E">
        <w:rPr>
          <w:rFonts w:eastAsia="Times New Roman"/>
          <w:sz w:val="26"/>
          <w:szCs w:val="26"/>
        </w:rPr>
        <w:t xml:space="preserve"> и учета расхода газа перед под</w:t>
      </w:r>
      <w:r w:rsidRPr="0075248E">
        <w:rPr>
          <w:rFonts w:eastAsia="Times New Roman"/>
          <w:sz w:val="26"/>
          <w:szCs w:val="26"/>
        </w:rPr>
        <w:t>а</w:t>
      </w:r>
      <w:r w:rsidRPr="0075248E">
        <w:rPr>
          <w:rFonts w:eastAsia="Times New Roman"/>
          <w:sz w:val="26"/>
          <w:szCs w:val="26"/>
        </w:rPr>
        <w:t xml:space="preserve">чей его потребителю </w:t>
      </w:r>
      <w:r w:rsidR="00633C6F" w:rsidRPr="0075248E">
        <w:rPr>
          <w:rFonts w:eastAsia="Times New Roman"/>
          <w:sz w:val="26"/>
          <w:szCs w:val="26"/>
        </w:rPr>
        <w:t>(термин вводится для целей нормативов)</w:t>
      </w:r>
      <w:r w:rsidR="00633C6F" w:rsidRPr="0075248E">
        <w:rPr>
          <w:sz w:val="26"/>
          <w:szCs w:val="26"/>
        </w:rPr>
        <w:t>;</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гараж – здание или сооружение, предназначенное для постоянного или временн</w:t>
      </w:r>
      <w:r w:rsidRPr="0075248E">
        <w:rPr>
          <w:rFonts w:eastAsia="Times New Roman"/>
          <w:sz w:val="26"/>
          <w:szCs w:val="26"/>
        </w:rPr>
        <w:t>о</w:t>
      </w:r>
      <w:r w:rsidRPr="0075248E">
        <w:rPr>
          <w:rFonts w:eastAsia="Times New Roman"/>
          <w:sz w:val="26"/>
          <w:szCs w:val="26"/>
        </w:rPr>
        <w:t>го хранения, а также технического обслуживания автомобилей</w:t>
      </w:r>
      <w:r w:rsidRPr="0075248E">
        <w:rPr>
          <w:sz w:val="26"/>
          <w:szCs w:val="26"/>
        </w:rPr>
        <w:t xml:space="preserve"> </w:t>
      </w:r>
      <w:r w:rsidR="00633C6F" w:rsidRPr="0075248E">
        <w:rPr>
          <w:rFonts w:eastAsia="Times New Roman"/>
          <w:sz w:val="26"/>
          <w:szCs w:val="26"/>
        </w:rPr>
        <w:t>(термин вводится для ц</w:t>
      </w:r>
      <w:r w:rsidR="00633C6F" w:rsidRPr="0075248E">
        <w:rPr>
          <w:rFonts w:eastAsia="Times New Roman"/>
          <w:sz w:val="26"/>
          <w:szCs w:val="26"/>
        </w:rPr>
        <w:t>е</w:t>
      </w:r>
      <w:r w:rsidR="00633C6F" w:rsidRPr="0075248E">
        <w:rPr>
          <w:rFonts w:eastAsia="Times New Roman"/>
          <w:sz w:val="26"/>
          <w:szCs w:val="26"/>
        </w:rPr>
        <w:t>лей нормативов)</w:t>
      </w:r>
      <w:r w:rsidR="00633C6F" w:rsidRPr="0075248E">
        <w:rPr>
          <w:sz w:val="26"/>
          <w:szCs w:val="26"/>
        </w:rPr>
        <w:t>;</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w:t>
      </w:r>
      <w:r w:rsidR="00633C6F" w:rsidRPr="0075248E">
        <w:rPr>
          <w:rFonts w:eastAsia="Times New Roman"/>
          <w:sz w:val="26"/>
          <w:szCs w:val="26"/>
        </w:rPr>
        <w:t>(термин вводится для целей нормативов)</w:t>
      </w:r>
      <w:r w:rsidR="00633C6F" w:rsidRPr="0075248E">
        <w:rPr>
          <w:sz w:val="26"/>
          <w:szCs w:val="26"/>
        </w:rPr>
        <w:t>;</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w:t>
      </w:r>
      <w:r w:rsidRPr="0075248E">
        <w:rPr>
          <w:rFonts w:eastAsia="Times New Roman"/>
          <w:sz w:val="26"/>
          <w:szCs w:val="26"/>
        </w:rPr>
        <w:t>е</w:t>
      </w:r>
      <w:r w:rsidRPr="0075248E">
        <w:rPr>
          <w:rFonts w:eastAsia="Times New Roman"/>
          <w:sz w:val="26"/>
          <w:szCs w:val="26"/>
        </w:rPr>
        <w:t xml:space="preserve">ского пользования </w:t>
      </w:r>
      <w:r w:rsidR="00633C6F" w:rsidRPr="0075248E">
        <w:rPr>
          <w:rFonts w:eastAsia="Times New Roman"/>
          <w:sz w:val="26"/>
          <w:szCs w:val="26"/>
        </w:rPr>
        <w:t>(термин вводится для целей нормативов)</w:t>
      </w:r>
      <w:r w:rsidR="00633C6F" w:rsidRPr="0075248E">
        <w:rPr>
          <w:sz w:val="26"/>
          <w:szCs w:val="26"/>
        </w:rPr>
        <w:t>;</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канализационные очистные сооружения – комплекс зданий, сооружений и устрой</w:t>
      </w:r>
      <w:proofErr w:type="gramStart"/>
      <w:r w:rsidRPr="0075248E">
        <w:rPr>
          <w:rFonts w:eastAsia="Times New Roman"/>
          <w:sz w:val="26"/>
          <w:szCs w:val="26"/>
        </w:rPr>
        <w:t>ств дл</w:t>
      </w:r>
      <w:proofErr w:type="gramEnd"/>
      <w:r w:rsidRPr="0075248E">
        <w:rPr>
          <w:rFonts w:eastAsia="Times New Roman"/>
          <w:sz w:val="26"/>
          <w:szCs w:val="26"/>
        </w:rPr>
        <w:t xml:space="preserve">я очистки сточных вод и обработки осадка </w:t>
      </w:r>
      <w:r w:rsidR="00633C6F" w:rsidRPr="0075248E">
        <w:rPr>
          <w:rFonts w:eastAsia="Times New Roman"/>
          <w:sz w:val="26"/>
          <w:szCs w:val="26"/>
        </w:rPr>
        <w:t xml:space="preserve">(термин вводится для целей </w:t>
      </w:r>
      <w:r w:rsidR="00633C6F" w:rsidRPr="0075248E">
        <w:rPr>
          <w:rFonts w:eastAsia="Times New Roman"/>
          <w:sz w:val="26"/>
          <w:szCs w:val="26"/>
        </w:rPr>
        <w:lastRenderedPageBreak/>
        <w:t>нормативов)</w:t>
      </w:r>
      <w:r w:rsidR="00633C6F" w:rsidRPr="0075248E">
        <w:rPr>
          <w:sz w:val="26"/>
          <w:szCs w:val="26"/>
        </w:rPr>
        <w:t>;</w:t>
      </w:r>
    </w:p>
    <w:p w:rsidR="00CD3BE9" w:rsidRPr="0075248E" w:rsidRDefault="00CD3BE9" w:rsidP="00AD53D5">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квартал (микрорайон) – элемент планировочной структуры </w:t>
      </w:r>
      <w:r w:rsidRPr="0075248E">
        <w:rPr>
          <w:sz w:val="26"/>
          <w:szCs w:val="26"/>
        </w:rPr>
        <w:t>в границах красных линий</w:t>
      </w:r>
      <w:r w:rsidRPr="0075248E">
        <w:rPr>
          <w:rFonts w:eastAsia="Times New Roman"/>
          <w:sz w:val="26"/>
          <w:szCs w:val="26"/>
        </w:rPr>
        <w:t>.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w:t>
      </w:r>
      <w:r w:rsidRPr="0075248E">
        <w:rPr>
          <w:rFonts w:eastAsia="Times New Roman"/>
          <w:sz w:val="26"/>
          <w:szCs w:val="26"/>
        </w:rPr>
        <w:t>и</w:t>
      </w:r>
      <w:r w:rsidRPr="0075248E">
        <w:rPr>
          <w:rFonts w:eastAsia="Times New Roman"/>
          <w:sz w:val="26"/>
          <w:szCs w:val="26"/>
        </w:rPr>
        <w:t xml:space="preserve">одического пользования. Размер территории квартала (микрорайона) определяется </w:t>
      </w:r>
      <w:r w:rsidR="00025F91" w:rsidRPr="0075248E">
        <w:rPr>
          <w:rFonts w:eastAsia="Times New Roman"/>
          <w:sz w:val="26"/>
          <w:szCs w:val="26"/>
        </w:rPr>
        <w:br/>
      </w:r>
      <w:r w:rsidRPr="0075248E">
        <w:rPr>
          <w:rFonts w:eastAsia="Times New Roman"/>
          <w:sz w:val="26"/>
          <w:szCs w:val="26"/>
        </w:rPr>
        <w:t>с учетом: климатических условий, радиусов доступности объектов повседневного пол</w:t>
      </w:r>
      <w:r w:rsidRPr="0075248E">
        <w:rPr>
          <w:rFonts w:eastAsia="Times New Roman"/>
          <w:sz w:val="26"/>
          <w:szCs w:val="26"/>
        </w:rPr>
        <w:t>ь</w:t>
      </w:r>
      <w:r w:rsidRPr="0075248E">
        <w:rPr>
          <w:rFonts w:eastAsia="Times New Roman"/>
          <w:sz w:val="26"/>
          <w:szCs w:val="26"/>
        </w:rPr>
        <w:t>зования, требований к проектированию улично-дорожной сети, типам застройки;</w:t>
      </w:r>
    </w:p>
    <w:p w:rsidR="00633C6F" w:rsidRPr="0075248E" w:rsidRDefault="00D200FD" w:rsidP="00633C6F">
      <w:pPr>
        <w:widowControl w:val="0"/>
        <w:autoSpaceDE w:val="0"/>
        <w:autoSpaceDN w:val="0"/>
        <w:adjustRightInd w:val="0"/>
        <w:ind w:firstLine="709"/>
        <w:rPr>
          <w:rFonts w:eastAsia="Times New Roman"/>
          <w:sz w:val="26"/>
          <w:szCs w:val="26"/>
        </w:rPr>
      </w:pPr>
      <w:r w:rsidRPr="0075248E">
        <w:rPr>
          <w:bCs/>
          <w:sz w:val="26"/>
          <w:szCs w:val="26"/>
        </w:rPr>
        <w:t xml:space="preserve">комфортное жилье – </w:t>
      </w:r>
      <w:r w:rsidRPr="0075248E">
        <w:rPr>
          <w:sz w:val="26"/>
          <w:szCs w:val="26"/>
        </w:rPr>
        <w:t xml:space="preserve">тип жилого помещения, отвечающий </w:t>
      </w:r>
      <w:r w:rsidRPr="0075248E">
        <w:rPr>
          <w:bCs/>
          <w:sz w:val="26"/>
          <w:szCs w:val="26"/>
        </w:rPr>
        <w:t xml:space="preserve">комплексу санитарно-гигиенических, эргономических и экологических требований, а так же </w:t>
      </w:r>
      <w:r w:rsidRPr="0075248E">
        <w:rPr>
          <w:sz w:val="26"/>
          <w:szCs w:val="26"/>
        </w:rPr>
        <w:t>уровню требов</w:t>
      </w:r>
      <w:r w:rsidRPr="0075248E">
        <w:rPr>
          <w:sz w:val="26"/>
          <w:szCs w:val="26"/>
        </w:rPr>
        <w:t>а</w:t>
      </w:r>
      <w:r w:rsidRPr="0075248E">
        <w:rPr>
          <w:sz w:val="26"/>
          <w:szCs w:val="26"/>
        </w:rPr>
        <w:t>ний к габаритам и площади помещений не менее 30, но не более 40 кв. м на одного ч</w:t>
      </w:r>
      <w:r w:rsidRPr="0075248E">
        <w:rPr>
          <w:sz w:val="26"/>
          <w:szCs w:val="26"/>
        </w:rPr>
        <w:t>е</w:t>
      </w:r>
      <w:r w:rsidRPr="0075248E">
        <w:rPr>
          <w:sz w:val="26"/>
          <w:szCs w:val="26"/>
        </w:rPr>
        <w:t xml:space="preserve">ловека </w:t>
      </w:r>
      <w:r w:rsidR="00633C6F" w:rsidRPr="0075248E">
        <w:rPr>
          <w:rFonts w:eastAsia="Times New Roman"/>
          <w:sz w:val="26"/>
          <w:szCs w:val="26"/>
        </w:rPr>
        <w:t>(термин вводится для целей нормативов)</w:t>
      </w:r>
      <w:r w:rsidR="00633C6F" w:rsidRPr="0075248E">
        <w:rPr>
          <w:sz w:val="26"/>
          <w:szCs w:val="26"/>
        </w:rPr>
        <w:t>;</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коэффициент застройки – отношение площади, занятой под зданиями и сооружениями, к площади участка;</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коэффициент плотности застройки – отношение площади всех этажей зданий </w:t>
      </w:r>
      <w:r w:rsidR="00025F91" w:rsidRPr="0075248E">
        <w:rPr>
          <w:rFonts w:eastAsia="Times New Roman"/>
          <w:sz w:val="26"/>
          <w:szCs w:val="26"/>
        </w:rPr>
        <w:br/>
      </w:r>
      <w:r w:rsidRPr="0075248E">
        <w:rPr>
          <w:rFonts w:eastAsia="Times New Roman"/>
          <w:sz w:val="26"/>
          <w:szCs w:val="26"/>
        </w:rPr>
        <w:t>и сооружений к площади участка;</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линия электропередач – электрическая линия, выходящая за пределы электр</w:t>
      </w:r>
      <w:r w:rsidRPr="0075248E">
        <w:rPr>
          <w:rFonts w:eastAsia="Times New Roman"/>
          <w:sz w:val="26"/>
          <w:szCs w:val="26"/>
        </w:rPr>
        <w:t>о</w:t>
      </w:r>
      <w:r w:rsidRPr="0075248E">
        <w:rPr>
          <w:rFonts w:eastAsia="Times New Roman"/>
          <w:sz w:val="26"/>
          <w:szCs w:val="26"/>
        </w:rPr>
        <w:t>станции или подстанции и предназначенная для передачи электрической энергии;</w:t>
      </w:r>
    </w:p>
    <w:p w:rsidR="00633C6F" w:rsidRPr="0075248E" w:rsidRDefault="00D200FD" w:rsidP="00633C6F">
      <w:pPr>
        <w:widowControl w:val="0"/>
        <w:autoSpaceDE w:val="0"/>
        <w:autoSpaceDN w:val="0"/>
        <w:adjustRightInd w:val="0"/>
        <w:ind w:firstLine="709"/>
        <w:rPr>
          <w:rFonts w:eastAsia="Times New Roman"/>
          <w:sz w:val="26"/>
          <w:szCs w:val="26"/>
        </w:rPr>
      </w:pPr>
      <w:r w:rsidRPr="0075248E">
        <w:rPr>
          <w:bCs/>
          <w:sz w:val="26"/>
          <w:szCs w:val="26"/>
        </w:rPr>
        <w:t xml:space="preserve">массовое жилье – </w:t>
      </w:r>
      <w:r w:rsidRPr="0075248E">
        <w:rPr>
          <w:sz w:val="26"/>
          <w:szCs w:val="26"/>
        </w:rPr>
        <w:t xml:space="preserve">тип жилого помещения, отвечающий </w:t>
      </w:r>
      <w:r w:rsidRPr="0075248E">
        <w:rPr>
          <w:bCs/>
          <w:sz w:val="26"/>
          <w:szCs w:val="26"/>
        </w:rPr>
        <w:t xml:space="preserve">комплексу санитарно-гигиенических, эргономических и экологических требований, а так же </w:t>
      </w:r>
      <w:r w:rsidRPr="0075248E">
        <w:rPr>
          <w:sz w:val="26"/>
          <w:szCs w:val="26"/>
        </w:rPr>
        <w:t>уровню требов</w:t>
      </w:r>
      <w:r w:rsidRPr="0075248E">
        <w:rPr>
          <w:sz w:val="26"/>
          <w:szCs w:val="26"/>
        </w:rPr>
        <w:t>а</w:t>
      </w:r>
      <w:r w:rsidRPr="0075248E">
        <w:rPr>
          <w:sz w:val="26"/>
          <w:szCs w:val="26"/>
        </w:rPr>
        <w:t>ний к габаритам и площади помещений не менее 24, но не более 30 кв. м на одного ч</w:t>
      </w:r>
      <w:r w:rsidRPr="0075248E">
        <w:rPr>
          <w:sz w:val="26"/>
          <w:szCs w:val="26"/>
        </w:rPr>
        <w:t>е</w:t>
      </w:r>
      <w:r w:rsidRPr="0075248E">
        <w:rPr>
          <w:sz w:val="26"/>
          <w:szCs w:val="26"/>
        </w:rPr>
        <w:t xml:space="preserve">ловека </w:t>
      </w:r>
      <w:r w:rsidR="00633C6F" w:rsidRPr="0075248E">
        <w:rPr>
          <w:rFonts w:eastAsia="Times New Roman"/>
          <w:sz w:val="26"/>
          <w:szCs w:val="26"/>
        </w:rPr>
        <w:t>(термин вводится для целей нормативов)</w:t>
      </w:r>
      <w:r w:rsidR="00633C6F" w:rsidRPr="0075248E">
        <w:rPr>
          <w:sz w:val="26"/>
          <w:szCs w:val="26"/>
        </w:rPr>
        <w:t>;</w:t>
      </w:r>
    </w:p>
    <w:p w:rsidR="00E107BE" w:rsidRPr="0075248E" w:rsidRDefault="00E107BE" w:rsidP="001B116D">
      <w:pPr>
        <w:widowControl w:val="0"/>
        <w:autoSpaceDE w:val="0"/>
        <w:autoSpaceDN w:val="0"/>
        <w:adjustRightInd w:val="0"/>
        <w:ind w:firstLine="709"/>
        <w:rPr>
          <w:rFonts w:eastAsia="Times New Roman"/>
          <w:sz w:val="26"/>
          <w:szCs w:val="26"/>
        </w:rPr>
      </w:pPr>
      <w:proofErr w:type="spellStart"/>
      <w:r w:rsidRPr="0075248E">
        <w:rPr>
          <w:rFonts w:eastAsia="Times New Roman"/>
          <w:sz w:val="26"/>
          <w:szCs w:val="26"/>
        </w:rPr>
        <w:t>машино</w:t>
      </w:r>
      <w:proofErr w:type="spellEnd"/>
      <w:r w:rsidRPr="0075248E">
        <w:rPr>
          <w:rFonts w:eastAsia="Times New Roman"/>
          <w:sz w:val="26"/>
          <w:szCs w:val="26"/>
        </w:rPr>
        <w:t>-место - предназначенная исключительно для размещения транспортного средства индивидуально-определенная часть здания или сооружения, которая не огр</w:t>
      </w:r>
      <w:r w:rsidRPr="0075248E">
        <w:rPr>
          <w:rFonts w:eastAsia="Times New Roman"/>
          <w:sz w:val="26"/>
          <w:szCs w:val="26"/>
        </w:rPr>
        <w:t>а</w:t>
      </w:r>
      <w:r w:rsidRPr="0075248E">
        <w:rPr>
          <w:rFonts w:eastAsia="Times New Roman"/>
          <w:sz w:val="26"/>
          <w:szCs w:val="26"/>
        </w:rPr>
        <w:t xml:space="preserve">ничена либо частично ограничена строительной или иной ограждающей конструкцией </w:t>
      </w:r>
      <w:r w:rsidR="00025F91" w:rsidRPr="0075248E">
        <w:rPr>
          <w:rFonts w:eastAsia="Times New Roman"/>
          <w:sz w:val="26"/>
          <w:szCs w:val="26"/>
        </w:rPr>
        <w:br/>
      </w:r>
      <w:r w:rsidRPr="0075248E">
        <w:rPr>
          <w:rFonts w:eastAsia="Times New Roman"/>
          <w:sz w:val="26"/>
          <w:szCs w:val="26"/>
        </w:rPr>
        <w:t>и границы которой описаны в установленном законодательством о государственном к</w:t>
      </w:r>
      <w:r w:rsidRPr="0075248E">
        <w:rPr>
          <w:rFonts w:eastAsia="Times New Roman"/>
          <w:sz w:val="26"/>
          <w:szCs w:val="26"/>
        </w:rPr>
        <w:t>а</w:t>
      </w:r>
      <w:r w:rsidRPr="0075248E">
        <w:rPr>
          <w:rFonts w:eastAsia="Times New Roman"/>
          <w:sz w:val="26"/>
          <w:szCs w:val="26"/>
        </w:rPr>
        <w:t>дастровом учете порядке;</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место погребения – часть пространства объекта похоронного назначения, предн</w:t>
      </w:r>
      <w:r w:rsidRPr="0075248E">
        <w:rPr>
          <w:rFonts w:eastAsia="Times New Roman"/>
          <w:sz w:val="26"/>
          <w:szCs w:val="26"/>
        </w:rPr>
        <w:t>а</w:t>
      </w:r>
      <w:r w:rsidRPr="0075248E">
        <w:rPr>
          <w:rFonts w:eastAsia="Times New Roman"/>
          <w:sz w:val="26"/>
          <w:szCs w:val="26"/>
        </w:rPr>
        <w:t>значенная для захоронения останков или праха умерших или погибших;</w:t>
      </w:r>
    </w:p>
    <w:p w:rsidR="00F1451F"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нормативы</w:t>
      </w:r>
      <w:r w:rsidR="00633C6F" w:rsidRPr="0075248E">
        <w:rPr>
          <w:rFonts w:eastAsia="Times New Roman"/>
          <w:sz w:val="26"/>
          <w:szCs w:val="26"/>
        </w:rPr>
        <w:t xml:space="preserve"> </w:t>
      </w:r>
      <w:r w:rsidR="00AD53D5" w:rsidRPr="0075248E">
        <w:rPr>
          <w:rFonts w:eastAsia="Times New Roman"/>
          <w:sz w:val="26"/>
          <w:szCs w:val="26"/>
        </w:rPr>
        <w:t xml:space="preserve">- </w:t>
      </w:r>
      <w:r w:rsidR="00F1451F" w:rsidRPr="0075248E">
        <w:rPr>
          <w:rFonts w:eastAsia="Times New Roman"/>
          <w:sz w:val="26"/>
          <w:szCs w:val="26"/>
        </w:rPr>
        <w:t xml:space="preserve">совокупность расчетных показателей, установленных в соответствии с </w:t>
      </w:r>
      <w:proofErr w:type="spellStart"/>
      <w:r w:rsidR="00F128B5" w:rsidRPr="0075248E">
        <w:rPr>
          <w:rFonts w:eastAsia="Times New Roman"/>
          <w:sz w:val="26"/>
          <w:szCs w:val="26"/>
        </w:rPr>
        <w:t>ГрК</w:t>
      </w:r>
      <w:proofErr w:type="spellEnd"/>
      <w:r w:rsidR="00F128B5" w:rsidRPr="0075248E">
        <w:rPr>
          <w:rFonts w:eastAsia="Times New Roman"/>
          <w:sz w:val="26"/>
          <w:szCs w:val="26"/>
        </w:rPr>
        <w:t xml:space="preserve"> РФ</w:t>
      </w:r>
      <w:r w:rsidR="00F1451F" w:rsidRPr="0075248E">
        <w:rPr>
          <w:rFonts w:eastAsia="Times New Roman"/>
          <w:sz w:val="26"/>
          <w:szCs w:val="26"/>
        </w:rPr>
        <w:t xml:space="preserve"> в целях обеспечения благоприятных условий жизнедеятельности человека </w:t>
      </w:r>
      <w:r w:rsidR="00025F91" w:rsidRPr="0075248E">
        <w:rPr>
          <w:rFonts w:eastAsia="Times New Roman"/>
          <w:sz w:val="26"/>
          <w:szCs w:val="26"/>
        </w:rPr>
        <w:br/>
      </w:r>
      <w:r w:rsidR="00F1451F" w:rsidRPr="0075248E">
        <w:rPr>
          <w:rFonts w:eastAsia="Times New Roman"/>
          <w:sz w:val="26"/>
          <w:szCs w:val="26"/>
        </w:rPr>
        <w:t>и подлежащих применению при подготовке документов территориального планиров</w:t>
      </w:r>
      <w:r w:rsidR="00F1451F" w:rsidRPr="0075248E">
        <w:rPr>
          <w:rFonts w:eastAsia="Times New Roman"/>
          <w:sz w:val="26"/>
          <w:szCs w:val="26"/>
        </w:rPr>
        <w:t>а</w:t>
      </w:r>
      <w:r w:rsidR="00F1451F" w:rsidRPr="0075248E">
        <w:rPr>
          <w:rFonts w:eastAsia="Times New Roman"/>
          <w:sz w:val="26"/>
          <w:szCs w:val="26"/>
        </w:rPr>
        <w:t>ния, градостроительного зонирования, документации по планировке территории;</w:t>
      </w:r>
    </w:p>
    <w:p w:rsidR="00CD3BE9" w:rsidRPr="0075248E" w:rsidRDefault="00CD3BE9" w:rsidP="001B116D">
      <w:pPr>
        <w:widowControl w:val="0"/>
        <w:autoSpaceDE w:val="0"/>
        <w:autoSpaceDN w:val="0"/>
        <w:adjustRightInd w:val="0"/>
        <w:ind w:firstLine="709"/>
        <w:rPr>
          <w:rFonts w:eastAsia="Times New Roman"/>
          <w:sz w:val="26"/>
          <w:szCs w:val="26"/>
        </w:rPr>
      </w:pPr>
      <w:proofErr w:type="gramStart"/>
      <w:r w:rsidRPr="0075248E">
        <w:rPr>
          <w:rFonts w:eastAsia="Times New Roman"/>
          <w:sz w:val="26"/>
          <w:szCs w:val="26"/>
        </w:rPr>
        <w:t>объекты местного значения – объекты капитального строительства, иные объе</w:t>
      </w:r>
      <w:r w:rsidRPr="0075248E">
        <w:rPr>
          <w:rFonts w:eastAsia="Times New Roman"/>
          <w:sz w:val="26"/>
          <w:szCs w:val="26"/>
        </w:rPr>
        <w:t>к</w:t>
      </w:r>
      <w:r w:rsidRPr="0075248E">
        <w:rPr>
          <w:rFonts w:eastAsia="Times New Roman"/>
          <w:sz w:val="26"/>
          <w:szCs w:val="26"/>
        </w:rPr>
        <w:t>ты, территории, которые необходимы для осуществления органами местного сам</w:t>
      </w:r>
      <w:r w:rsidRPr="0075248E">
        <w:rPr>
          <w:rFonts w:eastAsia="Times New Roman"/>
          <w:sz w:val="26"/>
          <w:szCs w:val="26"/>
        </w:rPr>
        <w:t>о</w:t>
      </w:r>
      <w:r w:rsidRPr="0075248E">
        <w:rPr>
          <w:rFonts w:eastAsia="Times New Roman"/>
          <w:sz w:val="26"/>
          <w:szCs w:val="26"/>
        </w:rPr>
        <w:t>управления полномочий по вопросам местного значения и в пределах переданных гос</w:t>
      </w:r>
      <w:r w:rsidRPr="0075248E">
        <w:rPr>
          <w:rFonts w:eastAsia="Times New Roman"/>
          <w:sz w:val="26"/>
          <w:szCs w:val="26"/>
        </w:rPr>
        <w:t>у</w:t>
      </w:r>
      <w:r w:rsidRPr="0075248E">
        <w:rPr>
          <w:rFonts w:eastAsia="Times New Roman"/>
          <w:sz w:val="26"/>
          <w:szCs w:val="26"/>
        </w:rPr>
        <w:t xml:space="preserve">дарственных полномочий в соответствии с федеральными законами, законом </w:t>
      </w:r>
      <w:r w:rsidR="00D8469E" w:rsidRPr="0075248E">
        <w:rPr>
          <w:rFonts w:eastAsia="Times New Roman"/>
          <w:sz w:val="26"/>
          <w:szCs w:val="26"/>
        </w:rPr>
        <w:t>Белгоро</w:t>
      </w:r>
      <w:r w:rsidR="00D8469E" w:rsidRPr="0075248E">
        <w:rPr>
          <w:rFonts w:eastAsia="Times New Roman"/>
          <w:sz w:val="26"/>
          <w:szCs w:val="26"/>
        </w:rPr>
        <w:t>д</w:t>
      </w:r>
      <w:r w:rsidR="00D8469E" w:rsidRPr="0075248E">
        <w:rPr>
          <w:rFonts w:eastAsia="Times New Roman"/>
          <w:sz w:val="26"/>
          <w:szCs w:val="26"/>
        </w:rPr>
        <w:t>ской области</w:t>
      </w:r>
      <w:r w:rsidRPr="0075248E">
        <w:rPr>
          <w:rFonts w:eastAsia="Times New Roman"/>
          <w:sz w:val="26"/>
          <w:szCs w:val="26"/>
        </w:rPr>
        <w:t xml:space="preserve">, уставами муниципальных образований </w:t>
      </w:r>
      <w:r w:rsidR="00D8469E" w:rsidRPr="0075248E">
        <w:rPr>
          <w:rFonts w:eastAsia="Times New Roman"/>
          <w:sz w:val="26"/>
          <w:szCs w:val="26"/>
        </w:rPr>
        <w:t>Белгородской области</w:t>
      </w:r>
      <w:r w:rsidRPr="0075248E">
        <w:rPr>
          <w:rFonts w:eastAsia="Times New Roman"/>
          <w:sz w:val="26"/>
          <w:szCs w:val="26"/>
        </w:rPr>
        <w:t xml:space="preserve"> и оказыв</w:t>
      </w:r>
      <w:r w:rsidRPr="0075248E">
        <w:rPr>
          <w:rFonts w:eastAsia="Times New Roman"/>
          <w:sz w:val="26"/>
          <w:szCs w:val="26"/>
        </w:rPr>
        <w:t>а</w:t>
      </w:r>
      <w:r w:rsidRPr="0075248E">
        <w:rPr>
          <w:rFonts w:eastAsia="Times New Roman"/>
          <w:sz w:val="26"/>
          <w:szCs w:val="26"/>
        </w:rPr>
        <w:t>ют существенное влияние на социально-экономическое развитие муниципальных рай</w:t>
      </w:r>
      <w:r w:rsidRPr="0075248E">
        <w:rPr>
          <w:rFonts w:eastAsia="Times New Roman"/>
          <w:sz w:val="26"/>
          <w:szCs w:val="26"/>
        </w:rPr>
        <w:t>о</w:t>
      </w:r>
      <w:r w:rsidRPr="0075248E">
        <w:rPr>
          <w:rFonts w:eastAsia="Times New Roman"/>
          <w:sz w:val="26"/>
          <w:szCs w:val="26"/>
        </w:rPr>
        <w:t>нов, поселений, городских округов.</w:t>
      </w:r>
      <w:proofErr w:type="gramEnd"/>
      <w:r w:rsidRPr="0075248E">
        <w:rPr>
          <w:rFonts w:eastAsia="Times New Roman"/>
          <w:sz w:val="26"/>
          <w:szCs w:val="26"/>
        </w:rPr>
        <w:t xml:space="preserve"> Виды объектов местного значения городского окр</w:t>
      </w:r>
      <w:r w:rsidRPr="0075248E">
        <w:rPr>
          <w:rFonts w:eastAsia="Times New Roman"/>
          <w:sz w:val="26"/>
          <w:szCs w:val="26"/>
        </w:rPr>
        <w:t>у</w:t>
      </w:r>
      <w:r w:rsidRPr="0075248E">
        <w:rPr>
          <w:rFonts w:eastAsia="Times New Roman"/>
          <w:sz w:val="26"/>
          <w:szCs w:val="26"/>
        </w:rPr>
        <w:t xml:space="preserve">га в указанных в </w:t>
      </w:r>
      <w:hyperlink r:id="rId14" w:tooltip="&quot;Градостроительный кодекс Российской Федерации&quot; от 29.12.2004 N 190-ФЗ (ред. от 31.12.2014) (с изм. и доп., вступ. в силу с 22.01.2015){КонсультантПлюс}" w:history="1">
        <w:r w:rsidRPr="0075248E">
          <w:rPr>
            <w:rFonts w:eastAsia="Times New Roman"/>
            <w:sz w:val="26"/>
            <w:szCs w:val="26"/>
          </w:rPr>
          <w:t>п</w:t>
        </w:r>
        <w:r w:rsidR="00425169" w:rsidRPr="0075248E">
          <w:rPr>
            <w:rFonts w:eastAsia="Times New Roman"/>
            <w:sz w:val="26"/>
            <w:szCs w:val="26"/>
          </w:rPr>
          <w:t>.</w:t>
        </w:r>
        <w:r w:rsidRPr="0075248E">
          <w:rPr>
            <w:rFonts w:eastAsia="Times New Roman"/>
            <w:sz w:val="26"/>
            <w:szCs w:val="26"/>
          </w:rPr>
          <w:t xml:space="preserve"> 1 ч</w:t>
        </w:r>
        <w:r w:rsidR="00425169" w:rsidRPr="0075248E">
          <w:rPr>
            <w:rFonts w:eastAsia="Times New Roman"/>
            <w:sz w:val="26"/>
            <w:szCs w:val="26"/>
          </w:rPr>
          <w:t>.</w:t>
        </w:r>
        <w:r w:rsidRPr="0075248E">
          <w:rPr>
            <w:rFonts w:eastAsia="Times New Roman"/>
            <w:sz w:val="26"/>
            <w:szCs w:val="26"/>
          </w:rPr>
          <w:t xml:space="preserve"> </w:t>
        </w:r>
        <w:r w:rsidR="006B5A4C" w:rsidRPr="0075248E">
          <w:rPr>
            <w:rFonts w:eastAsia="Times New Roman"/>
            <w:sz w:val="26"/>
            <w:szCs w:val="26"/>
          </w:rPr>
          <w:t>5</w:t>
        </w:r>
        <w:r w:rsidRPr="0075248E">
          <w:rPr>
            <w:rFonts w:eastAsia="Times New Roman"/>
            <w:sz w:val="26"/>
            <w:szCs w:val="26"/>
          </w:rPr>
          <w:t xml:space="preserve"> ст</w:t>
        </w:r>
        <w:r w:rsidR="00425169" w:rsidRPr="0075248E">
          <w:rPr>
            <w:rFonts w:eastAsia="Times New Roman"/>
            <w:sz w:val="26"/>
            <w:szCs w:val="26"/>
          </w:rPr>
          <w:t xml:space="preserve">. </w:t>
        </w:r>
        <w:r w:rsidR="006B5A4C" w:rsidRPr="0075248E">
          <w:rPr>
            <w:rFonts w:eastAsia="Times New Roman"/>
            <w:sz w:val="26"/>
            <w:szCs w:val="26"/>
          </w:rPr>
          <w:t>23</w:t>
        </w:r>
      </w:hyperlink>
      <w:r w:rsidRPr="0075248E">
        <w:rPr>
          <w:rFonts w:eastAsia="Times New Roman"/>
          <w:sz w:val="26"/>
          <w:szCs w:val="26"/>
        </w:rPr>
        <w:t xml:space="preserve"> </w:t>
      </w:r>
      <w:proofErr w:type="spellStart"/>
      <w:r w:rsidR="00F128B5" w:rsidRPr="0075248E">
        <w:rPr>
          <w:rFonts w:eastAsia="Times New Roman"/>
          <w:sz w:val="26"/>
          <w:szCs w:val="26"/>
        </w:rPr>
        <w:t>ГрК</w:t>
      </w:r>
      <w:proofErr w:type="spellEnd"/>
      <w:r w:rsidR="00F128B5" w:rsidRPr="0075248E">
        <w:rPr>
          <w:rFonts w:eastAsia="Times New Roman"/>
          <w:sz w:val="26"/>
          <w:szCs w:val="26"/>
        </w:rPr>
        <w:t xml:space="preserve"> РФ </w:t>
      </w:r>
      <w:r w:rsidRPr="0075248E">
        <w:rPr>
          <w:rFonts w:eastAsia="Times New Roman"/>
          <w:sz w:val="26"/>
          <w:szCs w:val="26"/>
        </w:rPr>
        <w:t xml:space="preserve">областях, подлежащих отображению </w:t>
      </w:r>
      <w:r w:rsidR="006B5A4C" w:rsidRPr="0075248E">
        <w:rPr>
          <w:rFonts w:eastAsia="Times New Roman"/>
          <w:sz w:val="26"/>
          <w:szCs w:val="26"/>
        </w:rPr>
        <w:t xml:space="preserve">в </w:t>
      </w:r>
      <w:r w:rsidRPr="0075248E">
        <w:rPr>
          <w:rFonts w:eastAsia="Times New Roman"/>
          <w:sz w:val="26"/>
          <w:szCs w:val="26"/>
        </w:rPr>
        <w:t>генерал</w:t>
      </w:r>
      <w:r w:rsidRPr="0075248E">
        <w:rPr>
          <w:rFonts w:eastAsia="Times New Roman"/>
          <w:sz w:val="26"/>
          <w:szCs w:val="26"/>
        </w:rPr>
        <w:t>ь</w:t>
      </w:r>
      <w:r w:rsidRPr="0075248E">
        <w:rPr>
          <w:rFonts w:eastAsia="Times New Roman"/>
          <w:sz w:val="26"/>
          <w:szCs w:val="26"/>
        </w:rPr>
        <w:t xml:space="preserve">ном плане </w:t>
      </w:r>
      <w:r w:rsidR="009A47B3" w:rsidRPr="001821CF">
        <w:rPr>
          <w:strike/>
          <w:color w:val="FF0000"/>
          <w:sz w:val="26"/>
          <w:szCs w:val="26"/>
          <w:highlight w:val="yellow"/>
        </w:rPr>
        <w:t>городского</w:t>
      </w:r>
      <w:r w:rsidR="009A47B3" w:rsidRPr="0075248E">
        <w:rPr>
          <w:sz w:val="26"/>
          <w:szCs w:val="26"/>
        </w:rPr>
        <w:t xml:space="preserve"> </w:t>
      </w:r>
      <w:r w:rsidR="009A47B3" w:rsidRPr="001821CF">
        <w:rPr>
          <w:color w:val="FF0000"/>
          <w:sz w:val="26"/>
          <w:szCs w:val="26"/>
          <w:highlight w:val="yellow"/>
        </w:rPr>
        <w:t>муниципального</w:t>
      </w:r>
      <w:r w:rsidRPr="0075248E">
        <w:rPr>
          <w:rFonts w:eastAsia="Times New Roman"/>
          <w:sz w:val="26"/>
          <w:szCs w:val="26"/>
        </w:rPr>
        <w:t xml:space="preserve"> округа, определяются законом </w:t>
      </w:r>
      <w:r w:rsidR="00D8469E" w:rsidRPr="0075248E">
        <w:rPr>
          <w:rFonts w:eastAsia="Times New Roman"/>
          <w:sz w:val="26"/>
          <w:szCs w:val="26"/>
        </w:rPr>
        <w:t>Белгородской о</w:t>
      </w:r>
      <w:r w:rsidR="00D8469E" w:rsidRPr="0075248E">
        <w:rPr>
          <w:rFonts w:eastAsia="Times New Roman"/>
          <w:sz w:val="26"/>
          <w:szCs w:val="26"/>
        </w:rPr>
        <w:t>б</w:t>
      </w:r>
      <w:r w:rsidR="00D8469E" w:rsidRPr="0075248E">
        <w:rPr>
          <w:rFonts w:eastAsia="Times New Roman"/>
          <w:sz w:val="26"/>
          <w:szCs w:val="26"/>
        </w:rPr>
        <w:t>ласти</w:t>
      </w:r>
      <w:r w:rsidRPr="0075248E">
        <w:rPr>
          <w:rFonts w:eastAsia="Times New Roman"/>
          <w:sz w:val="26"/>
          <w:szCs w:val="26"/>
        </w:rPr>
        <w:t>;</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объекты озеленения общего пользования – парки культуры и отдыха, детские, спортивные парки (стадионы), парки тихого отдыха и прогулок, сады жилых районов </w:t>
      </w:r>
      <w:r w:rsidR="00025F91" w:rsidRPr="0075248E">
        <w:rPr>
          <w:rFonts w:eastAsia="Times New Roman"/>
          <w:sz w:val="26"/>
          <w:szCs w:val="26"/>
        </w:rPr>
        <w:br/>
      </w:r>
      <w:r w:rsidRPr="0075248E">
        <w:rPr>
          <w:rFonts w:eastAsia="Times New Roman"/>
          <w:sz w:val="26"/>
          <w:szCs w:val="26"/>
        </w:rPr>
        <w:t>и микрорайонов, скверы, бульвары, озелененные полосы вдоль улиц и набережных, оз</w:t>
      </w:r>
      <w:r w:rsidRPr="0075248E">
        <w:rPr>
          <w:rFonts w:eastAsia="Times New Roman"/>
          <w:sz w:val="26"/>
          <w:szCs w:val="26"/>
        </w:rPr>
        <w:t>е</w:t>
      </w:r>
      <w:r w:rsidRPr="0075248E">
        <w:rPr>
          <w:rFonts w:eastAsia="Times New Roman"/>
          <w:sz w:val="26"/>
          <w:szCs w:val="26"/>
        </w:rPr>
        <w:t>лененные участки при общегородских торговых и административных центрах, лесопа</w:t>
      </w:r>
      <w:r w:rsidRPr="0075248E">
        <w:rPr>
          <w:rFonts w:eastAsia="Times New Roman"/>
          <w:sz w:val="26"/>
          <w:szCs w:val="26"/>
        </w:rPr>
        <w:t>р</w:t>
      </w:r>
      <w:r w:rsidRPr="0075248E">
        <w:rPr>
          <w:rFonts w:eastAsia="Times New Roman"/>
          <w:sz w:val="26"/>
          <w:szCs w:val="26"/>
        </w:rPr>
        <w:lastRenderedPageBreak/>
        <w:t xml:space="preserve">ки </w:t>
      </w:r>
      <w:r w:rsidR="00633C6F" w:rsidRPr="0075248E">
        <w:rPr>
          <w:rFonts w:eastAsia="Times New Roman"/>
          <w:sz w:val="26"/>
          <w:szCs w:val="26"/>
        </w:rPr>
        <w:t>(термин вводится для целей нормативов)</w:t>
      </w:r>
      <w:r w:rsidR="00633C6F" w:rsidRPr="0075248E">
        <w:rPr>
          <w:sz w:val="26"/>
          <w:szCs w:val="26"/>
        </w:rPr>
        <w:t>;</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парк – озелененная территория общего пользования, представляющая собой сам</w:t>
      </w:r>
      <w:r w:rsidRPr="0075248E">
        <w:rPr>
          <w:rFonts w:eastAsia="Times New Roman"/>
          <w:sz w:val="26"/>
          <w:szCs w:val="26"/>
        </w:rPr>
        <w:t>о</w:t>
      </w:r>
      <w:r w:rsidRPr="0075248E">
        <w:rPr>
          <w:rFonts w:eastAsia="Times New Roman"/>
          <w:sz w:val="26"/>
          <w:szCs w:val="26"/>
        </w:rPr>
        <w:t>стоятельный архитектурно-ландшафтный объект;</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парковка (парковочное место) – специально обозначенное и при необходимости обустроенное и оборудованное место, </w:t>
      </w:r>
      <w:proofErr w:type="gramStart"/>
      <w:r w:rsidRPr="0075248E">
        <w:rPr>
          <w:rFonts w:eastAsia="Times New Roman"/>
          <w:sz w:val="26"/>
          <w:szCs w:val="26"/>
        </w:rPr>
        <w:t>являющееся</w:t>
      </w:r>
      <w:proofErr w:type="gramEnd"/>
      <w:r w:rsidRPr="0075248E">
        <w:rPr>
          <w:rFonts w:eastAsia="Times New Roman"/>
          <w:sz w:val="26"/>
          <w:szCs w:val="26"/>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5248E">
        <w:rPr>
          <w:rFonts w:eastAsia="Times New Roman"/>
          <w:sz w:val="26"/>
          <w:szCs w:val="26"/>
        </w:rPr>
        <w:t>подэстакадных</w:t>
      </w:r>
      <w:proofErr w:type="spellEnd"/>
      <w:r w:rsidRPr="0075248E">
        <w:rPr>
          <w:rFonts w:eastAsia="Times New Roman"/>
          <w:sz w:val="26"/>
          <w:szCs w:val="26"/>
        </w:rPr>
        <w:t xml:space="preserve"> или </w:t>
      </w:r>
      <w:proofErr w:type="spellStart"/>
      <w:r w:rsidRPr="0075248E">
        <w:rPr>
          <w:rFonts w:eastAsia="Times New Roman"/>
          <w:sz w:val="26"/>
          <w:szCs w:val="26"/>
        </w:rPr>
        <w:t>подмостовых</w:t>
      </w:r>
      <w:proofErr w:type="spellEnd"/>
      <w:r w:rsidRPr="0075248E">
        <w:rPr>
          <w:rFonts w:eastAsia="Times New Roman"/>
          <w:sz w:val="26"/>
          <w:szCs w:val="26"/>
        </w:rPr>
        <w:t xml:space="preserve"> пространств, площ</w:t>
      </w:r>
      <w:r w:rsidRPr="0075248E">
        <w:rPr>
          <w:rFonts w:eastAsia="Times New Roman"/>
          <w:sz w:val="26"/>
          <w:szCs w:val="26"/>
        </w:rPr>
        <w:t>а</w:t>
      </w:r>
      <w:r w:rsidRPr="0075248E">
        <w:rPr>
          <w:rFonts w:eastAsia="Times New Roman"/>
          <w:sz w:val="26"/>
          <w:szCs w:val="26"/>
        </w:rPr>
        <w:t>дей и иных объектов улично-дорожной сети, зданий, строений или сооружений и пре</w:t>
      </w:r>
      <w:r w:rsidRPr="0075248E">
        <w:rPr>
          <w:rFonts w:eastAsia="Times New Roman"/>
          <w:sz w:val="26"/>
          <w:szCs w:val="26"/>
        </w:rPr>
        <w:t>д</w:t>
      </w:r>
      <w:r w:rsidRPr="0075248E">
        <w:rPr>
          <w:rFonts w:eastAsia="Times New Roman"/>
          <w:sz w:val="26"/>
          <w:szCs w:val="26"/>
        </w:rPr>
        <w:t xml:space="preserve">назначенное для организованной стоянки транспортных средств на платной основе </w:t>
      </w:r>
      <w:r w:rsidR="00025F91" w:rsidRPr="0075248E">
        <w:rPr>
          <w:rFonts w:eastAsia="Times New Roman"/>
          <w:sz w:val="26"/>
          <w:szCs w:val="26"/>
        </w:rPr>
        <w:br/>
      </w:r>
      <w:r w:rsidRPr="0075248E">
        <w:rPr>
          <w:rFonts w:eastAsia="Times New Roman"/>
          <w:sz w:val="26"/>
          <w:szCs w:val="26"/>
        </w:rPr>
        <w:t>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w:t>
      </w:r>
      <w:r w:rsidR="00025F91" w:rsidRPr="0075248E">
        <w:rPr>
          <w:rFonts w:eastAsia="Times New Roman"/>
          <w:sz w:val="26"/>
          <w:szCs w:val="26"/>
        </w:rPr>
        <w:br/>
      </w:r>
      <w:r w:rsidRPr="0075248E">
        <w:rPr>
          <w:rFonts w:eastAsia="Times New Roman"/>
          <w:sz w:val="26"/>
          <w:szCs w:val="26"/>
        </w:rPr>
        <w:t>в народном хозяйстве полученных сырья, энергии, изделий и материалов;</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пункт редуцирования газа – технологическое устройство сетей газораспределения и </w:t>
      </w:r>
      <w:proofErr w:type="spellStart"/>
      <w:r w:rsidRPr="0075248E">
        <w:rPr>
          <w:rFonts w:eastAsia="Times New Roman"/>
          <w:sz w:val="26"/>
          <w:szCs w:val="26"/>
        </w:rPr>
        <w:t>газопотребления</w:t>
      </w:r>
      <w:proofErr w:type="spellEnd"/>
      <w:r w:rsidRPr="0075248E">
        <w:rPr>
          <w:rFonts w:eastAsia="Times New Roman"/>
          <w:sz w:val="26"/>
          <w:szCs w:val="26"/>
        </w:rPr>
        <w:t xml:space="preserve">, предназначенное для снижения давления газа и поддержания </w:t>
      </w:r>
      <w:r w:rsidR="00025F91" w:rsidRPr="0075248E">
        <w:rPr>
          <w:rFonts w:eastAsia="Times New Roman"/>
          <w:sz w:val="26"/>
          <w:szCs w:val="26"/>
        </w:rPr>
        <w:br/>
      </w:r>
      <w:r w:rsidRPr="0075248E">
        <w:rPr>
          <w:rFonts w:eastAsia="Times New Roman"/>
          <w:sz w:val="26"/>
          <w:szCs w:val="26"/>
        </w:rPr>
        <w:t>его в заданных пределах независимо от расхода газа;</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распределительный пункт – распределительное устройство, предназначенное </w:t>
      </w:r>
      <w:r w:rsidR="00025F91" w:rsidRPr="0075248E">
        <w:rPr>
          <w:rFonts w:eastAsia="Times New Roman"/>
          <w:sz w:val="26"/>
          <w:szCs w:val="26"/>
        </w:rPr>
        <w:br/>
      </w:r>
      <w:r w:rsidRPr="0075248E">
        <w:rPr>
          <w:rFonts w:eastAsia="Times New Roman"/>
          <w:sz w:val="26"/>
          <w:szCs w:val="26"/>
        </w:rPr>
        <w:t xml:space="preserve">для приема и распределения электроэнергии на одном напряжении без преобразования </w:t>
      </w:r>
      <w:r w:rsidR="00025F91" w:rsidRPr="0075248E">
        <w:rPr>
          <w:rFonts w:eastAsia="Times New Roman"/>
          <w:sz w:val="26"/>
          <w:szCs w:val="26"/>
        </w:rPr>
        <w:br/>
      </w:r>
      <w:r w:rsidRPr="0075248E">
        <w:rPr>
          <w:rFonts w:eastAsia="Times New Roman"/>
          <w:sz w:val="26"/>
          <w:szCs w:val="26"/>
        </w:rPr>
        <w:t>и трансформации, не входящее в состав подстанции;</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расчетные показатели </w:t>
      </w:r>
      <w:r w:rsidR="00025459" w:rsidRPr="0075248E">
        <w:rPr>
          <w:rFonts w:eastAsia="Times New Roman"/>
          <w:sz w:val="26"/>
          <w:szCs w:val="26"/>
        </w:rPr>
        <w:t xml:space="preserve">объектов местного значения </w:t>
      </w:r>
      <w:r w:rsidRPr="0075248E">
        <w:rPr>
          <w:rFonts w:eastAsia="Times New Roman"/>
          <w:sz w:val="26"/>
          <w:szCs w:val="26"/>
        </w:rPr>
        <w:t>– расчетные показатели мин</w:t>
      </w:r>
      <w:r w:rsidRPr="0075248E">
        <w:rPr>
          <w:rFonts w:eastAsia="Times New Roman"/>
          <w:sz w:val="26"/>
          <w:szCs w:val="26"/>
        </w:rPr>
        <w:t>и</w:t>
      </w:r>
      <w:r w:rsidRPr="0075248E">
        <w:rPr>
          <w:rFonts w:eastAsia="Times New Roman"/>
          <w:sz w:val="26"/>
          <w:szCs w:val="26"/>
        </w:rPr>
        <w:t>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E107BE" w:rsidRPr="0075248E" w:rsidRDefault="00E107BE"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сад - посаженные человеком на ограниченной территории плодовые или декор</w:t>
      </w:r>
      <w:r w:rsidRPr="0075248E">
        <w:rPr>
          <w:rFonts w:eastAsia="Times New Roman"/>
          <w:sz w:val="26"/>
          <w:szCs w:val="26"/>
        </w:rPr>
        <w:t>а</w:t>
      </w:r>
      <w:r w:rsidRPr="0075248E">
        <w:rPr>
          <w:rFonts w:eastAsia="Times New Roman"/>
          <w:sz w:val="26"/>
          <w:szCs w:val="26"/>
        </w:rPr>
        <w:t xml:space="preserve">тивные деревья и кустарники; </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сельский населенный пункт – населенный пункт, население которого преимущ</w:t>
      </w:r>
      <w:r w:rsidRPr="0075248E">
        <w:rPr>
          <w:rFonts w:eastAsia="Times New Roman"/>
          <w:sz w:val="26"/>
          <w:szCs w:val="26"/>
        </w:rPr>
        <w:t>е</w:t>
      </w:r>
      <w:r w:rsidRPr="0075248E">
        <w:rPr>
          <w:rFonts w:eastAsia="Times New Roman"/>
          <w:sz w:val="26"/>
          <w:szCs w:val="26"/>
        </w:rPr>
        <w:t xml:space="preserve">ственно занято в сельском хозяйстве, в сфере аграрно-промышленного комплекса, </w:t>
      </w:r>
      <w:r w:rsidR="00025F91" w:rsidRPr="0075248E">
        <w:rPr>
          <w:rFonts w:eastAsia="Times New Roman"/>
          <w:sz w:val="26"/>
          <w:szCs w:val="26"/>
        </w:rPr>
        <w:br/>
      </w:r>
      <w:r w:rsidRPr="0075248E">
        <w:rPr>
          <w:rFonts w:eastAsia="Times New Roman"/>
          <w:sz w:val="26"/>
          <w:szCs w:val="26"/>
        </w:rPr>
        <w:t xml:space="preserve">а также в традиционной хозяйственной деятельности </w:t>
      </w:r>
      <w:r w:rsidR="00633C6F" w:rsidRPr="0075248E">
        <w:rPr>
          <w:rFonts w:eastAsia="Times New Roman"/>
          <w:sz w:val="26"/>
          <w:szCs w:val="26"/>
        </w:rPr>
        <w:t>(термин вводится для целей но</w:t>
      </w:r>
      <w:r w:rsidR="00633C6F" w:rsidRPr="0075248E">
        <w:rPr>
          <w:rFonts w:eastAsia="Times New Roman"/>
          <w:sz w:val="26"/>
          <w:szCs w:val="26"/>
        </w:rPr>
        <w:t>р</w:t>
      </w:r>
      <w:r w:rsidR="00633C6F" w:rsidRPr="0075248E">
        <w:rPr>
          <w:rFonts w:eastAsia="Times New Roman"/>
          <w:sz w:val="26"/>
          <w:szCs w:val="26"/>
        </w:rPr>
        <w:t>мативов)</w:t>
      </w:r>
      <w:r w:rsidR="00633C6F" w:rsidRPr="0075248E">
        <w:rPr>
          <w:sz w:val="26"/>
          <w:szCs w:val="26"/>
        </w:rPr>
        <w:t>;</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w:t>
      </w:r>
      <w:r w:rsidRPr="0075248E">
        <w:rPr>
          <w:rFonts w:eastAsia="Times New Roman"/>
          <w:sz w:val="26"/>
          <w:szCs w:val="26"/>
        </w:rPr>
        <w:t>е</w:t>
      </w:r>
      <w:r w:rsidRPr="0075248E">
        <w:rPr>
          <w:rFonts w:eastAsia="Times New Roman"/>
          <w:sz w:val="26"/>
          <w:szCs w:val="26"/>
        </w:rPr>
        <w:t>менного отдыха и пешеходного транзитного движения;</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трансформаторная подстанция – электрическая подстанция, предназначенная </w:t>
      </w:r>
      <w:r w:rsidR="00025F91" w:rsidRPr="0075248E">
        <w:rPr>
          <w:rFonts w:eastAsia="Times New Roman"/>
          <w:sz w:val="26"/>
          <w:szCs w:val="26"/>
        </w:rPr>
        <w:br/>
      </w:r>
      <w:r w:rsidRPr="0075248E">
        <w:rPr>
          <w:rFonts w:eastAsia="Times New Roman"/>
          <w:sz w:val="26"/>
          <w:szCs w:val="26"/>
        </w:rPr>
        <w:t>для преобразования электрической энергии одного напряжения в электрическую эне</w:t>
      </w:r>
      <w:r w:rsidRPr="0075248E">
        <w:rPr>
          <w:rFonts w:eastAsia="Times New Roman"/>
          <w:sz w:val="26"/>
          <w:szCs w:val="26"/>
        </w:rPr>
        <w:t>р</w:t>
      </w:r>
      <w:r w:rsidRPr="0075248E">
        <w:rPr>
          <w:rFonts w:eastAsia="Times New Roman"/>
          <w:sz w:val="26"/>
          <w:szCs w:val="26"/>
        </w:rPr>
        <w:t>гию другого напряжения с помощью трансформаторов;</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улица, площадь – территории общего пользования, ограниченные красными л</w:t>
      </w:r>
      <w:r w:rsidRPr="0075248E">
        <w:rPr>
          <w:rFonts w:eastAsia="Times New Roman"/>
          <w:sz w:val="26"/>
          <w:szCs w:val="26"/>
        </w:rPr>
        <w:t>и</w:t>
      </w:r>
      <w:r w:rsidRPr="0075248E">
        <w:rPr>
          <w:rFonts w:eastAsia="Times New Roman"/>
          <w:sz w:val="26"/>
          <w:szCs w:val="26"/>
        </w:rPr>
        <w:t>ниями улично-дорожной сети населенного пункта;</w:t>
      </w:r>
    </w:p>
    <w:p w:rsidR="00633C6F" w:rsidRPr="0075248E" w:rsidRDefault="00CD3BE9" w:rsidP="00633C6F">
      <w:pPr>
        <w:widowControl w:val="0"/>
        <w:autoSpaceDE w:val="0"/>
        <w:autoSpaceDN w:val="0"/>
        <w:adjustRightInd w:val="0"/>
        <w:ind w:firstLine="709"/>
        <w:rPr>
          <w:rFonts w:eastAsia="Times New Roman"/>
          <w:sz w:val="26"/>
          <w:szCs w:val="26"/>
        </w:rPr>
      </w:pPr>
      <w:r w:rsidRPr="0075248E">
        <w:rPr>
          <w:rFonts w:eastAsia="Times New Roman"/>
          <w:sz w:val="26"/>
          <w:szCs w:val="26"/>
        </w:rPr>
        <w:t>централизованная система водоотведения (канализации) – комплекс технологич</w:t>
      </w:r>
      <w:r w:rsidRPr="0075248E">
        <w:rPr>
          <w:rFonts w:eastAsia="Times New Roman"/>
          <w:sz w:val="26"/>
          <w:szCs w:val="26"/>
        </w:rPr>
        <w:t>е</w:t>
      </w:r>
      <w:r w:rsidRPr="0075248E">
        <w:rPr>
          <w:rFonts w:eastAsia="Times New Roman"/>
          <w:sz w:val="26"/>
          <w:szCs w:val="26"/>
        </w:rPr>
        <w:lastRenderedPageBreak/>
        <w:t>ски связанных между собой инженерных сооружений, предназначенных для водоотв</w:t>
      </w:r>
      <w:r w:rsidRPr="0075248E">
        <w:rPr>
          <w:rFonts w:eastAsia="Times New Roman"/>
          <w:sz w:val="26"/>
          <w:szCs w:val="26"/>
        </w:rPr>
        <w:t>е</w:t>
      </w:r>
      <w:r w:rsidRPr="0075248E">
        <w:rPr>
          <w:rFonts w:eastAsia="Times New Roman"/>
          <w:sz w:val="26"/>
          <w:szCs w:val="26"/>
        </w:rPr>
        <w:t xml:space="preserve">дения </w:t>
      </w:r>
      <w:r w:rsidR="00633C6F" w:rsidRPr="0075248E">
        <w:rPr>
          <w:rFonts w:eastAsia="Times New Roman"/>
          <w:sz w:val="26"/>
          <w:szCs w:val="26"/>
        </w:rPr>
        <w:t>(термин вводится для целей нормативов)</w:t>
      </w:r>
      <w:r w:rsidR="00633C6F" w:rsidRPr="0075248E">
        <w:rPr>
          <w:sz w:val="26"/>
          <w:szCs w:val="26"/>
        </w:rPr>
        <w:t>;</w:t>
      </w:r>
    </w:p>
    <w:p w:rsidR="00CD3BE9" w:rsidRPr="0075248E" w:rsidRDefault="00CD3BE9" w:rsidP="001B116D">
      <w:pPr>
        <w:widowControl w:val="0"/>
        <w:autoSpaceDE w:val="0"/>
        <w:autoSpaceDN w:val="0"/>
        <w:adjustRightInd w:val="0"/>
        <w:ind w:firstLine="709"/>
        <w:rPr>
          <w:rFonts w:eastAsia="Times New Roman"/>
          <w:sz w:val="26"/>
          <w:szCs w:val="26"/>
        </w:rPr>
      </w:pPr>
      <w:r w:rsidRPr="0075248E">
        <w:rPr>
          <w:rFonts w:eastAsia="Times New Roman"/>
          <w:sz w:val="26"/>
          <w:szCs w:val="26"/>
        </w:rPr>
        <w:t xml:space="preserve">иные понятия, используемые в </w:t>
      </w:r>
      <w:r w:rsidR="00963FEE" w:rsidRPr="0075248E">
        <w:rPr>
          <w:rFonts w:eastAsia="Times New Roman"/>
          <w:sz w:val="26"/>
          <w:szCs w:val="26"/>
        </w:rPr>
        <w:t xml:space="preserve">настоящих </w:t>
      </w:r>
      <w:r w:rsidR="00A00685" w:rsidRPr="0075248E">
        <w:rPr>
          <w:sz w:val="26"/>
          <w:szCs w:val="26"/>
        </w:rPr>
        <w:t>нормативах</w:t>
      </w:r>
      <w:r w:rsidRPr="0075248E">
        <w:rPr>
          <w:rFonts w:eastAsia="Times New Roman"/>
          <w:sz w:val="26"/>
          <w:szCs w:val="26"/>
        </w:rPr>
        <w:t>, употребляются в значен</w:t>
      </w:r>
      <w:r w:rsidRPr="0075248E">
        <w:rPr>
          <w:rFonts w:eastAsia="Times New Roman"/>
          <w:sz w:val="26"/>
          <w:szCs w:val="26"/>
        </w:rPr>
        <w:t>и</w:t>
      </w:r>
      <w:r w:rsidRPr="0075248E">
        <w:rPr>
          <w:rFonts w:eastAsia="Times New Roman"/>
          <w:sz w:val="26"/>
          <w:szCs w:val="26"/>
        </w:rPr>
        <w:t xml:space="preserve">ях в соответствии с федеральным законодательством и законодательством </w:t>
      </w:r>
      <w:r w:rsidR="00D8469E" w:rsidRPr="0075248E">
        <w:rPr>
          <w:rFonts w:eastAsia="Times New Roman"/>
          <w:sz w:val="26"/>
          <w:szCs w:val="26"/>
        </w:rPr>
        <w:t>Белгородской области</w:t>
      </w:r>
      <w:r w:rsidRPr="0075248E">
        <w:rPr>
          <w:rFonts w:eastAsia="Times New Roman"/>
          <w:sz w:val="26"/>
          <w:szCs w:val="26"/>
        </w:rPr>
        <w:t>.</w:t>
      </w:r>
    </w:p>
    <w:p w:rsidR="002E4C1A" w:rsidRPr="0075248E" w:rsidRDefault="002E4C1A" w:rsidP="009A15BA">
      <w:pPr>
        <w:pStyle w:val="ConsPlusNormal"/>
        <w:rPr>
          <w:rFonts w:ascii="Times New Roman" w:hAnsi="Times New Roman" w:cs="Times New Roman"/>
          <w:b/>
          <w:sz w:val="28"/>
          <w:szCs w:val="28"/>
        </w:rPr>
        <w:sectPr w:rsidR="002E4C1A" w:rsidRPr="0075248E" w:rsidSect="00DE204C">
          <w:headerReference w:type="default" r:id="rId15"/>
          <w:pgSz w:w="11906" w:h="16838"/>
          <w:pgMar w:top="1701" w:right="851" w:bottom="1134" w:left="1134" w:header="709" w:footer="709" w:gutter="0"/>
          <w:cols w:space="708"/>
          <w:titlePg/>
          <w:docGrid w:linePitch="360"/>
        </w:sectPr>
      </w:pPr>
    </w:p>
    <w:p w:rsidR="00D06F80" w:rsidRPr="0075248E" w:rsidRDefault="00380285" w:rsidP="00380285">
      <w:pPr>
        <w:pStyle w:val="ConsPlusNormal"/>
        <w:ind w:firstLine="709"/>
        <w:jc w:val="center"/>
        <w:outlineLvl w:val="1"/>
        <w:rPr>
          <w:rFonts w:ascii="Times New Roman" w:hAnsi="Times New Roman" w:cs="Times New Roman"/>
          <w:b/>
          <w:sz w:val="28"/>
          <w:szCs w:val="28"/>
        </w:rPr>
      </w:pPr>
      <w:bookmarkStart w:id="10" w:name="_Toc68777291"/>
      <w:r w:rsidRPr="0075248E">
        <w:rPr>
          <w:b/>
          <w:bCs/>
          <w:sz w:val="24"/>
          <w:szCs w:val="24"/>
        </w:rPr>
        <w:lastRenderedPageBreak/>
        <w:t xml:space="preserve">2. Расчетные показатели минимально допустимого уровня обеспеченности объектами местного значения </w:t>
      </w:r>
      <w:r w:rsidR="009A47B3" w:rsidRPr="009A47B3">
        <w:rPr>
          <w:rFonts w:ascii="Times New Roman" w:hAnsi="Times New Roman" w:cs="Times New Roman"/>
          <w:b/>
          <w:strike/>
          <w:color w:val="FF0000"/>
          <w:sz w:val="26"/>
          <w:szCs w:val="26"/>
          <w:highlight w:val="yellow"/>
        </w:rPr>
        <w:t>городского</w:t>
      </w:r>
      <w:r w:rsidR="009A47B3" w:rsidRPr="009A47B3">
        <w:rPr>
          <w:rFonts w:ascii="Times New Roman" w:hAnsi="Times New Roman" w:cs="Times New Roman"/>
          <w:b/>
          <w:sz w:val="26"/>
          <w:szCs w:val="26"/>
        </w:rPr>
        <w:t xml:space="preserve"> </w:t>
      </w:r>
      <w:r w:rsidR="009A47B3" w:rsidRPr="009A47B3">
        <w:rPr>
          <w:rFonts w:ascii="Times New Roman" w:hAnsi="Times New Roman" w:cs="Times New Roman"/>
          <w:b/>
          <w:color w:val="FF0000"/>
          <w:sz w:val="26"/>
          <w:szCs w:val="26"/>
          <w:highlight w:val="yellow"/>
        </w:rPr>
        <w:t>м</w:t>
      </w:r>
      <w:r w:rsidR="009A47B3" w:rsidRPr="009A47B3">
        <w:rPr>
          <w:rFonts w:ascii="Times New Roman" w:hAnsi="Times New Roman" w:cs="Times New Roman"/>
          <w:b/>
          <w:color w:val="FF0000"/>
          <w:sz w:val="26"/>
          <w:szCs w:val="26"/>
          <w:highlight w:val="yellow"/>
        </w:rPr>
        <w:t>у</w:t>
      </w:r>
      <w:r w:rsidR="009A47B3" w:rsidRPr="009A47B3">
        <w:rPr>
          <w:rFonts w:ascii="Times New Roman" w:hAnsi="Times New Roman" w:cs="Times New Roman"/>
          <w:b/>
          <w:color w:val="FF0000"/>
          <w:sz w:val="26"/>
          <w:szCs w:val="26"/>
          <w:highlight w:val="yellow"/>
        </w:rPr>
        <w:t>ниципального</w:t>
      </w:r>
      <w:r w:rsidRPr="009A47B3">
        <w:rPr>
          <w:b/>
          <w:bCs/>
          <w:sz w:val="24"/>
          <w:szCs w:val="24"/>
        </w:rPr>
        <w:t xml:space="preserve"> </w:t>
      </w:r>
      <w:r w:rsidRPr="0075248E">
        <w:rPr>
          <w:b/>
          <w:bCs/>
          <w:sz w:val="24"/>
          <w:szCs w:val="24"/>
        </w:rPr>
        <w:t>округа и расчетные показатели максимально допустимого уровня территориальной доступности таких объектов для населения</w:t>
      </w:r>
      <w:bookmarkEnd w:id="10"/>
    </w:p>
    <w:tbl>
      <w:tblPr>
        <w:tblW w:w="15025" w:type="dxa"/>
        <w:tblInd w:w="534" w:type="dxa"/>
        <w:tblLayout w:type="fixed"/>
        <w:tblLook w:val="04A0" w:firstRow="1" w:lastRow="0" w:firstColumn="1" w:lastColumn="0" w:noHBand="0" w:noVBand="1"/>
      </w:tblPr>
      <w:tblGrid>
        <w:gridCol w:w="1214"/>
        <w:gridCol w:w="2933"/>
        <w:gridCol w:w="2271"/>
        <w:gridCol w:w="2272"/>
        <w:gridCol w:w="2791"/>
        <w:gridCol w:w="1701"/>
        <w:gridCol w:w="1843"/>
      </w:tblGrid>
      <w:tr w:rsidR="0075248E" w:rsidRPr="0075248E" w:rsidTr="00E07B32">
        <w:trPr>
          <w:trHeight w:val="280"/>
          <w:tblHeader/>
        </w:trPr>
        <w:tc>
          <w:tcPr>
            <w:tcW w:w="4147"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434D27" w:rsidRPr="0075248E" w:rsidRDefault="00434D27" w:rsidP="00633C6F">
            <w:pPr>
              <w:ind w:firstLine="0"/>
              <w:jc w:val="center"/>
              <w:rPr>
                <w:rFonts w:eastAsia="Times New Roman"/>
                <w:b/>
                <w:bCs/>
                <w:sz w:val="20"/>
                <w:szCs w:val="18"/>
              </w:rPr>
            </w:pPr>
            <w:r w:rsidRPr="0075248E">
              <w:rPr>
                <w:rFonts w:eastAsia="Times New Roman"/>
                <w:b/>
                <w:bCs/>
                <w:sz w:val="20"/>
                <w:szCs w:val="18"/>
              </w:rPr>
              <w:t xml:space="preserve">Виды объектов местного значения </w:t>
            </w:r>
          </w:p>
        </w:tc>
        <w:tc>
          <w:tcPr>
            <w:tcW w:w="7334" w:type="dxa"/>
            <w:gridSpan w:val="3"/>
            <w:vMerge w:val="restart"/>
            <w:tcBorders>
              <w:top w:val="single" w:sz="8" w:space="0" w:color="auto"/>
              <w:left w:val="single" w:sz="8" w:space="0" w:color="auto"/>
              <w:bottom w:val="single" w:sz="8" w:space="0" w:color="000000"/>
              <w:right w:val="single" w:sz="8" w:space="0" w:color="000000"/>
            </w:tcBorders>
            <w:shd w:val="clear" w:color="auto" w:fill="auto"/>
            <w:hideMark/>
          </w:tcPr>
          <w:p w:rsidR="00434D27" w:rsidRPr="0075248E" w:rsidRDefault="00434D27" w:rsidP="00633C6F">
            <w:pPr>
              <w:ind w:firstLine="0"/>
              <w:jc w:val="center"/>
              <w:rPr>
                <w:rFonts w:eastAsia="Times New Roman"/>
                <w:b/>
                <w:bCs/>
                <w:sz w:val="20"/>
                <w:szCs w:val="18"/>
              </w:rPr>
            </w:pPr>
            <w:r w:rsidRPr="0075248E">
              <w:rPr>
                <w:rFonts w:eastAsia="Times New Roman"/>
                <w:b/>
                <w:bCs/>
                <w:sz w:val="20"/>
                <w:szCs w:val="18"/>
              </w:rPr>
              <w:t>Наименование расчетного показателя объектов местного значения,</w:t>
            </w:r>
            <w:r w:rsidRPr="0075248E">
              <w:rPr>
                <w:rFonts w:eastAsia="Times New Roman"/>
                <w:b/>
                <w:bCs/>
                <w:sz w:val="20"/>
                <w:szCs w:val="18"/>
              </w:rPr>
              <w:br/>
              <w:t>единица измерения</w:t>
            </w:r>
          </w:p>
        </w:tc>
        <w:tc>
          <w:tcPr>
            <w:tcW w:w="3544" w:type="dxa"/>
            <w:gridSpan w:val="2"/>
            <w:tcBorders>
              <w:top w:val="single" w:sz="8" w:space="0" w:color="auto"/>
              <w:left w:val="nil"/>
              <w:bottom w:val="single" w:sz="4" w:space="0" w:color="auto"/>
              <w:right w:val="single" w:sz="8" w:space="0" w:color="000000"/>
            </w:tcBorders>
            <w:shd w:val="clear" w:color="auto" w:fill="auto"/>
            <w:hideMark/>
          </w:tcPr>
          <w:p w:rsidR="00434D27" w:rsidRPr="0075248E" w:rsidRDefault="00434D27" w:rsidP="00633C6F">
            <w:pPr>
              <w:ind w:firstLine="0"/>
              <w:jc w:val="center"/>
              <w:rPr>
                <w:rFonts w:eastAsia="Times New Roman"/>
                <w:b/>
                <w:bCs/>
                <w:sz w:val="20"/>
                <w:szCs w:val="18"/>
              </w:rPr>
            </w:pPr>
            <w:r w:rsidRPr="0075248E">
              <w:rPr>
                <w:rFonts w:eastAsia="Times New Roman"/>
                <w:b/>
                <w:bCs/>
                <w:sz w:val="20"/>
                <w:szCs w:val="18"/>
              </w:rPr>
              <w:t>Расчётные показатели</w:t>
            </w:r>
          </w:p>
        </w:tc>
      </w:tr>
      <w:tr w:rsidR="0075248E" w:rsidRPr="0075248E" w:rsidTr="00E07B32">
        <w:trPr>
          <w:trHeight w:val="1222"/>
          <w:tblHeader/>
        </w:trPr>
        <w:tc>
          <w:tcPr>
            <w:tcW w:w="4147" w:type="dxa"/>
            <w:gridSpan w:val="2"/>
            <w:vMerge/>
            <w:tcBorders>
              <w:top w:val="single" w:sz="8" w:space="0" w:color="auto"/>
              <w:left w:val="single" w:sz="8" w:space="0" w:color="auto"/>
              <w:bottom w:val="single" w:sz="8" w:space="0" w:color="000000"/>
              <w:right w:val="single" w:sz="8" w:space="0" w:color="000000"/>
            </w:tcBorders>
            <w:shd w:val="clear" w:color="auto" w:fill="auto"/>
            <w:hideMark/>
          </w:tcPr>
          <w:p w:rsidR="00434D27" w:rsidRPr="0075248E" w:rsidRDefault="00434D27" w:rsidP="00633C6F">
            <w:pPr>
              <w:ind w:firstLine="0"/>
              <w:jc w:val="left"/>
              <w:rPr>
                <w:rFonts w:eastAsia="Times New Roman"/>
                <w:b/>
                <w:bCs/>
                <w:sz w:val="20"/>
                <w:szCs w:val="18"/>
              </w:rPr>
            </w:pPr>
          </w:p>
        </w:tc>
        <w:tc>
          <w:tcPr>
            <w:tcW w:w="7334" w:type="dxa"/>
            <w:gridSpan w:val="3"/>
            <w:vMerge/>
            <w:tcBorders>
              <w:top w:val="single" w:sz="8" w:space="0" w:color="auto"/>
              <w:left w:val="single" w:sz="8" w:space="0" w:color="auto"/>
              <w:bottom w:val="single" w:sz="8" w:space="0" w:color="000000"/>
              <w:right w:val="single" w:sz="8" w:space="0" w:color="000000"/>
            </w:tcBorders>
            <w:shd w:val="clear" w:color="auto" w:fill="auto"/>
            <w:hideMark/>
          </w:tcPr>
          <w:p w:rsidR="00434D27" w:rsidRPr="0075248E" w:rsidRDefault="00434D27" w:rsidP="00633C6F">
            <w:pPr>
              <w:ind w:firstLine="0"/>
              <w:jc w:val="left"/>
              <w:rPr>
                <w:rFonts w:eastAsia="Times New Roman"/>
                <w:b/>
                <w:bCs/>
                <w:sz w:val="20"/>
                <w:szCs w:val="18"/>
              </w:rPr>
            </w:pPr>
          </w:p>
        </w:tc>
        <w:tc>
          <w:tcPr>
            <w:tcW w:w="1701" w:type="dxa"/>
            <w:tcBorders>
              <w:top w:val="nil"/>
              <w:left w:val="nil"/>
              <w:bottom w:val="single" w:sz="8" w:space="0" w:color="auto"/>
              <w:right w:val="single" w:sz="4" w:space="0" w:color="auto"/>
            </w:tcBorders>
            <w:shd w:val="clear" w:color="auto" w:fill="auto"/>
            <w:hideMark/>
          </w:tcPr>
          <w:p w:rsidR="00434D27" w:rsidRPr="0075248E" w:rsidRDefault="00434D27" w:rsidP="00633C6F">
            <w:pPr>
              <w:ind w:firstLine="0"/>
              <w:jc w:val="center"/>
              <w:rPr>
                <w:rFonts w:eastAsia="Times New Roman"/>
                <w:b/>
                <w:bCs/>
                <w:sz w:val="20"/>
                <w:szCs w:val="18"/>
              </w:rPr>
            </w:pPr>
            <w:r w:rsidRPr="0075248E">
              <w:rPr>
                <w:rFonts w:eastAsia="Times New Roman"/>
                <w:b/>
                <w:bCs/>
                <w:sz w:val="20"/>
                <w:szCs w:val="18"/>
              </w:rPr>
              <w:t>минимально допустимый уровень обесп</w:t>
            </w:r>
            <w:r w:rsidRPr="0075248E">
              <w:rPr>
                <w:rFonts w:eastAsia="Times New Roman"/>
                <w:b/>
                <w:bCs/>
                <w:sz w:val="20"/>
                <w:szCs w:val="18"/>
              </w:rPr>
              <w:t>е</w:t>
            </w:r>
            <w:r w:rsidRPr="0075248E">
              <w:rPr>
                <w:rFonts w:eastAsia="Times New Roman"/>
                <w:b/>
                <w:bCs/>
                <w:sz w:val="20"/>
                <w:szCs w:val="18"/>
              </w:rPr>
              <w:t>ченности об</w:t>
            </w:r>
            <w:r w:rsidRPr="0075248E">
              <w:rPr>
                <w:rFonts w:eastAsia="Times New Roman"/>
                <w:b/>
                <w:bCs/>
                <w:sz w:val="20"/>
                <w:szCs w:val="18"/>
              </w:rPr>
              <w:t>ъ</w:t>
            </w:r>
            <w:r w:rsidRPr="0075248E">
              <w:rPr>
                <w:rFonts w:eastAsia="Times New Roman"/>
                <w:b/>
                <w:bCs/>
                <w:sz w:val="20"/>
                <w:szCs w:val="18"/>
              </w:rPr>
              <w:t>ектами</w:t>
            </w:r>
          </w:p>
        </w:tc>
        <w:tc>
          <w:tcPr>
            <w:tcW w:w="1843" w:type="dxa"/>
            <w:tcBorders>
              <w:top w:val="nil"/>
              <w:left w:val="nil"/>
              <w:bottom w:val="single" w:sz="8" w:space="0" w:color="auto"/>
              <w:right w:val="single" w:sz="8" w:space="0" w:color="auto"/>
            </w:tcBorders>
            <w:shd w:val="clear" w:color="auto" w:fill="auto"/>
            <w:hideMark/>
          </w:tcPr>
          <w:p w:rsidR="00434D27" w:rsidRPr="0075248E" w:rsidRDefault="00434D27" w:rsidP="00633C6F">
            <w:pPr>
              <w:ind w:firstLine="0"/>
              <w:jc w:val="center"/>
              <w:rPr>
                <w:rFonts w:eastAsia="Times New Roman"/>
                <w:b/>
                <w:bCs/>
                <w:sz w:val="20"/>
                <w:szCs w:val="18"/>
              </w:rPr>
            </w:pPr>
            <w:r w:rsidRPr="0075248E">
              <w:rPr>
                <w:rFonts w:eastAsia="Times New Roman"/>
                <w:b/>
                <w:bCs/>
                <w:sz w:val="20"/>
                <w:szCs w:val="18"/>
              </w:rPr>
              <w:t>максимально допустимый ур</w:t>
            </w:r>
            <w:r w:rsidRPr="0075248E">
              <w:rPr>
                <w:rFonts w:eastAsia="Times New Roman"/>
                <w:b/>
                <w:bCs/>
                <w:sz w:val="20"/>
                <w:szCs w:val="18"/>
              </w:rPr>
              <w:t>о</w:t>
            </w:r>
            <w:r w:rsidRPr="0075248E">
              <w:rPr>
                <w:rFonts w:eastAsia="Times New Roman"/>
                <w:b/>
                <w:bCs/>
                <w:sz w:val="20"/>
                <w:szCs w:val="18"/>
              </w:rPr>
              <w:t>вень территор</w:t>
            </w:r>
            <w:r w:rsidRPr="0075248E">
              <w:rPr>
                <w:rFonts w:eastAsia="Times New Roman"/>
                <w:b/>
                <w:bCs/>
                <w:sz w:val="20"/>
                <w:szCs w:val="18"/>
              </w:rPr>
              <w:t>и</w:t>
            </w:r>
            <w:r w:rsidRPr="0075248E">
              <w:rPr>
                <w:rFonts w:eastAsia="Times New Roman"/>
                <w:b/>
                <w:bCs/>
                <w:sz w:val="20"/>
                <w:szCs w:val="18"/>
              </w:rPr>
              <w:t>альной доступн</w:t>
            </w:r>
            <w:r w:rsidRPr="0075248E">
              <w:rPr>
                <w:rFonts w:eastAsia="Times New Roman"/>
                <w:b/>
                <w:bCs/>
                <w:sz w:val="20"/>
                <w:szCs w:val="18"/>
              </w:rPr>
              <w:t>о</w:t>
            </w:r>
            <w:r w:rsidRPr="0075248E">
              <w:rPr>
                <w:rFonts w:eastAsia="Times New Roman"/>
                <w:b/>
                <w:bCs/>
                <w:sz w:val="20"/>
                <w:szCs w:val="18"/>
              </w:rPr>
              <w:t>сти</w:t>
            </w:r>
          </w:p>
        </w:tc>
      </w:tr>
      <w:tr w:rsidR="00E07B32" w:rsidRPr="00E07B32" w:rsidTr="00E07B32">
        <w:trPr>
          <w:trHeight w:val="301"/>
          <w:tblHeader/>
        </w:trPr>
        <w:tc>
          <w:tcPr>
            <w:tcW w:w="4147" w:type="dxa"/>
            <w:gridSpan w:val="2"/>
            <w:tcBorders>
              <w:top w:val="single" w:sz="8" w:space="0" w:color="auto"/>
              <w:left w:val="single" w:sz="8" w:space="0" w:color="auto"/>
              <w:bottom w:val="single" w:sz="8" w:space="0" w:color="000000"/>
              <w:right w:val="single" w:sz="8" w:space="0" w:color="000000"/>
            </w:tcBorders>
            <w:shd w:val="clear" w:color="auto" w:fill="auto"/>
          </w:tcPr>
          <w:p w:rsidR="00E07B32" w:rsidRPr="00AD24AA" w:rsidRDefault="00E07B32" w:rsidP="00E07B32">
            <w:pPr>
              <w:ind w:firstLine="0"/>
              <w:jc w:val="center"/>
              <w:rPr>
                <w:rFonts w:eastAsia="Times New Roman"/>
                <w:b/>
                <w:bCs/>
                <w:sz w:val="20"/>
                <w:szCs w:val="18"/>
              </w:rPr>
            </w:pPr>
            <w:r w:rsidRPr="00AD24AA">
              <w:rPr>
                <w:rFonts w:eastAsia="Times New Roman"/>
                <w:b/>
                <w:bCs/>
                <w:sz w:val="20"/>
                <w:szCs w:val="18"/>
              </w:rPr>
              <w:t>1</w:t>
            </w:r>
          </w:p>
        </w:tc>
        <w:tc>
          <w:tcPr>
            <w:tcW w:w="7334" w:type="dxa"/>
            <w:gridSpan w:val="3"/>
            <w:tcBorders>
              <w:top w:val="single" w:sz="8" w:space="0" w:color="auto"/>
              <w:left w:val="single" w:sz="8" w:space="0" w:color="auto"/>
              <w:bottom w:val="single" w:sz="8" w:space="0" w:color="000000"/>
              <w:right w:val="single" w:sz="8" w:space="0" w:color="000000"/>
            </w:tcBorders>
            <w:shd w:val="clear" w:color="auto" w:fill="auto"/>
          </w:tcPr>
          <w:p w:rsidR="00E07B32" w:rsidRPr="00AD24AA" w:rsidRDefault="00E07B32" w:rsidP="00E07B32">
            <w:pPr>
              <w:ind w:firstLine="0"/>
              <w:jc w:val="center"/>
              <w:rPr>
                <w:rFonts w:eastAsia="Times New Roman"/>
                <w:b/>
                <w:bCs/>
                <w:sz w:val="20"/>
                <w:szCs w:val="18"/>
              </w:rPr>
            </w:pPr>
            <w:r w:rsidRPr="00AD24AA">
              <w:rPr>
                <w:rFonts w:eastAsia="Times New Roman"/>
                <w:b/>
                <w:bCs/>
                <w:sz w:val="20"/>
                <w:szCs w:val="18"/>
              </w:rPr>
              <w:t>2</w:t>
            </w:r>
          </w:p>
        </w:tc>
        <w:tc>
          <w:tcPr>
            <w:tcW w:w="1701" w:type="dxa"/>
            <w:tcBorders>
              <w:top w:val="nil"/>
              <w:left w:val="nil"/>
              <w:bottom w:val="single" w:sz="8" w:space="0" w:color="auto"/>
              <w:right w:val="single" w:sz="4" w:space="0" w:color="auto"/>
            </w:tcBorders>
            <w:shd w:val="clear" w:color="auto" w:fill="auto"/>
          </w:tcPr>
          <w:p w:rsidR="00E07B32" w:rsidRPr="00AD24AA" w:rsidRDefault="00E07B32" w:rsidP="00E07B32">
            <w:pPr>
              <w:ind w:firstLine="0"/>
              <w:jc w:val="center"/>
              <w:rPr>
                <w:rFonts w:eastAsia="Times New Roman"/>
                <w:b/>
                <w:bCs/>
                <w:sz w:val="20"/>
                <w:szCs w:val="18"/>
              </w:rPr>
            </w:pPr>
            <w:r w:rsidRPr="00AD24AA">
              <w:rPr>
                <w:rFonts w:eastAsia="Times New Roman"/>
                <w:b/>
                <w:bCs/>
                <w:sz w:val="20"/>
                <w:szCs w:val="18"/>
              </w:rPr>
              <w:t>3</w:t>
            </w:r>
          </w:p>
        </w:tc>
        <w:tc>
          <w:tcPr>
            <w:tcW w:w="1843" w:type="dxa"/>
            <w:tcBorders>
              <w:top w:val="nil"/>
              <w:left w:val="nil"/>
              <w:bottom w:val="single" w:sz="8" w:space="0" w:color="auto"/>
              <w:right w:val="single" w:sz="8" w:space="0" w:color="auto"/>
            </w:tcBorders>
            <w:shd w:val="clear" w:color="auto" w:fill="auto"/>
          </w:tcPr>
          <w:p w:rsidR="00E07B32" w:rsidRPr="00AD24AA" w:rsidRDefault="00E07B32" w:rsidP="00E07B32">
            <w:pPr>
              <w:ind w:firstLine="0"/>
              <w:jc w:val="center"/>
              <w:rPr>
                <w:rFonts w:eastAsia="Times New Roman"/>
                <w:b/>
                <w:bCs/>
                <w:sz w:val="20"/>
                <w:szCs w:val="18"/>
              </w:rPr>
            </w:pPr>
            <w:r w:rsidRPr="00AD24AA">
              <w:rPr>
                <w:rFonts w:eastAsia="Times New Roman"/>
                <w:b/>
                <w:bCs/>
                <w:sz w:val="20"/>
                <w:szCs w:val="18"/>
              </w:rPr>
              <w:t>4</w:t>
            </w:r>
          </w:p>
        </w:tc>
      </w:tr>
      <w:tr w:rsidR="0075248E" w:rsidRPr="0075248E" w:rsidTr="00E07B32">
        <w:trPr>
          <w:trHeight w:val="443"/>
          <w:tblHeader/>
        </w:trPr>
        <w:tc>
          <w:tcPr>
            <w:tcW w:w="15025" w:type="dxa"/>
            <w:gridSpan w:val="7"/>
            <w:tcBorders>
              <w:top w:val="single" w:sz="8" w:space="0" w:color="auto"/>
              <w:left w:val="single" w:sz="8" w:space="0" w:color="auto"/>
              <w:bottom w:val="single" w:sz="8" w:space="0" w:color="auto"/>
              <w:right w:val="single" w:sz="8" w:space="0" w:color="000000"/>
            </w:tcBorders>
            <w:shd w:val="clear" w:color="auto" w:fill="auto"/>
            <w:hideMark/>
          </w:tcPr>
          <w:p w:rsidR="00434D27" w:rsidRPr="0075248E" w:rsidRDefault="00434D27" w:rsidP="00633C6F">
            <w:pPr>
              <w:pStyle w:val="3"/>
              <w:rPr>
                <w:b w:val="0"/>
                <w:bCs w:val="0"/>
                <w:sz w:val="18"/>
                <w:szCs w:val="18"/>
              </w:rPr>
            </w:pPr>
            <w:bookmarkStart w:id="11" w:name="_Toc68777292"/>
            <w:r w:rsidRPr="0075248E">
              <w:rPr>
                <w:szCs w:val="18"/>
              </w:rPr>
              <w:t>2.1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местного значения в области инженерных коммуникаций</w:t>
            </w:r>
            <w:bookmarkEnd w:id="11"/>
            <w:r w:rsidRPr="0075248E">
              <w:rPr>
                <w:szCs w:val="18"/>
              </w:rPr>
              <w:t xml:space="preserve"> </w:t>
            </w:r>
          </w:p>
        </w:tc>
      </w:tr>
      <w:tr w:rsidR="0075248E" w:rsidRPr="0075248E" w:rsidTr="00E07B32">
        <w:trPr>
          <w:trHeight w:val="520"/>
          <w:tblHeader/>
        </w:trPr>
        <w:tc>
          <w:tcPr>
            <w:tcW w:w="1214" w:type="dxa"/>
            <w:vMerge w:val="restart"/>
            <w:tcBorders>
              <w:top w:val="nil"/>
              <w:left w:val="single" w:sz="8" w:space="0" w:color="auto"/>
              <w:bottom w:val="single" w:sz="4" w:space="0" w:color="auto"/>
              <w:right w:val="single" w:sz="4" w:space="0" w:color="auto"/>
            </w:tcBorders>
            <w:shd w:val="clear" w:color="auto" w:fill="auto"/>
            <w:textDirection w:val="btLr"/>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 xml:space="preserve">Электроснабжение </w:t>
            </w:r>
          </w:p>
        </w:tc>
        <w:tc>
          <w:tcPr>
            <w:tcW w:w="2933"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r w:rsidRPr="0075248E">
              <w:rPr>
                <w:rFonts w:eastAsia="Times New Roman"/>
                <w:sz w:val="18"/>
                <w:szCs w:val="18"/>
              </w:rPr>
              <w:t>Подстанции электрические ном</w:t>
            </w:r>
            <w:r w:rsidRPr="0075248E">
              <w:rPr>
                <w:rFonts w:eastAsia="Times New Roman"/>
                <w:sz w:val="18"/>
                <w:szCs w:val="18"/>
              </w:rPr>
              <w:t>и</w:t>
            </w:r>
            <w:r w:rsidRPr="0075248E">
              <w:rPr>
                <w:rFonts w:eastAsia="Times New Roman"/>
                <w:sz w:val="18"/>
                <w:szCs w:val="18"/>
              </w:rPr>
              <w:t xml:space="preserve">нальным напряжением 35 </w:t>
            </w:r>
            <w:proofErr w:type="spellStart"/>
            <w:r w:rsidRPr="0075248E">
              <w:rPr>
                <w:rFonts w:eastAsia="Times New Roman"/>
                <w:sz w:val="18"/>
                <w:szCs w:val="18"/>
              </w:rPr>
              <w:t>кВ</w:t>
            </w:r>
            <w:proofErr w:type="spellEnd"/>
            <w:r w:rsidRPr="0075248E">
              <w:rPr>
                <w:rFonts w:eastAsia="Times New Roman"/>
                <w:sz w:val="18"/>
                <w:szCs w:val="18"/>
              </w:rPr>
              <w:t xml:space="preserve"> и 110 </w:t>
            </w:r>
            <w:proofErr w:type="spellStart"/>
            <w:r w:rsidRPr="0075248E">
              <w:rPr>
                <w:rFonts w:eastAsia="Times New Roman"/>
                <w:sz w:val="18"/>
                <w:szCs w:val="18"/>
              </w:rPr>
              <w:t>кВ.</w:t>
            </w:r>
            <w:proofErr w:type="spellEnd"/>
            <w:r w:rsidRPr="0075248E">
              <w:rPr>
                <w:rFonts w:eastAsia="Times New Roman"/>
                <w:sz w:val="18"/>
                <w:szCs w:val="18"/>
              </w:rPr>
              <w:br/>
              <w:t>Линии электропередачи напряж</w:t>
            </w:r>
            <w:r w:rsidRPr="0075248E">
              <w:rPr>
                <w:rFonts w:eastAsia="Times New Roman"/>
                <w:sz w:val="18"/>
                <w:szCs w:val="18"/>
              </w:rPr>
              <w:t>е</w:t>
            </w:r>
            <w:r w:rsidRPr="0075248E">
              <w:rPr>
                <w:rFonts w:eastAsia="Times New Roman"/>
                <w:sz w:val="18"/>
                <w:szCs w:val="18"/>
              </w:rPr>
              <w:t xml:space="preserve">нием от 35 до 110 </w:t>
            </w:r>
            <w:proofErr w:type="spellStart"/>
            <w:r w:rsidRPr="0075248E">
              <w:rPr>
                <w:rFonts w:eastAsia="Times New Roman"/>
                <w:sz w:val="18"/>
                <w:szCs w:val="18"/>
              </w:rPr>
              <w:t>кВ</w:t>
            </w:r>
            <w:proofErr w:type="spellEnd"/>
            <w:r w:rsidRPr="0075248E">
              <w:rPr>
                <w:rFonts w:eastAsia="Times New Roman"/>
                <w:sz w:val="18"/>
                <w:szCs w:val="18"/>
              </w:rPr>
              <w:t xml:space="preserve"> включител</w:t>
            </w:r>
            <w:r w:rsidRPr="0075248E">
              <w:rPr>
                <w:rFonts w:eastAsia="Times New Roman"/>
                <w:sz w:val="18"/>
                <w:szCs w:val="18"/>
              </w:rPr>
              <w:t>ь</w:t>
            </w:r>
            <w:r w:rsidRPr="0075248E">
              <w:rPr>
                <w:rFonts w:eastAsia="Times New Roman"/>
                <w:sz w:val="18"/>
                <w:szCs w:val="18"/>
              </w:rPr>
              <w:t>но.</w:t>
            </w:r>
          </w:p>
          <w:p w:rsidR="001B0769" w:rsidRPr="0075248E" w:rsidRDefault="001B0769" w:rsidP="00633C6F">
            <w:pPr>
              <w:ind w:firstLine="0"/>
              <w:jc w:val="left"/>
              <w:rPr>
                <w:rFonts w:eastAsia="Times New Roman"/>
                <w:sz w:val="18"/>
                <w:szCs w:val="18"/>
              </w:rPr>
            </w:pPr>
          </w:p>
        </w:tc>
        <w:tc>
          <w:tcPr>
            <w:tcW w:w="7334" w:type="dxa"/>
            <w:gridSpan w:val="3"/>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Размер земельного участка, отводимого для понизительных подстанций и переключател</w:t>
            </w:r>
            <w:r w:rsidRPr="0075248E">
              <w:rPr>
                <w:rFonts w:eastAsia="Times New Roman"/>
                <w:sz w:val="18"/>
                <w:szCs w:val="18"/>
              </w:rPr>
              <w:t>ь</w:t>
            </w:r>
            <w:r w:rsidRPr="0075248E">
              <w:rPr>
                <w:rFonts w:eastAsia="Times New Roman"/>
                <w:sz w:val="18"/>
                <w:szCs w:val="18"/>
              </w:rPr>
              <w:t xml:space="preserve">ных пунктов напряжением до 35 </w:t>
            </w:r>
            <w:proofErr w:type="spellStart"/>
            <w:r w:rsidRPr="0075248E">
              <w:rPr>
                <w:rFonts w:eastAsia="Times New Roman"/>
                <w:sz w:val="18"/>
                <w:szCs w:val="18"/>
              </w:rPr>
              <w:t>кВ</w:t>
            </w:r>
            <w:proofErr w:type="spellEnd"/>
            <w:r w:rsidRPr="0075248E">
              <w:rPr>
                <w:rFonts w:eastAsia="Times New Roman"/>
                <w:sz w:val="18"/>
                <w:szCs w:val="18"/>
              </w:rPr>
              <w:t xml:space="preserve"> включительно, [1]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5000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11"/>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отводимого для тран</w:t>
            </w:r>
            <w:r w:rsidRPr="0075248E">
              <w:rPr>
                <w:rFonts w:eastAsia="Times New Roman"/>
                <w:sz w:val="18"/>
                <w:szCs w:val="18"/>
              </w:rPr>
              <w:t>с</w:t>
            </w:r>
            <w:r w:rsidRPr="0075248E">
              <w:rPr>
                <w:rFonts w:eastAsia="Times New Roman"/>
                <w:sz w:val="18"/>
                <w:szCs w:val="18"/>
              </w:rPr>
              <w:t xml:space="preserve">форматорных подстанций и распределительных пунктов напряжением 10 </w:t>
            </w:r>
            <w:proofErr w:type="spellStart"/>
            <w:r w:rsidRPr="0075248E">
              <w:rPr>
                <w:rFonts w:eastAsia="Times New Roman"/>
                <w:sz w:val="18"/>
                <w:szCs w:val="18"/>
              </w:rPr>
              <w:t>кВ</w:t>
            </w:r>
            <w:proofErr w:type="spellEnd"/>
            <w:r w:rsidRPr="0075248E">
              <w:rPr>
                <w:rFonts w:eastAsia="Times New Roman"/>
                <w:sz w:val="18"/>
                <w:szCs w:val="18"/>
              </w:rPr>
              <w:t xml:space="preserve">, [1]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r w:rsidRPr="0075248E">
              <w:rPr>
                <w:rFonts w:eastAsia="Times New Roman"/>
                <w:sz w:val="18"/>
                <w:szCs w:val="18"/>
              </w:rPr>
              <w:t xml:space="preserve">:                                                                                                                    </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 xml:space="preserve">Мачтовые подстанции мощностью от 25 до 250 </w:t>
            </w:r>
            <w:proofErr w:type="spellStart"/>
            <w:r w:rsidRPr="0075248E">
              <w:rPr>
                <w:rFonts w:eastAsia="Times New Roman"/>
                <w:sz w:val="18"/>
                <w:szCs w:val="18"/>
              </w:rPr>
              <w:t>кВА</w:t>
            </w:r>
            <w:proofErr w:type="spellEnd"/>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1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Комплектные подстанции с одним трансформатором мощн</w:t>
            </w:r>
            <w:r w:rsidRPr="0075248E">
              <w:rPr>
                <w:rFonts w:eastAsia="Times New Roman"/>
                <w:sz w:val="18"/>
                <w:szCs w:val="18"/>
              </w:rPr>
              <w:t>о</w:t>
            </w:r>
            <w:r w:rsidRPr="0075248E">
              <w:rPr>
                <w:rFonts w:eastAsia="Times New Roman"/>
                <w:sz w:val="18"/>
                <w:szCs w:val="18"/>
              </w:rPr>
              <w:t xml:space="preserve">стью от 25 до 630 </w:t>
            </w:r>
            <w:proofErr w:type="spellStart"/>
            <w:r w:rsidRPr="0075248E">
              <w:rPr>
                <w:rFonts w:eastAsia="Times New Roman"/>
                <w:sz w:val="18"/>
                <w:szCs w:val="18"/>
              </w:rPr>
              <w:t>кВА</w:t>
            </w:r>
            <w:proofErr w:type="spellEnd"/>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0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Комплектные подстанции с двумя трансформаторами мощн</w:t>
            </w:r>
            <w:r w:rsidRPr="0075248E">
              <w:rPr>
                <w:rFonts w:eastAsia="Times New Roman"/>
                <w:sz w:val="18"/>
                <w:szCs w:val="18"/>
              </w:rPr>
              <w:t>о</w:t>
            </w:r>
            <w:r w:rsidRPr="0075248E">
              <w:rPr>
                <w:rFonts w:eastAsia="Times New Roman"/>
                <w:sz w:val="18"/>
                <w:szCs w:val="18"/>
              </w:rPr>
              <w:t xml:space="preserve">стью от 160 до 630 </w:t>
            </w:r>
            <w:proofErr w:type="spellStart"/>
            <w:r w:rsidRPr="0075248E">
              <w:rPr>
                <w:rFonts w:eastAsia="Times New Roman"/>
                <w:sz w:val="18"/>
                <w:szCs w:val="18"/>
              </w:rPr>
              <w:t>кВА</w:t>
            </w:r>
            <w:proofErr w:type="spellEnd"/>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15"/>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Подстанции с двумя трансформаторами закрытого типа мо</w:t>
            </w:r>
            <w:r w:rsidRPr="0075248E">
              <w:rPr>
                <w:rFonts w:eastAsia="Times New Roman"/>
                <w:sz w:val="18"/>
                <w:szCs w:val="18"/>
              </w:rPr>
              <w:t>щ</w:t>
            </w:r>
            <w:r w:rsidRPr="0075248E">
              <w:rPr>
                <w:rFonts w:eastAsia="Times New Roman"/>
                <w:sz w:val="18"/>
                <w:szCs w:val="18"/>
              </w:rPr>
              <w:t xml:space="preserve">ностью от 160 до 630 </w:t>
            </w:r>
            <w:proofErr w:type="spellStart"/>
            <w:r w:rsidRPr="0075248E">
              <w:rPr>
                <w:rFonts w:eastAsia="Times New Roman"/>
                <w:sz w:val="18"/>
                <w:szCs w:val="18"/>
              </w:rPr>
              <w:t>кВА</w:t>
            </w:r>
            <w:proofErr w:type="spellEnd"/>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284"/>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Распределительные пункты наружной установки</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284"/>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Распределительные пункты закрытого типа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8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Укрупненные показатели расхода электроэнергии, [2] кВт*</w:t>
            </w:r>
            <w:proofErr w:type="gramStart"/>
            <w:r w:rsidRPr="0075248E">
              <w:rPr>
                <w:rFonts w:eastAsia="Times New Roman"/>
                <w:sz w:val="18"/>
                <w:szCs w:val="18"/>
              </w:rPr>
              <w:t>ч</w:t>
            </w:r>
            <w:proofErr w:type="gramEnd"/>
            <w:r w:rsidRPr="0075248E">
              <w:rPr>
                <w:rFonts w:eastAsia="Times New Roman"/>
                <w:sz w:val="18"/>
                <w:szCs w:val="18"/>
              </w:rPr>
              <w:t xml:space="preserve">/ чел. в год: </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Без стационарных электроплит и кондиционеров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1700/950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92"/>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Без стационарных электроплит с кондиционерами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noWrap/>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2000/-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Со стационарными электроплитами и без кондиционеров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2100/1350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91"/>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Со стационарными электроплитами и кондиционерами (100% охвата) (город/сельская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2400/-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9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Годовое число часов и</w:t>
            </w:r>
            <w:r w:rsidRPr="0075248E">
              <w:rPr>
                <w:rFonts w:eastAsia="Times New Roman"/>
                <w:sz w:val="18"/>
                <w:szCs w:val="18"/>
              </w:rPr>
              <w:t>с</w:t>
            </w:r>
            <w:r w:rsidRPr="0075248E">
              <w:rPr>
                <w:rFonts w:eastAsia="Times New Roman"/>
                <w:sz w:val="18"/>
                <w:szCs w:val="18"/>
              </w:rPr>
              <w:t>пользования максимума электрической нагрузки, [2] ч:</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Без стационарных электроплит и кондиционеров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5200/4100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02"/>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Без стационарных электроплит с кондиционерами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5700/-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0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Со стационарными электроплитами и без кондиционеров (г</w:t>
            </w:r>
            <w:r w:rsidRPr="0075248E">
              <w:rPr>
                <w:rFonts w:eastAsia="Times New Roman"/>
                <w:sz w:val="18"/>
                <w:szCs w:val="18"/>
              </w:rPr>
              <w:t>о</w:t>
            </w:r>
            <w:r w:rsidRPr="0075248E">
              <w:rPr>
                <w:rFonts w:eastAsia="Times New Roman"/>
                <w:sz w:val="18"/>
                <w:szCs w:val="18"/>
              </w:rPr>
              <w:t>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5300/4400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56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Со стационарными электроплитами и кондиционерами (100% охвата) (город/сельская территория)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5800/-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val="restart"/>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Норматив потребления коммунальных услуг по электроснабжению  для квартир (жилых домов),</w:t>
            </w:r>
            <w:r w:rsidR="00E07B32">
              <w:rPr>
                <w:rFonts w:eastAsia="Times New Roman"/>
                <w:sz w:val="18"/>
                <w:szCs w:val="18"/>
              </w:rPr>
              <w:t xml:space="preserve"> </w:t>
            </w:r>
            <w:r w:rsidRPr="0075248E">
              <w:rPr>
                <w:rFonts w:eastAsia="Times New Roman"/>
                <w:sz w:val="18"/>
                <w:szCs w:val="18"/>
              </w:rPr>
              <w:t xml:space="preserve">оборудованных газовыми плитами, кВт*ч/чел в </w:t>
            </w:r>
            <w:proofErr w:type="spellStart"/>
            <w:proofErr w:type="gramStart"/>
            <w:r w:rsidRPr="0075248E">
              <w:rPr>
                <w:rFonts w:eastAsia="Times New Roman"/>
                <w:sz w:val="18"/>
                <w:szCs w:val="18"/>
              </w:rPr>
              <w:t>мес</w:t>
            </w:r>
            <w:proofErr w:type="spellEnd"/>
            <w:proofErr w:type="gramEnd"/>
            <w:r w:rsidRPr="0075248E">
              <w:rPr>
                <w:rFonts w:eastAsia="Times New Roman"/>
                <w:sz w:val="18"/>
                <w:szCs w:val="18"/>
              </w:rPr>
              <w:t xml:space="preserve">:         </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комната</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90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43</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31</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комнаты</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116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72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39</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комнаты</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131</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81</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63</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51</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комнаты и более</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142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88</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68</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48</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Норматив потребления коммунальных услуг по электроснабжению  для квартир (жилых д</w:t>
            </w:r>
            <w:r w:rsidRPr="0075248E">
              <w:rPr>
                <w:rFonts w:eastAsia="Times New Roman"/>
                <w:sz w:val="18"/>
                <w:szCs w:val="18"/>
              </w:rPr>
              <w:t>о</w:t>
            </w:r>
            <w:r w:rsidRPr="0075248E">
              <w:rPr>
                <w:rFonts w:eastAsia="Times New Roman"/>
                <w:sz w:val="18"/>
                <w:szCs w:val="18"/>
              </w:rPr>
              <w:t>мов)</w:t>
            </w:r>
            <w:proofErr w:type="gramStart"/>
            <w:r w:rsidRPr="0075248E">
              <w:rPr>
                <w:rFonts w:eastAsia="Times New Roman"/>
                <w:sz w:val="18"/>
                <w:szCs w:val="18"/>
              </w:rPr>
              <w:t>,о</w:t>
            </w:r>
            <w:proofErr w:type="gramEnd"/>
            <w:r w:rsidRPr="0075248E">
              <w:rPr>
                <w:rFonts w:eastAsia="Times New Roman"/>
                <w:sz w:val="18"/>
                <w:szCs w:val="18"/>
              </w:rPr>
              <w:t>борудованных эле</w:t>
            </w:r>
            <w:r w:rsidRPr="0075248E">
              <w:rPr>
                <w:rFonts w:eastAsia="Times New Roman"/>
                <w:sz w:val="18"/>
                <w:szCs w:val="18"/>
              </w:rPr>
              <w:t>к</w:t>
            </w:r>
            <w:r w:rsidRPr="0075248E">
              <w:rPr>
                <w:rFonts w:eastAsia="Times New Roman"/>
                <w:sz w:val="18"/>
                <w:szCs w:val="18"/>
              </w:rPr>
              <w:t xml:space="preserve">трическими плитами, кВт*ч/чел в </w:t>
            </w:r>
            <w:proofErr w:type="spellStart"/>
            <w:r w:rsidRPr="0075248E">
              <w:rPr>
                <w:rFonts w:eastAsia="Times New Roman"/>
                <w:sz w:val="18"/>
                <w:szCs w:val="18"/>
              </w:rPr>
              <w:t>мес</w:t>
            </w:r>
            <w:proofErr w:type="spellEnd"/>
            <w:r w:rsidRPr="0075248E">
              <w:rPr>
                <w:rFonts w:eastAsia="Times New Roman"/>
                <w:sz w:val="18"/>
                <w:szCs w:val="18"/>
              </w:rPr>
              <w:t xml:space="preserve">:         </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комната</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140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87</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67</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48</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комнаты</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165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102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79</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64</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комнаты</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180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112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87</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70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61</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комнаты и более</w:t>
            </w: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192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2 человек</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119</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92</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 человека</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75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15"/>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79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5 человек и более</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65</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1275"/>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Примечания</w:t>
            </w:r>
          </w:p>
        </w:tc>
        <w:tc>
          <w:tcPr>
            <w:tcW w:w="10878" w:type="dxa"/>
            <w:gridSpan w:val="5"/>
            <w:tcBorders>
              <w:top w:val="single" w:sz="4" w:space="0" w:color="auto"/>
              <w:left w:val="nil"/>
              <w:bottom w:val="single" w:sz="4" w:space="0" w:color="auto"/>
              <w:right w:val="single" w:sz="8" w:space="0" w:color="000000"/>
            </w:tcBorders>
            <w:shd w:val="clear" w:color="auto" w:fill="auto"/>
            <w:hideMark/>
          </w:tcPr>
          <w:p w:rsidR="001E10F4" w:rsidRPr="0075248E" w:rsidRDefault="00A16A5C" w:rsidP="001E10F4">
            <w:pPr>
              <w:ind w:firstLine="0"/>
              <w:rPr>
                <w:rFonts w:eastAsia="Times New Roman"/>
                <w:sz w:val="18"/>
                <w:szCs w:val="18"/>
              </w:rPr>
            </w:pPr>
            <w:r w:rsidRPr="0075248E">
              <w:rPr>
                <w:rFonts w:eastAsia="Times New Roman"/>
                <w:sz w:val="18"/>
                <w:szCs w:val="18"/>
              </w:rPr>
              <w:t>1.</w:t>
            </w:r>
            <w:r w:rsidR="00434D27" w:rsidRPr="0075248E">
              <w:rPr>
                <w:rFonts w:eastAsia="Times New Roman"/>
                <w:sz w:val="18"/>
                <w:szCs w:val="18"/>
              </w:rPr>
              <w:t>Согласно ВСН 14278 тм-т1 указанные размеры земельных участков для понизительных подстанций, переключательных пунктов, ра</w:t>
            </w:r>
            <w:r w:rsidR="00434D27" w:rsidRPr="0075248E">
              <w:rPr>
                <w:rFonts w:eastAsia="Times New Roman"/>
                <w:sz w:val="18"/>
                <w:szCs w:val="18"/>
              </w:rPr>
              <w:t>с</w:t>
            </w:r>
            <w:r w:rsidR="00434D27" w:rsidRPr="0075248E">
              <w:rPr>
                <w:rFonts w:eastAsia="Times New Roman"/>
                <w:sz w:val="18"/>
                <w:szCs w:val="18"/>
              </w:rPr>
              <w:t>пределительных пунктов и трансформаторных подстанций являются максимальными для соответствующих объектов типовых констру</w:t>
            </w:r>
            <w:r w:rsidR="00434D27" w:rsidRPr="0075248E">
              <w:rPr>
                <w:rFonts w:eastAsia="Times New Roman"/>
                <w:sz w:val="18"/>
                <w:szCs w:val="18"/>
              </w:rPr>
              <w:t>к</w:t>
            </w:r>
            <w:r w:rsidR="00434D27" w:rsidRPr="0075248E">
              <w:rPr>
                <w:rFonts w:eastAsia="Times New Roman"/>
                <w:sz w:val="18"/>
                <w:szCs w:val="18"/>
              </w:rPr>
              <w:t>ций.</w:t>
            </w:r>
          </w:p>
          <w:p w:rsidR="00434D27" w:rsidRPr="0075248E" w:rsidRDefault="00434D27" w:rsidP="001E10F4">
            <w:pPr>
              <w:ind w:firstLine="0"/>
              <w:rPr>
                <w:rFonts w:eastAsia="Times New Roman"/>
                <w:sz w:val="18"/>
                <w:szCs w:val="18"/>
              </w:rPr>
            </w:pPr>
            <w:r w:rsidRPr="0075248E">
              <w:rPr>
                <w:rFonts w:eastAsia="Times New Roman"/>
                <w:sz w:val="18"/>
                <w:szCs w:val="18"/>
              </w:rPr>
              <w:t>2. Укрупненные показатели расхода электроэнергии и годовое число часов использования максимума электрической нагрузки устано</w:t>
            </w:r>
            <w:r w:rsidRPr="0075248E">
              <w:rPr>
                <w:rFonts w:eastAsia="Times New Roman"/>
                <w:sz w:val="18"/>
                <w:szCs w:val="18"/>
              </w:rPr>
              <w:t>в</w:t>
            </w:r>
            <w:r w:rsidRPr="0075248E">
              <w:rPr>
                <w:rFonts w:eastAsia="Times New Roman"/>
                <w:sz w:val="18"/>
                <w:szCs w:val="18"/>
              </w:rPr>
              <w:t xml:space="preserve">лены согласно РД 34.20.185-94 и </w:t>
            </w:r>
            <w:r w:rsidR="00C949F3" w:rsidRPr="0075248E">
              <w:rPr>
                <w:rFonts w:eastAsia="Times New Roman"/>
                <w:sz w:val="18"/>
                <w:szCs w:val="18"/>
              </w:rPr>
              <w:t>СП 42.13330.2016</w:t>
            </w:r>
            <w:r w:rsidRPr="0075248E">
              <w:rPr>
                <w:rFonts w:eastAsia="Times New Roman"/>
                <w:sz w:val="18"/>
                <w:szCs w:val="18"/>
              </w:rPr>
              <w:t xml:space="preserve">. </w:t>
            </w:r>
            <w:r w:rsidR="00425169" w:rsidRPr="0075248E">
              <w:rPr>
                <w:rFonts w:eastAsia="Times New Roman"/>
                <w:sz w:val="18"/>
                <w:szCs w:val="18"/>
              </w:rPr>
              <w:t xml:space="preserve"> </w:t>
            </w:r>
            <w:r w:rsidR="00A16A5C" w:rsidRPr="0075248E">
              <w:rPr>
                <w:sz w:val="18"/>
                <w:szCs w:val="18"/>
              </w:rPr>
              <w:t xml:space="preserve">Трассировка сетей выполняется согласно п.12.35 и п.12.36 </w:t>
            </w:r>
            <w:r w:rsidR="00C949F3" w:rsidRPr="0075248E">
              <w:rPr>
                <w:rFonts w:eastAsia="Times New Roman"/>
                <w:sz w:val="18"/>
                <w:szCs w:val="18"/>
              </w:rPr>
              <w:t>СП 42.13330.2016</w:t>
            </w:r>
            <w:r w:rsidR="00A16A5C" w:rsidRPr="0075248E">
              <w:rPr>
                <w:rFonts w:eastAsia="Times New Roman"/>
                <w:sz w:val="18"/>
                <w:szCs w:val="18"/>
              </w:rPr>
              <w:t>.</w:t>
            </w:r>
            <w:r w:rsidR="00425169" w:rsidRPr="0075248E">
              <w:rPr>
                <w:sz w:val="18"/>
                <w:szCs w:val="18"/>
              </w:rPr>
              <w:t xml:space="preserve"> </w:t>
            </w:r>
            <w:r w:rsidR="00A16A5C" w:rsidRPr="0075248E">
              <w:rPr>
                <w:sz w:val="18"/>
                <w:szCs w:val="18"/>
              </w:rPr>
              <w:t xml:space="preserve">Удельные расчетные нагрузки рекомендуется принимать </w:t>
            </w:r>
            <w:proofErr w:type="gramStart"/>
            <w:r w:rsidR="00A16A5C" w:rsidRPr="0075248E">
              <w:rPr>
                <w:sz w:val="18"/>
                <w:szCs w:val="18"/>
              </w:rPr>
              <w:t>согласно таблиц</w:t>
            </w:r>
            <w:proofErr w:type="gramEnd"/>
            <w:r w:rsidR="00A16A5C" w:rsidRPr="0075248E">
              <w:rPr>
                <w:sz w:val="18"/>
                <w:szCs w:val="18"/>
              </w:rPr>
              <w:t xml:space="preserve"> 2.1.1, 2.1.1</w:t>
            </w:r>
            <w:r w:rsidR="00A16A5C" w:rsidRPr="0075248E">
              <w:rPr>
                <w:sz w:val="18"/>
                <w:szCs w:val="18"/>
                <w:vertAlign w:val="superscript"/>
              </w:rPr>
              <w:t>1</w:t>
            </w:r>
            <w:r w:rsidR="00A16A5C" w:rsidRPr="0075248E">
              <w:rPr>
                <w:sz w:val="18"/>
                <w:szCs w:val="18"/>
              </w:rPr>
              <w:t xml:space="preserve">, 2.1.5 и 2.2.1 РД 34.20.185-94.   </w:t>
            </w:r>
          </w:p>
        </w:tc>
      </w:tr>
      <w:tr w:rsidR="0075248E" w:rsidRPr="0075248E" w:rsidTr="00E07B32">
        <w:trPr>
          <w:trHeight w:val="499"/>
          <w:tblHeader/>
        </w:trPr>
        <w:tc>
          <w:tcPr>
            <w:tcW w:w="1214" w:type="dxa"/>
            <w:vMerge w:val="restart"/>
            <w:tcBorders>
              <w:top w:val="single" w:sz="4" w:space="0" w:color="auto"/>
              <w:left w:val="single" w:sz="8" w:space="0" w:color="auto"/>
              <w:bottom w:val="single" w:sz="4" w:space="0" w:color="auto"/>
              <w:right w:val="single" w:sz="4" w:space="0" w:color="auto"/>
            </w:tcBorders>
            <w:shd w:val="clear" w:color="auto" w:fill="auto"/>
            <w:textDirection w:val="btLr"/>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 xml:space="preserve">Газоснабжение </w:t>
            </w:r>
          </w:p>
        </w:tc>
        <w:tc>
          <w:tcPr>
            <w:tcW w:w="293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r w:rsidRPr="0075248E">
              <w:rPr>
                <w:rFonts w:eastAsia="Times New Roman"/>
                <w:sz w:val="18"/>
                <w:szCs w:val="18"/>
              </w:rPr>
              <w:t>Пункты редуцирования газа. Газ</w:t>
            </w:r>
            <w:r w:rsidRPr="0075248E">
              <w:rPr>
                <w:rFonts w:eastAsia="Times New Roman"/>
                <w:sz w:val="18"/>
                <w:szCs w:val="18"/>
              </w:rPr>
              <w:t>о</w:t>
            </w:r>
            <w:r w:rsidRPr="0075248E">
              <w:rPr>
                <w:rFonts w:eastAsia="Times New Roman"/>
                <w:sz w:val="18"/>
                <w:szCs w:val="18"/>
              </w:rPr>
              <w:t>наполнительные станции. Резерв</w:t>
            </w:r>
            <w:r w:rsidRPr="0075248E">
              <w:rPr>
                <w:rFonts w:eastAsia="Times New Roman"/>
                <w:sz w:val="18"/>
                <w:szCs w:val="18"/>
              </w:rPr>
              <w:t>у</w:t>
            </w:r>
            <w:r w:rsidRPr="0075248E">
              <w:rPr>
                <w:rFonts w:eastAsia="Times New Roman"/>
                <w:sz w:val="18"/>
                <w:szCs w:val="18"/>
              </w:rPr>
              <w:t>арные установки сжиженных угл</w:t>
            </w:r>
            <w:r w:rsidRPr="0075248E">
              <w:rPr>
                <w:rFonts w:eastAsia="Times New Roman"/>
                <w:sz w:val="18"/>
                <w:szCs w:val="18"/>
              </w:rPr>
              <w:t>е</w:t>
            </w:r>
            <w:r w:rsidRPr="0075248E">
              <w:rPr>
                <w:rFonts w:eastAsia="Times New Roman"/>
                <w:sz w:val="18"/>
                <w:szCs w:val="18"/>
              </w:rPr>
              <w:t>водородных газов. Магистральные газораспределительные сети в границах муниципального образ</w:t>
            </w:r>
            <w:r w:rsidRPr="0075248E">
              <w:rPr>
                <w:rFonts w:eastAsia="Times New Roman"/>
                <w:sz w:val="18"/>
                <w:szCs w:val="18"/>
              </w:rPr>
              <w:t>о</w:t>
            </w:r>
            <w:r w:rsidRPr="0075248E">
              <w:rPr>
                <w:rFonts w:eastAsia="Times New Roman"/>
                <w:sz w:val="18"/>
                <w:szCs w:val="18"/>
              </w:rPr>
              <w:t>вания.</w:t>
            </w:r>
          </w:p>
        </w:tc>
        <w:tc>
          <w:tcPr>
            <w:tcW w:w="22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Удельные расходы пр</w:t>
            </w:r>
            <w:r w:rsidRPr="0075248E">
              <w:rPr>
                <w:rFonts w:eastAsia="Times New Roman"/>
                <w:sz w:val="18"/>
                <w:szCs w:val="18"/>
              </w:rPr>
              <w:t>и</w:t>
            </w:r>
            <w:r w:rsidRPr="0075248E">
              <w:rPr>
                <w:rFonts w:eastAsia="Times New Roman"/>
                <w:sz w:val="18"/>
                <w:szCs w:val="18"/>
              </w:rPr>
              <w:t>родного газа для разли</w:t>
            </w:r>
            <w:r w:rsidRPr="0075248E">
              <w:rPr>
                <w:rFonts w:eastAsia="Times New Roman"/>
                <w:sz w:val="18"/>
                <w:szCs w:val="18"/>
              </w:rPr>
              <w:t>ч</w:t>
            </w:r>
            <w:r w:rsidRPr="0075248E">
              <w:rPr>
                <w:rFonts w:eastAsia="Times New Roman"/>
                <w:sz w:val="18"/>
                <w:szCs w:val="18"/>
              </w:rPr>
              <w:t xml:space="preserve">ных коммунальных нужд, [1] </w:t>
            </w:r>
            <w:proofErr w:type="spellStart"/>
            <w:r w:rsidRPr="0075248E">
              <w:rPr>
                <w:rFonts w:eastAsia="Times New Roman"/>
                <w:sz w:val="18"/>
                <w:szCs w:val="18"/>
              </w:rPr>
              <w:t>куб</w:t>
            </w:r>
            <w:proofErr w:type="gramStart"/>
            <w:r w:rsidRPr="0075248E">
              <w:rPr>
                <w:rFonts w:eastAsia="Times New Roman"/>
                <w:sz w:val="18"/>
                <w:szCs w:val="18"/>
              </w:rPr>
              <w:t>.м</w:t>
            </w:r>
            <w:proofErr w:type="spellEnd"/>
            <w:proofErr w:type="gramEnd"/>
            <w:r w:rsidRPr="0075248E">
              <w:rPr>
                <w:rFonts w:eastAsia="Times New Roman"/>
                <w:sz w:val="18"/>
                <w:szCs w:val="18"/>
              </w:rPr>
              <w:t xml:space="preserve"> на человека в год:</w:t>
            </w: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наличии централизованного горячего водоснабжения</w:t>
            </w:r>
          </w:p>
        </w:tc>
        <w:tc>
          <w:tcPr>
            <w:tcW w:w="1701" w:type="dxa"/>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120</w:t>
            </w:r>
          </w:p>
        </w:tc>
        <w:tc>
          <w:tcPr>
            <w:tcW w:w="1843" w:type="dxa"/>
            <w:tcBorders>
              <w:top w:val="single" w:sz="4" w:space="0" w:color="auto"/>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горячем водоснабжении от газовых водонагревателей</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300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отсутствии всяких видов горячего водоснабжения</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180</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0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7334" w:type="dxa"/>
            <w:gridSpan w:val="3"/>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Размер земельного участка для размещения пунктов редуцирования газа, кв. м</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4</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28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2271" w:type="dxa"/>
            <w:vMerge w:val="restart"/>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ка для размещения газ</w:t>
            </w:r>
            <w:r w:rsidRPr="0075248E">
              <w:rPr>
                <w:rFonts w:eastAsia="Times New Roman"/>
                <w:sz w:val="18"/>
                <w:szCs w:val="18"/>
              </w:rPr>
              <w:t>о</w:t>
            </w:r>
            <w:r w:rsidRPr="0075248E">
              <w:rPr>
                <w:rFonts w:eastAsia="Times New Roman"/>
                <w:sz w:val="18"/>
                <w:szCs w:val="18"/>
              </w:rPr>
              <w:t>наполнительной станции, [2] га</w:t>
            </w:r>
            <w:proofErr w:type="gramStart"/>
            <w:r w:rsidRPr="0075248E">
              <w:rPr>
                <w:rFonts w:eastAsia="Times New Roman"/>
                <w:sz w:val="18"/>
                <w:szCs w:val="18"/>
              </w:rPr>
              <w:t>.:</w:t>
            </w:r>
            <w:proofErr w:type="gramEnd"/>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производительности ГНС 10 тыс. тонн/год</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278"/>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производительности ГНС 20 тыс. тонн/год</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7</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26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2271" w:type="dxa"/>
            <w:vMerge/>
            <w:tcBorders>
              <w:top w:val="nil"/>
              <w:left w:val="single" w:sz="4"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5063" w:type="dxa"/>
            <w:gridSpan w:val="2"/>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При производительности ГНС 40 тыс. тонн/год</w:t>
            </w:r>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8</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E07B32">
        <w:trPr>
          <w:trHeight w:val="397"/>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vMerge/>
            <w:tcBorders>
              <w:top w:val="single" w:sz="4" w:space="0" w:color="auto"/>
              <w:left w:val="single" w:sz="4" w:space="0" w:color="auto"/>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p>
        </w:tc>
        <w:tc>
          <w:tcPr>
            <w:tcW w:w="7334" w:type="dxa"/>
            <w:gridSpan w:val="3"/>
            <w:tcBorders>
              <w:top w:val="single" w:sz="4" w:space="0" w:color="auto"/>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Размер земельных участков газонаполнительных пунктов и промежуточных складов балл</w:t>
            </w:r>
            <w:r w:rsidRPr="0075248E">
              <w:rPr>
                <w:rFonts w:eastAsia="Times New Roman"/>
                <w:sz w:val="18"/>
                <w:szCs w:val="18"/>
              </w:rPr>
              <w:t>о</w:t>
            </w:r>
            <w:r w:rsidRPr="0075248E">
              <w:rPr>
                <w:rFonts w:eastAsia="Times New Roman"/>
                <w:sz w:val="18"/>
                <w:szCs w:val="18"/>
              </w:rPr>
              <w:t xml:space="preserve">нов не более, </w:t>
            </w:r>
            <w:proofErr w:type="gramStart"/>
            <w:r w:rsidRPr="0075248E">
              <w:rPr>
                <w:rFonts w:eastAsia="Times New Roman"/>
                <w:sz w:val="18"/>
                <w:szCs w:val="18"/>
              </w:rPr>
              <w:t>га</w:t>
            </w:r>
            <w:proofErr w:type="gramEnd"/>
          </w:p>
        </w:tc>
        <w:tc>
          <w:tcPr>
            <w:tcW w:w="1701" w:type="dxa"/>
            <w:tcBorders>
              <w:top w:val="nil"/>
              <w:left w:val="nil"/>
              <w:bottom w:val="single" w:sz="4" w:space="0" w:color="auto"/>
              <w:right w:val="single" w:sz="4"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0,6</w:t>
            </w:r>
          </w:p>
        </w:tc>
        <w:tc>
          <w:tcPr>
            <w:tcW w:w="1843" w:type="dxa"/>
            <w:tcBorders>
              <w:top w:val="nil"/>
              <w:left w:val="nil"/>
              <w:bottom w:val="single" w:sz="4" w:space="0" w:color="auto"/>
              <w:right w:val="single" w:sz="8" w:space="0" w:color="auto"/>
            </w:tcBorders>
            <w:shd w:val="clear" w:color="auto" w:fill="auto"/>
            <w:hideMark/>
          </w:tcPr>
          <w:p w:rsidR="00434D27" w:rsidRPr="0075248E" w:rsidRDefault="00434D27"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404"/>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434D27" w:rsidRPr="0075248E" w:rsidRDefault="00434D27" w:rsidP="00633C6F">
            <w:pPr>
              <w:ind w:firstLine="0"/>
              <w:jc w:val="left"/>
              <w:rPr>
                <w:rFonts w:eastAsia="Times New Roman"/>
                <w:sz w:val="18"/>
                <w:szCs w:val="18"/>
              </w:rPr>
            </w:pPr>
          </w:p>
        </w:tc>
        <w:tc>
          <w:tcPr>
            <w:tcW w:w="2933" w:type="dxa"/>
            <w:tcBorders>
              <w:top w:val="single" w:sz="4" w:space="0" w:color="auto"/>
              <w:left w:val="nil"/>
              <w:bottom w:val="single" w:sz="4" w:space="0" w:color="auto"/>
              <w:right w:val="single" w:sz="4" w:space="0" w:color="auto"/>
            </w:tcBorders>
            <w:shd w:val="clear" w:color="auto" w:fill="auto"/>
            <w:hideMark/>
          </w:tcPr>
          <w:p w:rsidR="00434D27" w:rsidRPr="0075248E" w:rsidRDefault="00434D27" w:rsidP="00025F91">
            <w:pPr>
              <w:ind w:firstLine="0"/>
              <w:jc w:val="left"/>
              <w:rPr>
                <w:rFonts w:eastAsia="Times New Roman"/>
                <w:sz w:val="18"/>
                <w:szCs w:val="18"/>
              </w:rPr>
            </w:pPr>
            <w:r w:rsidRPr="0075248E">
              <w:rPr>
                <w:rFonts w:eastAsia="Times New Roman"/>
                <w:sz w:val="18"/>
                <w:szCs w:val="18"/>
              </w:rPr>
              <w:t>Примечания</w:t>
            </w:r>
          </w:p>
        </w:tc>
        <w:tc>
          <w:tcPr>
            <w:tcW w:w="10878" w:type="dxa"/>
            <w:gridSpan w:val="5"/>
            <w:tcBorders>
              <w:top w:val="single" w:sz="4" w:space="0" w:color="auto"/>
              <w:left w:val="nil"/>
              <w:bottom w:val="single" w:sz="4" w:space="0" w:color="auto"/>
              <w:right w:val="single" w:sz="8" w:space="0" w:color="000000"/>
            </w:tcBorders>
            <w:shd w:val="clear" w:color="auto" w:fill="auto"/>
            <w:hideMark/>
          </w:tcPr>
          <w:p w:rsidR="00434D27" w:rsidRPr="0075248E" w:rsidRDefault="00434D27" w:rsidP="00025F91">
            <w:pPr>
              <w:ind w:firstLine="0"/>
              <w:jc w:val="left"/>
              <w:rPr>
                <w:rFonts w:eastAsia="Times New Roman"/>
                <w:sz w:val="18"/>
                <w:szCs w:val="18"/>
              </w:rPr>
            </w:pPr>
            <w:r w:rsidRPr="0075248E">
              <w:rPr>
                <w:rFonts w:eastAsia="Times New Roman"/>
                <w:sz w:val="18"/>
                <w:szCs w:val="18"/>
              </w:rPr>
              <w:t>1. Значение расчетного показателя принято в соответствии с СП 42-101-2003</w:t>
            </w:r>
            <w:r w:rsidR="00025F91" w:rsidRPr="0075248E">
              <w:rPr>
                <w:rFonts w:eastAsia="Times New Roman"/>
                <w:sz w:val="18"/>
                <w:szCs w:val="18"/>
              </w:rPr>
              <w:t>.</w:t>
            </w:r>
            <w:r w:rsidRPr="0075248E">
              <w:rPr>
                <w:rFonts w:eastAsia="Times New Roman"/>
                <w:sz w:val="18"/>
                <w:szCs w:val="18"/>
              </w:rPr>
              <w:br/>
              <w:t xml:space="preserve">2. Согласно </w:t>
            </w:r>
            <w:r w:rsidR="00C949F3" w:rsidRPr="0075248E">
              <w:rPr>
                <w:rFonts w:eastAsia="Times New Roman"/>
                <w:sz w:val="18"/>
                <w:szCs w:val="18"/>
              </w:rPr>
              <w:t xml:space="preserve">СП 42.13330.2016 </w:t>
            </w:r>
            <w:r w:rsidRPr="0075248E">
              <w:rPr>
                <w:rFonts w:eastAsia="Times New Roman"/>
                <w:sz w:val="18"/>
                <w:szCs w:val="18"/>
              </w:rPr>
              <w:t>указанные размеры земельных участков для ГНС являются максимальными.</w:t>
            </w:r>
          </w:p>
        </w:tc>
      </w:tr>
    </w:tbl>
    <w:p w:rsidR="00025F91" w:rsidRPr="0075248E" w:rsidRDefault="00025F91">
      <w:r w:rsidRPr="0075248E">
        <w:br w:type="page"/>
      </w:r>
    </w:p>
    <w:tbl>
      <w:tblPr>
        <w:tblW w:w="15025" w:type="dxa"/>
        <w:tblInd w:w="534" w:type="dxa"/>
        <w:tblLook w:val="04A0" w:firstRow="1" w:lastRow="0" w:firstColumn="1" w:lastColumn="0" w:noHBand="0" w:noVBand="1"/>
      </w:tblPr>
      <w:tblGrid>
        <w:gridCol w:w="1200"/>
        <w:gridCol w:w="2916"/>
        <w:gridCol w:w="2270"/>
        <w:gridCol w:w="2263"/>
        <w:gridCol w:w="2078"/>
        <w:gridCol w:w="1907"/>
        <w:gridCol w:w="1257"/>
        <w:gridCol w:w="1134"/>
      </w:tblGrid>
      <w:tr w:rsidR="0075248E" w:rsidRPr="0075248E" w:rsidTr="00025F91">
        <w:trPr>
          <w:trHeight w:val="284"/>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lastRenderedPageBreak/>
              <w:t>Теплоснабжение</w:t>
            </w:r>
          </w:p>
        </w:tc>
        <w:tc>
          <w:tcPr>
            <w:tcW w:w="2916" w:type="dxa"/>
            <w:vMerge w:val="restart"/>
            <w:tcBorders>
              <w:top w:val="single" w:sz="4" w:space="0" w:color="auto"/>
              <w:left w:val="single" w:sz="4" w:space="0" w:color="auto"/>
              <w:right w:val="single" w:sz="4" w:space="0" w:color="auto"/>
            </w:tcBorders>
            <w:shd w:val="clear" w:color="auto" w:fill="auto"/>
            <w:hideMark/>
          </w:tcPr>
          <w:p w:rsidR="00A16A5C" w:rsidRPr="0075248E" w:rsidRDefault="00A16A5C" w:rsidP="00025F91">
            <w:pPr>
              <w:ind w:firstLine="0"/>
              <w:jc w:val="left"/>
              <w:rPr>
                <w:rFonts w:eastAsia="Times New Roman"/>
                <w:sz w:val="18"/>
                <w:szCs w:val="18"/>
              </w:rPr>
            </w:pPr>
            <w:r w:rsidRPr="0075248E">
              <w:rPr>
                <w:rFonts w:eastAsia="Times New Roman"/>
                <w:sz w:val="18"/>
                <w:szCs w:val="18"/>
              </w:rPr>
              <w:t>Котельные. Центральные тепл</w:t>
            </w:r>
            <w:r w:rsidRPr="0075248E">
              <w:rPr>
                <w:rFonts w:eastAsia="Times New Roman"/>
                <w:sz w:val="18"/>
                <w:szCs w:val="18"/>
              </w:rPr>
              <w:t>о</w:t>
            </w:r>
            <w:r w:rsidRPr="0075248E">
              <w:rPr>
                <w:rFonts w:eastAsia="Times New Roman"/>
                <w:sz w:val="18"/>
                <w:szCs w:val="18"/>
              </w:rPr>
              <w:t>вые пункты. Тепловые перекач</w:t>
            </w:r>
            <w:r w:rsidRPr="0075248E">
              <w:rPr>
                <w:rFonts w:eastAsia="Times New Roman"/>
                <w:sz w:val="18"/>
                <w:szCs w:val="18"/>
              </w:rPr>
              <w:t>и</w:t>
            </w:r>
            <w:r w:rsidRPr="0075248E">
              <w:rPr>
                <w:rFonts w:eastAsia="Times New Roman"/>
                <w:sz w:val="18"/>
                <w:szCs w:val="18"/>
              </w:rPr>
              <w:t>вающие насосные станции. Маг</w:t>
            </w:r>
            <w:r w:rsidRPr="0075248E">
              <w:rPr>
                <w:rFonts w:eastAsia="Times New Roman"/>
                <w:sz w:val="18"/>
                <w:szCs w:val="18"/>
              </w:rPr>
              <w:t>и</w:t>
            </w:r>
            <w:r w:rsidRPr="0075248E">
              <w:rPr>
                <w:rFonts w:eastAsia="Times New Roman"/>
                <w:sz w:val="18"/>
                <w:szCs w:val="18"/>
              </w:rPr>
              <w:t>стральные теплопроводы.</w:t>
            </w:r>
          </w:p>
        </w:tc>
        <w:tc>
          <w:tcPr>
            <w:tcW w:w="2270" w:type="dxa"/>
            <w:vMerge w:val="restart"/>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Размеры земельных участков для отдельно стоящих отопительных котельных [1], работа</w:t>
            </w:r>
            <w:r w:rsidRPr="0075248E">
              <w:rPr>
                <w:rFonts w:eastAsia="Times New Roman"/>
                <w:sz w:val="18"/>
                <w:szCs w:val="18"/>
              </w:rPr>
              <w:t>ю</w:t>
            </w:r>
            <w:r w:rsidRPr="0075248E">
              <w:rPr>
                <w:rFonts w:eastAsia="Times New Roman"/>
                <w:sz w:val="18"/>
                <w:szCs w:val="18"/>
              </w:rPr>
              <w:t xml:space="preserve">щих на твёрдом топливе, </w:t>
            </w:r>
            <w:proofErr w:type="gramStart"/>
            <w:r w:rsidRPr="0075248E">
              <w:rPr>
                <w:rFonts w:eastAsia="Times New Roman"/>
                <w:sz w:val="18"/>
                <w:szCs w:val="18"/>
              </w:rPr>
              <w:t>га</w:t>
            </w:r>
            <w:proofErr w:type="gramEnd"/>
            <w:r w:rsidRPr="0075248E">
              <w:rPr>
                <w:rFonts w:eastAsia="Times New Roman"/>
                <w:sz w:val="18"/>
                <w:szCs w:val="18"/>
              </w:rPr>
              <w:t xml:space="preserve"> при </w:t>
            </w:r>
            <w:proofErr w:type="spellStart"/>
            <w:r w:rsidRPr="0075248E">
              <w:rPr>
                <w:rFonts w:eastAsia="Times New Roman"/>
                <w:sz w:val="18"/>
                <w:szCs w:val="18"/>
              </w:rPr>
              <w:t>теплопроизвод</w:t>
            </w:r>
            <w:r w:rsidRPr="0075248E">
              <w:rPr>
                <w:rFonts w:eastAsia="Times New Roman"/>
                <w:sz w:val="18"/>
                <w:szCs w:val="18"/>
              </w:rPr>
              <w:t>и</w:t>
            </w:r>
            <w:r w:rsidRPr="0075248E">
              <w:rPr>
                <w:rFonts w:eastAsia="Times New Roman"/>
                <w:sz w:val="18"/>
                <w:szCs w:val="18"/>
              </w:rPr>
              <w:t>тельности</w:t>
            </w:r>
            <w:proofErr w:type="spellEnd"/>
            <w:r w:rsidRPr="0075248E">
              <w:rPr>
                <w:rFonts w:eastAsia="Times New Roman"/>
                <w:sz w:val="18"/>
                <w:szCs w:val="18"/>
              </w:rPr>
              <w:t xml:space="preserve"> объекта Гкал/ч (МВт):</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до 5</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0,7</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от 5 до 10 (от 6 до 12)</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1</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103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св. 10 до 50 (св. 12 до 58)</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2</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val="restart"/>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Размеры земельных участков для отдельно стоящих отопительных котельных [1], работа</w:t>
            </w:r>
            <w:r w:rsidRPr="0075248E">
              <w:rPr>
                <w:rFonts w:eastAsia="Times New Roman"/>
                <w:sz w:val="18"/>
                <w:szCs w:val="18"/>
              </w:rPr>
              <w:t>ю</w:t>
            </w:r>
            <w:r w:rsidRPr="0075248E">
              <w:rPr>
                <w:rFonts w:eastAsia="Times New Roman"/>
                <w:sz w:val="18"/>
                <w:szCs w:val="18"/>
              </w:rPr>
              <w:t xml:space="preserve">щих на </w:t>
            </w:r>
            <w:proofErr w:type="spellStart"/>
            <w:r w:rsidRPr="0075248E">
              <w:rPr>
                <w:rFonts w:eastAsia="Times New Roman"/>
                <w:sz w:val="18"/>
                <w:szCs w:val="18"/>
              </w:rPr>
              <w:t>газомазутном</w:t>
            </w:r>
            <w:proofErr w:type="spellEnd"/>
            <w:r w:rsidRPr="0075248E">
              <w:rPr>
                <w:rFonts w:eastAsia="Times New Roman"/>
                <w:sz w:val="18"/>
                <w:szCs w:val="18"/>
              </w:rPr>
              <w:t xml:space="preserve"> то</w:t>
            </w:r>
            <w:r w:rsidRPr="0075248E">
              <w:rPr>
                <w:rFonts w:eastAsia="Times New Roman"/>
                <w:sz w:val="18"/>
                <w:szCs w:val="18"/>
              </w:rPr>
              <w:t>п</w:t>
            </w:r>
            <w:r w:rsidRPr="0075248E">
              <w:rPr>
                <w:rFonts w:eastAsia="Times New Roman"/>
                <w:sz w:val="18"/>
                <w:szCs w:val="18"/>
              </w:rPr>
              <w:t xml:space="preserve">ливе, га при </w:t>
            </w:r>
            <w:proofErr w:type="gramStart"/>
            <w:r w:rsidRPr="0075248E">
              <w:rPr>
                <w:rFonts w:eastAsia="Times New Roman"/>
                <w:sz w:val="18"/>
                <w:szCs w:val="18"/>
              </w:rPr>
              <w:t>тепло-производительности</w:t>
            </w:r>
            <w:proofErr w:type="gramEnd"/>
            <w:r w:rsidRPr="0075248E">
              <w:rPr>
                <w:rFonts w:eastAsia="Times New Roman"/>
                <w:sz w:val="18"/>
                <w:szCs w:val="18"/>
              </w:rPr>
              <w:t xml:space="preserve"> об</w:t>
            </w:r>
            <w:r w:rsidRPr="0075248E">
              <w:rPr>
                <w:rFonts w:eastAsia="Times New Roman"/>
                <w:sz w:val="18"/>
                <w:szCs w:val="18"/>
              </w:rPr>
              <w:t>ъ</w:t>
            </w:r>
            <w:r w:rsidRPr="0075248E">
              <w:rPr>
                <w:rFonts w:eastAsia="Times New Roman"/>
                <w:sz w:val="18"/>
                <w:szCs w:val="18"/>
              </w:rPr>
              <w:t xml:space="preserve">екта Гкал/ч (МВт): </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до 5</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0,7</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от 5 до 10 (от 6 до 12)</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1</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10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св. 10 до 50 (св. 12 до 58)</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1,5</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val="restart"/>
            <w:tcBorders>
              <w:top w:val="nil"/>
              <w:left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Удельные расходы тепл</w:t>
            </w:r>
            <w:r w:rsidRPr="0075248E">
              <w:rPr>
                <w:rFonts w:eastAsia="Times New Roman"/>
                <w:sz w:val="18"/>
                <w:szCs w:val="18"/>
              </w:rPr>
              <w:t>о</w:t>
            </w:r>
            <w:r w:rsidRPr="0075248E">
              <w:rPr>
                <w:rFonts w:eastAsia="Times New Roman"/>
                <w:sz w:val="18"/>
                <w:szCs w:val="18"/>
              </w:rPr>
              <w:t xml:space="preserve">вой энергии на отопление жилых зданий [2], ккал/ч на 1 кв. м общей площади здания </w:t>
            </w:r>
          </w:p>
        </w:tc>
        <w:tc>
          <w:tcPr>
            <w:tcW w:w="2263" w:type="dxa"/>
            <w:vMerge w:val="restart"/>
            <w:tcBorders>
              <w:top w:val="nil"/>
              <w:left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этажность</w:t>
            </w: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1</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48,42</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2</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44,06</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3</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39,59</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4,5</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38,21</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6,7</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35,76</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F928C4" w:rsidRPr="0075248E" w:rsidRDefault="00F928C4" w:rsidP="00633C6F">
            <w:pPr>
              <w:ind w:firstLine="0"/>
              <w:jc w:val="center"/>
              <w:rPr>
                <w:rFonts w:eastAsia="Times New Roman"/>
                <w:sz w:val="18"/>
                <w:szCs w:val="18"/>
              </w:rPr>
            </w:pPr>
            <w:r w:rsidRPr="0075248E">
              <w:rPr>
                <w:rFonts w:eastAsia="Times New Roman"/>
                <w:sz w:val="18"/>
                <w:szCs w:val="18"/>
              </w:rPr>
              <w:t>8,9</w:t>
            </w:r>
          </w:p>
        </w:tc>
        <w:tc>
          <w:tcPr>
            <w:tcW w:w="1907" w:type="dxa"/>
            <w:tcBorders>
              <w:top w:val="nil"/>
              <w:left w:val="nil"/>
              <w:bottom w:val="single" w:sz="4" w:space="0" w:color="auto"/>
              <w:right w:val="single" w:sz="4" w:space="0" w:color="auto"/>
            </w:tcBorders>
            <w:shd w:val="clear" w:color="auto" w:fill="auto"/>
            <w:hideMark/>
          </w:tcPr>
          <w:p w:rsidR="00F928C4" w:rsidRPr="0075248E" w:rsidRDefault="00F928C4" w:rsidP="00633C6F">
            <w:pPr>
              <w:ind w:firstLine="0"/>
              <w:jc w:val="center"/>
              <w:rPr>
                <w:rFonts w:eastAsia="Times New Roman"/>
                <w:sz w:val="18"/>
                <w:szCs w:val="18"/>
              </w:rPr>
            </w:pPr>
            <w:r w:rsidRPr="0075248E">
              <w:rPr>
                <w:rFonts w:eastAsia="Times New Roman"/>
                <w:sz w:val="18"/>
                <w:szCs w:val="18"/>
              </w:rPr>
              <w:t>33,95</w:t>
            </w:r>
          </w:p>
        </w:tc>
        <w:tc>
          <w:tcPr>
            <w:tcW w:w="2391" w:type="dxa"/>
            <w:gridSpan w:val="2"/>
            <w:tcBorders>
              <w:top w:val="nil"/>
              <w:left w:val="nil"/>
              <w:bottom w:val="single" w:sz="4" w:space="0" w:color="auto"/>
              <w:right w:val="single" w:sz="8" w:space="0" w:color="auto"/>
            </w:tcBorders>
            <w:shd w:val="clear" w:color="auto" w:fill="auto"/>
            <w:hideMark/>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10,11</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32,03</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12 и выше</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30,86</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76"/>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val="restart"/>
            <w:tcBorders>
              <w:top w:val="nil"/>
              <w:left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Удельные расходы тепл</w:t>
            </w:r>
            <w:r w:rsidRPr="0075248E">
              <w:rPr>
                <w:rFonts w:eastAsia="Times New Roman"/>
                <w:sz w:val="18"/>
                <w:szCs w:val="18"/>
              </w:rPr>
              <w:t>о</w:t>
            </w:r>
            <w:r w:rsidRPr="0075248E">
              <w:rPr>
                <w:rFonts w:eastAsia="Times New Roman"/>
                <w:sz w:val="18"/>
                <w:szCs w:val="18"/>
              </w:rPr>
              <w:t>вой энергии на отопление общественных зданий [2], ккал/ч на 1 кв. м общей площади здания</w:t>
            </w:r>
          </w:p>
        </w:tc>
        <w:tc>
          <w:tcPr>
            <w:tcW w:w="2263" w:type="dxa"/>
            <w:vMerge w:val="restart"/>
            <w:tcBorders>
              <w:top w:val="nil"/>
              <w:left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этажность</w:t>
            </w: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1</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57,17</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6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2</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51,65</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7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3</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48,95</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7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hideMark/>
          </w:tcPr>
          <w:p w:rsidR="00A16A5C" w:rsidRPr="0075248E" w:rsidRDefault="00A16A5C"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4,5</w:t>
            </w:r>
          </w:p>
        </w:tc>
        <w:tc>
          <w:tcPr>
            <w:tcW w:w="1907" w:type="dxa"/>
            <w:tcBorders>
              <w:top w:val="nil"/>
              <w:left w:val="nil"/>
              <w:bottom w:val="single" w:sz="4" w:space="0" w:color="auto"/>
              <w:right w:val="single" w:sz="4"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43,55</w:t>
            </w:r>
          </w:p>
        </w:tc>
        <w:tc>
          <w:tcPr>
            <w:tcW w:w="2391" w:type="dxa"/>
            <w:gridSpan w:val="2"/>
            <w:tcBorders>
              <w:top w:val="nil"/>
              <w:left w:val="nil"/>
              <w:bottom w:val="single" w:sz="4" w:space="0" w:color="auto"/>
              <w:right w:val="single" w:sz="8" w:space="0" w:color="auto"/>
            </w:tcBorders>
            <w:shd w:val="clear" w:color="auto" w:fill="auto"/>
            <w:hideMark/>
          </w:tcPr>
          <w:p w:rsidR="00A16A5C" w:rsidRPr="0075248E" w:rsidRDefault="00A16A5C"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67"/>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6,7</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42,14</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126"/>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8,9</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40,15</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268"/>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10,11</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38,03</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300"/>
          <w:tblHeader/>
        </w:trPr>
        <w:tc>
          <w:tcPr>
            <w:tcW w:w="1200" w:type="dxa"/>
            <w:vMerge/>
            <w:tcBorders>
              <w:top w:val="nil"/>
              <w:left w:val="single" w:sz="8"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916" w:type="dxa"/>
            <w:vMerge/>
            <w:tcBorders>
              <w:left w:val="single" w:sz="4"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70" w:type="dxa"/>
            <w:vMerge/>
            <w:tcBorders>
              <w:left w:val="single" w:sz="4"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263" w:type="dxa"/>
            <w:vMerge/>
            <w:tcBorders>
              <w:left w:val="single" w:sz="4" w:space="0" w:color="auto"/>
              <w:bottom w:val="single" w:sz="4" w:space="0" w:color="auto"/>
              <w:right w:val="single" w:sz="4" w:space="0" w:color="auto"/>
            </w:tcBorders>
            <w:shd w:val="clear" w:color="auto" w:fill="auto"/>
          </w:tcPr>
          <w:p w:rsidR="00F928C4" w:rsidRPr="0075248E" w:rsidRDefault="00F928C4"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12 и выше</w:t>
            </w:r>
          </w:p>
        </w:tc>
        <w:tc>
          <w:tcPr>
            <w:tcW w:w="1907" w:type="dxa"/>
            <w:tcBorders>
              <w:top w:val="nil"/>
              <w:left w:val="nil"/>
              <w:bottom w:val="single" w:sz="4" w:space="0" w:color="auto"/>
              <w:right w:val="single" w:sz="4"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36,51</w:t>
            </w:r>
          </w:p>
        </w:tc>
        <w:tc>
          <w:tcPr>
            <w:tcW w:w="2391" w:type="dxa"/>
            <w:gridSpan w:val="2"/>
            <w:tcBorders>
              <w:top w:val="nil"/>
              <w:left w:val="nil"/>
              <w:bottom w:val="single" w:sz="4" w:space="0" w:color="auto"/>
              <w:right w:val="single" w:sz="8" w:space="0" w:color="auto"/>
            </w:tcBorders>
            <w:shd w:val="clear" w:color="auto" w:fill="auto"/>
          </w:tcPr>
          <w:p w:rsidR="00F928C4" w:rsidRPr="0075248E" w:rsidRDefault="00F928C4"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82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F928C4" w:rsidRPr="0075248E" w:rsidRDefault="00F928C4" w:rsidP="00633C6F">
            <w:pPr>
              <w:ind w:firstLine="0"/>
              <w:jc w:val="left"/>
              <w:rPr>
                <w:rFonts w:eastAsia="Times New Roman"/>
                <w:sz w:val="18"/>
                <w:szCs w:val="18"/>
              </w:rPr>
            </w:pPr>
          </w:p>
        </w:tc>
        <w:tc>
          <w:tcPr>
            <w:tcW w:w="2916" w:type="dxa"/>
            <w:tcBorders>
              <w:top w:val="single" w:sz="4" w:space="0" w:color="auto"/>
              <w:left w:val="nil"/>
              <w:bottom w:val="single" w:sz="4" w:space="0" w:color="auto"/>
              <w:right w:val="single" w:sz="4" w:space="0" w:color="auto"/>
            </w:tcBorders>
            <w:shd w:val="clear" w:color="auto" w:fill="auto"/>
            <w:hideMark/>
          </w:tcPr>
          <w:p w:rsidR="00F928C4" w:rsidRPr="0075248E" w:rsidRDefault="00F928C4" w:rsidP="00025F91">
            <w:pPr>
              <w:ind w:firstLine="0"/>
              <w:jc w:val="left"/>
              <w:rPr>
                <w:rFonts w:eastAsia="Times New Roman"/>
                <w:sz w:val="18"/>
                <w:szCs w:val="18"/>
              </w:rPr>
            </w:pPr>
            <w:r w:rsidRPr="0075248E">
              <w:rPr>
                <w:rFonts w:eastAsia="Times New Roman"/>
                <w:sz w:val="18"/>
                <w:szCs w:val="18"/>
              </w:rPr>
              <w:t>Примечания</w:t>
            </w:r>
          </w:p>
        </w:tc>
        <w:tc>
          <w:tcPr>
            <w:tcW w:w="10909" w:type="dxa"/>
            <w:gridSpan w:val="6"/>
            <w:tcBorders>
              <w:top w:val="single" w:sz="4" w:space="0" w:color="auto"/>
              <w:left w:val="nil"/>
              <w:bottom w:val="single" w:sz="4" w:space="0" w:color="auto"/>
              <w:right w:val="single" w:sz="8" w:space="0" w:color="000000"/>
            </w:tcBorders>
            <w:shd w:val="clear" w:color="auto" w:fill="auto"/>
            <w:hideMark/>
          </w:tcPr>
          <w:p w:rsidR="00F928C4" w:rsidRPr="0075248E" w:rsidRDefault="00F928C4" w:rsidP="00025F91">
            <w:pPr>
              <w:tabs>
                <w:tab w:val="left" w:pos="185"/>
              </w:tabs>
              <w:ind w:firstLine="0"/>
              <w:rPr>
                <w:rFonts w:eastAsia="Times New Roman"/>
                <w:sz w:val="18"/>
                <w:szCs w:val="18"/>
              </w:rPr>
            </w:pPr>
            <w:r w:rsidRPr="0075248E">
              <w:rPr>
                <w:rFonts w:eastAsia="Times New Roman"/>
                <w:sz w:val="18"/>
                <w:szCs w:val="18"/>
              </w:rPr>
              <w:t>1.</w:t>
            </w:r>
            <w:r w:rsidRPr="0075248E">
              <w:rPr>
                <w:rFonts w:eastAsia="Times New Roman"/>
                <w:sz w:val="18"/>
                <w:szCs w:val="18"/>
              </w:rPr>
              <w:tab/>
              <w:t xml:space="preserve">Значение расчетного показателя принято в соответствии с </w:t>
            </w:r>
            <w:r w:rsidR="00C949F3" w:rsidRPr="0075248E">
              <w:rPr>
                <w:rFonts w:eastAsia="Times New Roman"/>
                <w:sz w:val="18"/>
                <w:szCs w:val="18"/>
              </w:rPr>
              <w:t>СП 42.13330.2016</w:t>
            </w:r>
            <w:r w:rsidRPr="0075248E">
              <w:rPr>
                <w:rFonts w:eastAsia="Times New Roman"/>
                <w:sz w:val="18"/>
                <w:szCs w:val="18"/>
              </w:rPr>
              <w:t>.</w:t>
            </w:r>
          </w:p>
          <w:p w:rsidR="00F928C4" w:rsidRPr="0075248E" w:rsidRDefault="00F928C4" w:rsidP="00025F91">
            <w:pPr>
              <w:tabs>
                <w:tab w:val="left" w:pos="185"/>
              </w:tabs>
              <w:ind w:firstLine="0"/>
              <w:rPr>
                <w:rFonts w:eastAsia="Times New Roman"/>
                <w:sz w:val="18"/>
                <w:szCs w:val="18"/>
              </w:rPr>
            </w:pPr>
            <w:r w:rsidRPr="0075248E">
              <w:rPr>
                <w:rFonts w:eastAsia="Times New Roman"/>
                <w:sz w:val="18"/>
                <w:szCs w:val="18"/>
              </w:rPr>
              <w:t>2.</w:t>
            </w:r>
            <w:r w:rsidRPr="0075248E">
              <w:rPr>
                <w:rFonts w:eastAsia="Times New Roman"/>
                <w:sz w:val="18"/>
                <w:szCs w:val="18"/>
              </w:rPr>
              <w:tab/>
              <w:t xml:space="preserve">Рассчитываются согласно разделу 5 СП 50.13330.2012 </w:t>
            </w:r>
            <w:r w:rsidR="00E07B32">
              <w:rPr>
                <w:rFonts w:eastAsia="Times New Roman"/>
                <w:sz w:val="18"/>
                <w:szCs w:val="18"/>
              </w:rPr>
              <w:t xml:space="preserve"> </w:t>
            </w:r>
            <w:r w:rsidRPr="0075248E">
              <w:rPr>
                <w:rFonts w:eastAsia="Times New Roman"/>
                <w:sz w:val="18"/>
                <w:szCs w:val="18"/>
              </w:rPr>
              <w:t>по нормируемой (базовой) удельной характеристике расхода тепловой энергии на отопление зданий, отнесенной к 1 кв. м общей площади и с учётом климатических данных по территории.</w:t>
            </w:r>
          </w:p>
          <w:p w:rsidR="00F928C4" w:rsidRPr="0075248E" w:rsidRDefault="00F928C4" w:rsidP="00025F91">
            <w:pPr>
              <w:tabs>
                <w:tab w:val="left" w:pos="185"/>
              </w:tabs>
              <w:ind w:firstLine="0"/>
              <w:rPr>
                <w:rFonts w:eastAsia="Times New Roman"/>
                <w:sz w:val="18"/>
                <w:szCs w:val="18"/>
              </w:rPr>
            </w:pPr>
            <w:r w:rsidRPr="0075248E">
              <w:rPr>
                <w:rFonts w:eastAsia="Times New Roman"/>
                <w:sz w:val="18"/>
                <w:szCs w:val="18"/>
              </w:rPr>
              <w:t>3.Размеры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w:t>
            </w:r>
            <w:r w:rsidRPr="0075248E">
              <w:rPr>
                <w:rFonts w:eastAsia="Times New Roman"/>
                <w:sz w:val="18"/>
                <w:szCs w:val="18"/>
              </w:rPr>
              <w:t>а</w:t>
            </w:r>
            <w:r w:rsidRPr="0075248E">
              <w:rPr>
                <w:rFonts w:eastAsia="Times New Roman"/>
                <w:sz w:val="18"/>
                <w:szCs w:val="18"/>
              </w:rPr>
              <w:t xml:space="preserve">метров. </w:t>
            </w:r>
          </w:p>
          <w:p w:rsidR="00F928C4" w:rsidRPr="0075248E" w:rsidRDefault="00F928C4" w:rsidP="00C949F3">
            <w:pPr>
              <w:tabs>
                <w:tab w:val="left" w:pos="185"/>
              </w:tabs>
              <w:ind w:firstLine="0"/>
              <w:rPr>
                <w:rFonts w:eastAsia="Times New Roman"/>
                <w:sz w:val="18"/>
                <w:szCs w:val="18"/>
              </w:rPr>
            </w:pPr>
            <w:r w:rsidRPr="0075248E">
              <w:rPr>
                <w:rFonts w:eastAsia="Times New Roman"/>
                <w:sz w:val="18"/>
                <w:szCs w:val="18"/>
              </w:rPr>
              <w:t>4.Трассировка сетей выполняется согласно пп.12.35, 12.36 СП 42.13330.201</w:t>
            </w:r>
            <w:r w:rsidR="00C949F3" w:rsidRPr="0075248E">
              <w:rPr>
                <w:rFonts w:eastAsia="Times New Roman"/>
                <w:sz w:val="18"/>
                <w:szCs w:val="18"/>
              </w:rPr>
              <w:t>6</w:t>
            </w:r>
            <w:r w:rsidRPr="0075248E">
              <w:rPr>
                <w:rFonts w:eastAsia="Times New Roman"/>
                <w:sz w:val="18"/>
                <w:szCs w:val="18"/>
              </w:rPr>
              <w:t>.</w:t>
            </w:r>
          </w:p>
        </w:tc>
      </w:tr>
      <w:tr w:rsidR="0075248E" w:rsidRPr="0075248E" w:rsidTr="009E6F9E">
        <w:trPr>
          <w:trHeight w:val="299"/>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Водоснабжение</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025F91">
            <w:pPr>
              <w:ind w:firstLine="0"/>
              <w:jc w:val="left"/>
              <w:rPr>
                <w:rFonts w:eastAsia="Times New Roman"/>
                <w:sz w:val="18"/>
                <w:szCs w:val="18"/>
              </w:rPr>
            </w:pPr>
            <w:r w:rsidRPr="0075248E">
              <w:rPr>
                <w:rFonts w:eastAsia="Times New Roman"/>
                <w:sz w:val="18"/>
                <w:szCs w:val="18"/>
              </w:rPr>
              <w:t>Водозаборы. Станции водоподг</w:t>
            </w:r>
            <w:r w:rsidRPr="0075248E">
              <w:rPr>
                <w:rFonts w:eastAsia="Times New Roman"/>
                <w:sz w:val="18"/>
                <w:szCs w:val="18"/>
              </w:rPr>
              <w:t>о</w:t>
            </w:r>
            <w:r w:rsidRPr="0075248E">
              <w:rPr>
                <w:rFonts w:eastAsia="Times New Roman"/>
                <w:sz w:val="18"/>
                <w:szCs w:val="18"/>
              </w:rPr>
              <w:t>товки (водопроводные очистные сооружения). Насосные станции. Резервуары для хранения воды. Водонапорные башни. Маг</w:t>
            </w:r>
            <w:r w:rsidRPr="0075248E">
              <w:rPr>
                <w:rFonts w:eastAsia="Times New Roman"/>
                <w:sz w:val="18"/>
                <w:szCs w:val="18"/>
              </w:rPr>
              <w:t>и</w:t>
            </w:r>
            <w:r w:rsidRPr="0075248E">
              <w:rPr>
                <w:rFonts w:eastAsia="Times New Roman"/>
                <w:sz w:val="18"/>
                <w:szCs w:val="18"/>
              </w:rPr>
              <w:t>стральные водопроводы.</w:t>
            </w: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участка для размещения станции водоподготовки (станции очистки воды) в зависимости от их производительности (тыс. куб. м/</w:t>
            </w:r>
            <w:proofErr w:type="spellStart"/>
            <w:r w:rsidRPr="0075248E">
              <w:rPr>
                <w:rFonts w:eastAsia="Times New Roman"/>
                <w:sz w:val="18"/>
                <w:szCs w:val="18"/>
              </w:rPr>
              <w:t>сут</w:t>
            </w:r>
            <w:proofErr w:type="spellEnd"/>
            <w:r w:rsidRPr="0075248E">
              <w:rPr>
                <w:rFonts w:eastAsia="Times New Roman"/>
                <w:sz w:val="18"/>
                <w:szCs w:val="18"/>
              </w:rPr>
              <w:t>), не более, [1] га:</w:t>
            </w: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До 0,1</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0,1</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pPr>
            <w:r w:rsidRPr="0075248E">
              <w:rPr>
                <w:rFonts w:eastAsia="Times New Roman"/>
                <w:strike/>
                <w:sz w:val="18"/>
                <w:szCs w:val="18"/>
              </w:rPr>
              <w:t>-</w:t>
            </w:r>
          </w:p>
        </w:tc>
      </w:tr>
      <w:tr w:rsidR="0075248E" w:rsidRPr="0075248E"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Свыше 0,1 до 0,2</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0,25</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pPr>
            <w:r w:rsidRPr="0075248E">
              <w:rPr>
                <w:rFonts w:eastAsia="Times New Roman"/>
                <w:strike/>
                <w:sz w:val="18"/>
                <w:szCs w:val="18"/>
              </w:rPr>
              <w:t>-</w:t>
            </w:r>
          </w:p>
        </w:tc>
      </w:tr>
      <w:tr w:rsidR="0075248E" w:rsidRPr="0075248E"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Свыше 0,2 до 0,4</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0,4</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pPr>
            <w:r w:rsidRPr="0075248E">
              <w:rPr>
                <w:rFonts w:eastAsia="Times New Roman"/>
                <w:strike/>
                <w:sz w:val="18"/>
                <w:szCs w:val="18"/>
              </w:rPr>
              <w:t>-</w:t>
            </w:r>
          </w:p>
        </w:tc>
      </w:tr>
      <w:tr w:rsidR="0075248E" w:rsidRPr="0075248E"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Свыше 0,4 до 0,8</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autoSpaceDE w:val="0"/>
              <w:autoSpaceDN w:val="0"/>
              <w:adjustRightInd w:val="0"/>
              <w:ind w:firstLine="0"/>
              <w:jc w:val="center"/>
              <w:rPr>
                <w:bCs/>
                <w:iCs/>
                <w:sz w:val="18"/>
                <w:szCs w:val="18"/>
              </w:rPr>
            </w:pPr>
            <w:r w:rsidRPr="0075248E">
              <w:rPr>
                <w:bCs/>
                <w:iCs/>
                <w:sz w:val="18"/>
                <w:szCs w:val="18"/>
              </w:rPr>
              <w:t>1,0</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pPr>
            <w:r w:rsidRPr="0075248E">
              <w:rPr>
                <w:rFonts w:eastAsia="Times New Roman"/>
                <w:strike/>
                <w:sz w:val="18"/>
                <w:szCs w:val="18"/>
              </w:rPr>
              <w:t>-</w:t>
            </w:r>
          </w:p>
        </w:tc>
      </w:tr>
      <w:tr w:rsidR="0075248E" w:rsidRPr="0075248E"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Свыше 0,8 до 12</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9E6F9E">
        <w:trPr>
          <w:trHeight w:val="27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Свыше 12 до 32</w:t>
            </w:r>
          </w:p>
        </w:tc>
        <w:tc>
          <w:tcPr>
            <w:tcW w:w="3164" w:type="dxa"/>
            <w:gridSpan w:val="2"/>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1134" w:type="dxa"/>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85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Показатель удельного водопотребления по ст</w:t>
            </w:r>
            <w:r w:rsidRPr="0075248E">
              <w:rPr>
                <w:rFonts w:eastAsia="Times New Roman"/>
                <w:sz w:val="18"/>
                <w:szCs w:val="18"/>
              </w:rPr>
              <w:t>е</w:t>
            </w:r>
            <w:r w:rsidRPr="0075248E">
              <w:rPr>
                <w:rFonts w:eastAsia="Times New Roman"/>
                <w:sz w:val="18"/>
                <w:szCs w:val="18"/>
              </w:rPr>
              <w:t>пени благоустройства районов жилой застро</w:t>
            </w:r>
            <w:r w:rsidRPr="0075248E">
              <w:rPr>
                <w:rFonts w:eastAsia="Times New Roman"/>
                <w:sz w:val="18"/>
                <w:szCs w:val="18"/>
              </w:rPr>
              <w:t>й</w:t>
            </w:r>
            <w:r w:rsidRPr="0075248E">
              <w:rPr>
                <w:rFonts w:eastAsia="Times New Roman"/>
                <w:sz w:val="18"/>
                <w:szCs w:val="18"/>
              </w:rPr>
              <w:t xml:space="preserve">ки[2]             </w:t>
            </w:r>
          </w:p>
        </w:tc>
        <w:tc>
          <w:tcPr>
            <w:tcW w:w="2263"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Застройка зданиями, об</w:t>
            </w:r>
            <w:r w:rsidRPr="0075248E">
              <w:rPr>
                <w:rFonts w:eastAsia="Times New Roman"/>
                <w:sz w:val="18"/>
                <w:szCs w:val="18"/>
              </w:rPr>
              <w:t>о</w:t>
            </w:r>
            <w:r w:rsidRPr="0075248E">
              <w:rPr>
                <w:rFonts w:eastAsia="Times New Roman"/>
                <w:sz w:val="18"/>
                <w:szCs w:val="18"/>
              </w:rPr>
              <w:t>рудованными внутренним водопроводом и канал</w:t>
            </w:r>
            <w:r w:rsidRPr="0075248E">
              <w:rPr>
                <w:rFonts w:eastAsia="Times New Roman"/>
                <w:sz w:val="18"/>
                <w:szCs w:val="18"/>
              </w:rPr>
              <w:t>и</w:t>
            </w:r>
            <w:r w:rsidRPr="0075248E">
              <w:rPr>
                <w:rFonts w:eastAsia="Times New Roman"/>
                <w:sz w:val="18"/>
                <w:szCs w:val="18"/>
              </w:rPr>
              <w:t>зацией, без ванн</w:t>
            </w:r>
          </w:p>
        </w:tc>
        <w:tc>
          <w:tcPr>
            <w:tcW w:w="20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Минимальная норма удельного хозяйстве</w:t>
            </w:r>
            <w:r w:rsidRPr="0075248E">
              <w:rPr>
                <w:rFonts w:eastAsia="Times New Roman"/>
                <w:sz w:val="18"/>
                <w:szCs w:val="18"/>
              </w:rPr>
              <w:t>н</w:t>
            </w:r>
            <w:r w:rsidRPr="0075248E">
              <w:rPr>
                <w:rFonts w:eastAsia="Times New Roman"/>
                <w:sz w:val="18"/>
                <w:szCs w:val="18"/>
              </w:rPr>
              <w:t>но-питьевого водоп</w:t>
            </w:r>
            <w:r w:rsidRPr="0075248E">
              <w:rPr>
                <w:rFonts w:eastAsia="Times New Roman"/>
                <w:sz w:val="18"/>
                <w:szCs w:val="18"/>
              </w:rPr>
              <w:t>о</w:t>
            </w:r>
            <w:r w:rsidRPr="0075248E">
              <w:rPr>
                <w:rFonts w:eastAsia="Times New Roman"/>
                <w:sz w:val="18"/>
                <w:szCs w:val="18"/>
              </w:rPr>
              <w:t xml:space="preserve">требления на одного жителя среднесуточная (за год), </w:t>
            </w: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на чел</w:t>
            </w:r>
            <w:r w:rsidRPr="0075248E">
              <w:rPr>
                <w:rFonts w:eastAsia="Times New Roman"/>
                <w:sz w:val="18"/>
                <w:szCs w:val="18"/>
              </w:rPr>
              <w:t>о</w:t>
            </w:r>
            <w:r w:rsidRPr="0075248E">
              <w:rPr>
                <w:rFonts w:eastAsia="Times New Roman"/>
                <w:sz w:val="18"/>
                <w:szCs w:val="18"/>
              </w:rPr>
              <w:t>века</w:t>
            </w:r>
          </w:p>
        </w:tc>
        <w:tc>
          <w:tcPr>
            <w:tcW w:w="3164"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125</w:t>
            </w:r>
          </w:p>
        </w:tc>
        <w:tc>
          <w:tcPr>
            <w:tcW w:w="1134" w:type="dxa"/>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125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Застройка зданиями, об</w:t>
            </w:r>
            <w:r w:rsidRPr="0075248E">
              <w:rPr>
                <w:rFonts w:eastAsia="Times New Roman"/>
                <w:sz w:val="18"/>
                <w:szCs w:val="18"/>
              </w:rPr>
              <w:t>о</w:t>
            </w:r>
            <w:r w:rsidRPr="0075248E">
              <w:rPr>
                <w:rFonts w:eastAsia="Times New Roman"/>
                <w:sz w:val="18"/>
                <w:szCs w:val="18"/>
              </w:rPr>
              <w:t>рудованными внутренним водопроводом и канал</w:t>
            </w:r>
            <w:r w:rsidRPr="0075248E">
              <w:rPr>
                <w:rFonts w:eastAsia="Times New Roman"/>
                <w:sz w:val="18"/>
                <w:szCs w:val="18"/>
              </w:rPr>
              <w:t>и</w:t>
            </w:r>
            <w:r w:rsidRPr="0075248E">
              <w:rPr>
                <w:rFonts w:eastAsia="Times New Roman"/>
                <w:sz w:val="18"/>
                <w:szCs w:val="18"/>
              </w:rPr>
              <w:t>зацией, с ванными и местными водонагреват</w:t>
            </w:r>
            <w:r w:rsidRPr="0075248E">
              <w:rPr>
                <w:rFonts w:eastAsia="Times New Roman"/>
                <w:sz w:val="18"/>
                <w:szCs w:val="18"/>
              </w:rPr>
              <w:t>е</w:t>
            </w:r>
            <w:r w:rsidRPr="0075248E">
              <w:rPr>
                <w:rFonts w:eastAsia="Times New Roman"/>
                <w:sz w:val="18"/>
                <w:szCs w:val="18"/>
              </w:rPr>
              <w:t>лями</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160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128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Застройка зданиями, об</w:t>
            </w:r>
            <w:r w:rsidRPr="0075248E">
              <w:rPr>
                <w:rFonts w:eastAsia="Times New Roman"/>
                <w:sz w:val="18"/>
                <w:szCs w:val="18"/>
              </w:rPr>
              <w:t>о</w:t>
            </w:r>
            <w:r w:rsidRPr="0075248E">
              <w:rPr>
                <w:rFonts w:eastAsia="Times New Roman"/>
                <w:sz w:val="18"/>
                <w:szCs w:val="18"/>
              </w:rPr>
              <w:t>рудованными внутренним водопроводом и канал</w:t>
            </w:r>
            <w:r w:rsidRPr="0075248E">
              <w:rPr>
                <w:rFonts w:eastAsia="Times New Roman"/>
                <w:sz w:val="18"/>
                <w:szCs w:val="18"/>
              </w:rPr>
              <w:t>и</w:t>
            </w:r>
            <w:r w:rsidRPr="0075248E">
              <w:rPr>
                <w:rFonts w:eastAsia="Times New Roman"/>
                <w:sz w:val="18"/>
                <w:szCs w:val="18"/>
              </w:rPr>
              <w:t>зацией, с ванными и це</w:t>
            </w:r>
            <w:r w:rsidRPr="0075248E">
              <w:rPr>
                <w:rFonts w:eastAsia="Times New Roman"/>
                <w:sz w:val="18"/>
                <w:szCs w:val="18"/>
              </w:rPr>
              <w:t>н</w:t>
            </w:r>
            <w:r w:rsidRPr="0075248E">
              <w:rPr>
                <w:rFonts w:eastAsia="Times New Roman"/>
                <w:sz w:val="18"/>
                <w:szCs w:val="18"/>
              </w:rPr>
              <w:t>трализованным горячим водоснабжением</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220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Показатель удельного водопотребления по п</w:t>
            </w:r>
            <w:r w:rsidRPr="0075248E">
              <w:rPr>
                <w:rFonts w:eastAsia="Times New Roman"/>
                <w:sz w:val="18"/>
                <w:szCs w:val="18"/>
              </w:rPr>
              <w:t>о</w:t>
            </w:r>
            <w:r w:rsidRPr="0075248E">
              <w:rPr>
                <w:rFonts w:eastAsia="Times New Roman"/>
                <w:sz w:val="18"/>
                <w:szCs w:val="18"/>
              </w:rPr>
              <w:t>требителям</w:t>
            </w: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Столовые (с учетом м</w:t>
            </w:r>
            <w:r w:rsidRPr="0075248E">
              <w:rPr>
                <w:rFonts w:eastAsia="Times New Roman"/>
                <w:sz w:val="18"/>
                <w:szCs w:val="18"/>
              </w:rPr>
              <w:t>ы</w:t>
            </w:r>
            <w:r w:rsidRPr="0075248E">
              <w:rPr>
                <w:rFonts w:eastAsia="Times New Roman"/>
                <w:sz w:val="18"/>
                <w:szCs w:val="18"/>
              </w:rPr>
              <w:t xml:space="preserve">тья посуды) </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w:t>
            </w:r>
            <w:proofErr w:type="spellStart"/>
            <w:r w:rsidRPr="0075248E">
              <w:rPr>
                <w:rFonts w:eastAsia="Times New Roman"/>
                <w:sz w:val="18"/>
                <w:szCs w:val="18"/>
              </w:rPr>
              <w:t>усл</w:t>
            </w:r>
            <w:proofErr w:type="spellEnd"/>
            <w:r w:rsidRPr="0075248E">
              <w:rPr>
                <w:rFonts w:eastAsia="Times New Roman"/>
                <w:sz w:val="18"/>
                <w:szCs w:val="18"/>
              </w:rPr>
              <w:t>. Блюдо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18-16</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Гостиницы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230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7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Санатории, дома отдыха </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170-230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Общежития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114-285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Больницы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130-270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65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Учебные заведения (вы</w:t>
            </w:r>
            <w:r w:rsidRPr="0075248E">
              <w:rPr>
                <w:rFonts w:eastAsia="Times New Roman"/>
                <w:sz w:val="18"/>
                <w:szCs w:val="18"/>
              </w:rPr>
              <w:t>с</w:t>
            </w:r>
            <w:r w:rsidRPr="0075248E">
              <w:rPr>
                <w:rFonts w:eastAsia="Times New Roman"/>
                <w:sz w:val="18"/>
                <w:szCs w:val="18"/>
              </w:rPr>
              <w:t>шие, технические, спец</w:t>
            </w:r>
            <w:r w:rsidRPr="0075248E">
              <w:rPr>
                <w:rFonts w:eastAsia="Times New Roman"/>
                <w:sz w:val="18"/>
                <w:szCs w:val="18"/>
              </w:rPr>
              <w:t>и</w:t>
            </w:r>
            <w:r w:rsidRPr="0075248E">
              <w:rPr>
                <w:rFonts w:eastAsia="Times New Roman"/>
                <w:sz w:val="18"/>
                <w:szCs w:val="18"/>
              </w:rPr>
              <w:t>альные)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w:t>
            </w: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учащегося</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1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Дошкольные учреждения (д/ясли, д/сады)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35-120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7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Школьные учреждения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08"/>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Детские оздоровительные лагеря с учетом столовой</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Прачечные механизир</w:t>
            </w:r>
            <w:r w:rsidRPr="0075248E">
              <w:rPr>
                <w:rFonts w:eastAsia="Times New Roman"/>
                <w:sz w:val="18"/>
                <w:szCs w:val="18"/>
              </w:rPr>
              <w:t>о</w:t>
            </w:r>
            <w:r w:rsidRPr="0075248E">
              <w:rPr>
                <w:rFonts w:eastAsia="Times New Roman"/>
                <w:sz w:val="18"/>
                <w:szCs w:val="18"/>
              </w:rPr>
              <w:t>ванные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л/</w:t>
            </w:r>
            <w:proofErr w:type="spellStart"/>
            <w:r w:rsidRPr="0075248E">
              <w:rPr>
                <w:rFonts w:eastAsia="Times New Roman"/>
                <w:sz w:val="18"/>
                <w:szCs w:val="18"/>
              </w:rPr>
              <w:t>сут</w:t>
            </w:r>
            <w:proofErr w:type="spellEnd"/>
            <w:r w:rsidRPr="0075248E">
              <w:rPr>
                <w:rFonts w:eastAsia="Times New Roman"/>
                <w:sz w:val="18"/>
                <w:szCs w:val="18"/>
              </w:rPr>
              <w:t xml:space="preserve"> на 1 кг </w:t>
            </w:r>
            <w:proofErr w:type="spellStart"/>
            <w:r w:rsidRPr="0075248E">
              <w:rPr>
                <w:rFonts w:eastAsia="Times New Roman"/>
                <w:sz w:val="18"/>
                <w:szCs w:val="18"/>
              </w:rPr>
              <w:t>сух</w:t>
            </w:r>
            <w:proofErr w:type="gramStart"/>
            <w:r w:rsidRPr="0075248E">
              <w:rPr>
                <w:rFonts w:eastAsia="Times New Roman"/>
                <w:sz w:val="18"/>
                <w:szCs w:val="18"/>
              </w:rPr>
              <w:t>.б</w:t>
            </w:r>
            <w:proofErr w:type="gramEnd"/>
            <w:r w:rsidRPr="0075248E">
              <w:rPr>
                <w:rFonts w:eastAsia="Times New Roman"/>
                <w:sz w:val="18"/>
                <w:szCs w:val="18"/>
              </w:rPr>
              <w:t>елья</w:t>
            </w:r>
            <w:proofErr w:type="spellEnd"/>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Прачечные не механиз</w:t>
            </w:r>
            <w:r w:rsidRPr="0075248E">
              <w:rPr>
                <w:rFonts w:eastAsia="Times New Roman"/>
                <w:sz w:val="18"/>
                <w:szCs w:val="18"/>
              </w:rPr>
              <w:t>и</w:t>
            </w:r>
            <w:r w:rsidRPr="0075248E">
              <w:rPr>
                <w:rFonts w:eastAsia="Times New Roman"/>
                <w:sz w:val="18"/>
                <w:szCs w:val="18"/>
              </w:rPr>
              <w:t>рованные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w:t>
            </w:r>
            <w:proofErr w:type="spellStart"/>
            <w:r w:rsidRPr="0075248E">
              <w:rPr>
                <w:rFonts w:eastAsia="Times New Roman"/>
                <w:sz w:val="18"/>
                <w:szCs w:val="18"/>
              </w:rPr>
              <w:t>сут</w:t>
            </w:r>
            <w:proofErr w:type="spellEnd"/>
            <w:r w:rsidRPr="0075248E">
              <w:rPr>
                <w:rFonts w:eastAsia="Times New Roman"/>
                <w:sz w:val="18"/>
                <w:szCs w:val="18"/>
              </w:rPr>
              <w:t xml:space="preserve"> на 1 кг </w:t>
            </w:r>
            <w:proofErr w:type="spellStart"/>
            <w:r w:rsidRPr="0075248E">
              <w:rPr>
                <w:rFonts w:eastAsia="Times New Roman"/>
                <w:sz w:val="18"/>
                <w:szCs w:val="18"/>
              </w:rPr>
              <w:t>сух</w:t>
            </w:r>
            <w:proofErr w:type="gramStart"/>
            <w:r w:rsidRPr="0075248E">
              <w:rPr>
                <w:rFonts w:eastAsia="Times New Roman"/>
                <w:sz w:val="18"/>
                <w:szCs w:val="18"/>
              </w:rPr>
              <w:t>.б</w:t>
            </w:r>
            <w:proofErr w:type="gramEnd"/>
            <w:r w:rsidRPr="0075248E">
              <w:rPr>
                <w:rFonts w:eastAsia="Times New Roman"/>
                <w:sz w:val="18"/>
                <w:szCs w:val="18"/>
              </w:rPr>
              <w:t>елья</w:t>
            </w:r>
            <w:proofErr w:type="spellEnd"/>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Бассейны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 от объёма</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Административные зд</w:t>
            </w:r>
            <w:r w:rsidRPr="0075248E">
              <w:rPr>
                <w:rFonts w:eastAsia="Times New Roman"/>
                <w:sz w:val="18"/>
                <w:szCs w:val="18"/>
              </w:rPr>
              <w:t>а</w:t>
            </w:r>
            <w:r w:rsidRPr="0075248E">
              <w:rPr>
                <w:rFonts w:eastAsia="Times New Roman"/>
                <w:sz w:val="18"/>
                <w:szCs w:val="18"/>
              </w:rPr>
              <w:t>ния (офисы)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w:t>
            </w: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18-285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Магазины продовол</w:t>
            </w:r>
            <w:r w:rsidRPr="0075248E">
              <w:rPr>
                <w:rFonts w:eastAsia="Times New Roman"/>
                <w:sz w:val="18"/>
                <w:szCs w:val="18"/>
              </w:rPr>
              <w:t>ь</w:t>
            </w:r>
            <w:r w:rsidRPr="0075248E">
              <w:rPr>
                <w:rFonts w:eastAsia="Times New Roman"/>
                <w:sz w:val="18"/>
                <w:szCs w:val="18"/>
              </w:rPr>
              <w:t>ственные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5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Магазины промтоварные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9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Аптеки</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6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Аптеки с лабораторией </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Парикмахерские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w:t>
            </w:r>
            <w:proofErr w:type="spellStart"/>
            <w:r w:rsidRPr="0075248E">
              <w:rPr>
                <w:rFonts w:eastAsia="Times New Roman"/>
                <w:sz w:val="18"/>
                <w:szCs w:val="18"/>
              </w:rPr>
              <w:t>сут</w:t>
            </w:r>
            <w:proofErr w:type="spellEnd"/>
            <w:r w:rsidRPr="0075248E">
              <w:rPr>
                <w:rFonts w:eastAsia="Times New Roman"/>
                <w:sz w:val="18"/>
                <w:szCs w:val="18"/>
              </w:rPr>
              <w:t xml:space="preserve"> на 1 </w:t>
            </w:r>
            <w:proofErr w:type="spellStart"/>
            <w:r w:rsidRPr="0075248E">
              <w:rPr>
                <w:rFonts w:eastAsia="Times New Roman"/>
                <w:sz w:val="18"/>
                <w:szCs w:val="18"/>
              </w:rPr>
              <w:t>раб</w:t>
            </w:r>
            <w:proofErr w:type="gramStart"/>
            <w:r w:rsidRPr="0075248E">
              <w:rPr>
                <w:rFonts w:eastAsia="Times New Roman"/>
                <w:sz w:val="18"/>
                <w:szCs w:val="18"/>
              </w:rPr>
              <w:t>.м</w:t>
            </w:r>
            <w:proofErr w:type="gramEnd"/>
            <w:r w:rsidRPr="0075248E">
              <w:rPr>
                <w:rFonts w:eastAsia="Times New Roman"/>
                <w:sz w:val="18"/>
                <w:szCs w:val="18"/>
              </w:rPr>
              <w:t>есто</w:t>
            </w:r>
            <w:proofErr w:type="spellEnd"/>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51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Кинотеатры, театры, кл</w:t>
            </w:r>
            <w:r w:rsidRPr="0075248E">
              <w:rPr>
                <w:rFonts w:eastAsia="Times New Roman"/>
                <w:sz w:val="18"/>
                <w:szCs w:val="18"/>
              </w:rPr>
              <w:t>у</w:t>
            </w:r>
            <w:r w:rsidRPr="0075248E">
              <w:rPr>
                <w:rFonts w:eastAsia="Times New Roman"/>
                <w:sz w:val="18"/>
                <w:szCs w:val="18"/>
              </w:rPr>
              <w:t>бы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зрителя</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3-25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Стадионы и спортзалы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зрителя, спортсмена</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3-60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Бани, сауны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место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200-250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19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Заводы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Заводы с горячими цех</w:t>
            </w:r>
            <w:r w:rsidRPr="0075248E">
              <w:rPr>
                <w:rFonts w:eastAsia="Times New Roman"/>
                <w:sz w:val="18"/>
                <w:szCs w:val="18"/>
              </w:rPr>
              <w:t>а</w:t>
            </w:r>
            <w:r w:rsidRPr="0075248E">
              <w:rPr>
                <w:rFonts w:eastAsia="Times New Roman"/>
                <w:sz w:val="18"/>
                <w:szCs w:val="18"/>
              </w:rPr>
              <w:t>ми</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л</w:t>
            </w:r>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на 1 работающего</w:t>
            </w: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48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Душевые кабины пре</w:t>
            </w:r>
            <w:r w:rsidRPr="0075248E">
              <w:rPr>
                <w:rFonts w:eastAsia="Times New Roman"/>
                <w:sz w:val="18"/>
                <w:szCs w:val="18"/>
              </w:rPr>
              <w:t>д</w:t>
            </w:r>
            <w:r w:rsidRPr="0075248E">
              <w:rPr>
                <w:rFonts w:eastAsia="Times New Roman"/>
                <w:sz w:val="18"/>
                <w:szCs w:val="18"/>
              </w:rPr>
              <w:t>приятий (в одну смену)</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w:t>
            </w:r>
            <w:proofErr w:type="spellStart"/>
            <w:r w:rsidRPr="0075248E">
              <w:rPr>
                <w:rFonts w:eastAsia="Times New Roman"/>
                <w:sz w:val="18"/>
                <w:szCs w:val="18"/>
              </w:rPr>
              <w:t>сут</w:t>
            </w:r>
            <w:proofErr w:type="spellEnd"/>
            <w:r w:rsidRPr="0075248E">
              <w:rPr>
                <w:rFonts w:eastAsia="Times New Roman"/>
                <w:sz w:val="18"/>
                <w:szCs w:val="18"/>
              </w:rPr>
              <w:t xml:space="preserve"> на 1 </w:t>
            </w:r>
            <w:proofErr w:type="spellStart"/>
            <w:r w:rsidRPr="0075248E">
              <w:rPr>
                <w:rFonts w:eastAsia="Times New Roman"/>
                <w:sz w:val="18"/>
                <w:szCs w:val="18"/>
              </w:rPr>
              <w:t>душ</w:t>
            </w:r>
            <w:proofErr w:type="gramStart"/>
            <w:r w:rsidRPr="0075248E">
              <w:rPr>
                <w:rFonts w:eastAsia="Times New Roman"/>
                <w:sz w:val="18"/>
                <w:szCs w:val="18"/>
              </w:rPr>
              <w:t>.с</w:t>
            </w:r>
            <w:proofErr w:type="gramEnd"/>
            <w:r w:rsidRPr="0075248E">
              <w:rPr>
                <w:rFonts w:eastAsia="Times New Roman"/>
                <w:sz w:val="18"/>
                <w:szCs w:val="18"/>
              </w:rPr>
              <w:t>етку</w:t>
            </w:r>
            <w:proofErr w:type="spellEnd"/>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68"/>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Расход воды на полив:</w:t>
            </w:r>
          </w:p>
        </w:tc>
        <w:tc>
          <w:tcPr>
            <w:tcW w:w="207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л/</w:t>
            </w:r>
            <w:proofErr w:type="spellStart"/>
            <w:r w:rsidRPr="0075248E">
              <w:rPr>
                <w:rFonts w:eastAsia="Times New Roman"/>
                <w:sz w:val="18"/>
                <w:szCs w:val="18"/>
              </w:rPr>
              <w:t>сут</w:t>
            </w:r>
            <w:proofErr w:type="spellEnd"/>
            <w:r w:rsidRPr="0075248E">
              <w:rPr>
                <w:rFonts w:eastAsia="Times New Roman"/>
                <w:sz w:val="18"/>
                <w:szCs w:val="18"/>
              </w:rPr>
              <w:t xml:space="preserve"> на 1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r w:rsidRPr="0075248E">
              <w:rPr>
                <w:rFonts w:eastAsia="Times New Roman"/>
                <w:sz w:val="18"/>
                <w:szCs w:val="18"/>
              </w:rPr>
              <w:t>:</w:t>
            </w:r>
          </w:p>
        </w:tc>
        <w:tc>
          <w:tcPr>
            <w:tcW w:w="3164"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c>
          <w:tcPr>
            <w:tcW w:w="1134" w:type="dxa"/>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 травяной покров</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25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 тротуары, проезды</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теплицы</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9E6F9E">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Залив катка</w:t>
            </w:r>
          </w:p>
        </w:tc>
        <w:tc>
          <w:tcPr>
            <w:tcW w:w="2078"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3164"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113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154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6"/>
            <w:tcBorders>
              <w:top w:val="single" w:sz="4" w:space="0" w:color="auto"/>
              <w:left w:val="nil"/>
              <w:bottom w:val="single" w:sz="4" w:space="0" w:color="auto"/>
              <w:right w:val="single" w:sz="8" w:space="0" w:color="000000"/>
            </w:tcBorders>
            <w:shd w:val="clear" w:color="auto" w:fill="auto"/>
            <w:hideMark/>
          </w:tcPr>
          <w:p w:rsidR="00813ECA" w:rsidRPr="0075248E" w:rsidRDefault="00813ECA" w:rsidP="007562AA">
            <w:pPr>
              <w:ind w:firstLine="0"/>
              <w:rPr>
                <w:rStyle w:val="afff0"/>
                <w:rFonts w:eastAsia="Calibri"/>
                <w:sz w:val="18"/>
                <w:szCs w:val="18"/>
                <w:lang w:val="x-none"/>
              </w:rPr>
            </w:pPr>
            <w:r w:rsidRPr="0075248E">
              <w:rPr>
                <w:rFonts w:eastAsia="Times New Roman"/>
                <w:sz w:val="18"/>
                <w:szCs w:val="18"/>
              </w:rPr>
              <w:t>1.Значение расчетного показателя принято с учетом СП 42.13330.201</w:t>
            </w:r>
            <w:r w:rsidR="00C949F3" w:rsidRPr="0075248E">
              <w:rPr>
                <w:rFonts w:eastAsia="Times New Roman"/>
                <w:sz w:val="18"/>
                <w:szCs w:val="18"/>
              </w:rPr>
              <w:t>6</w:t>
            </w:r>
            <w:r w:rsidRPr="0075248E">
              <w:rPr>
                <w:rFonts w:eastAsia="Times New Roman"/>
                <w:sz w:val="18"/>
                <w:szCs w:val="18"/>
              </w:rPr>
              <w:t xml:space="preserve"> </w:t>
            </w:r>
            <w:r w:rsidRPr="0075248E">
              <w:rPr>
                <w:rStyle w:val="afff0"/>
                <w:rFonts w:eastAsia="Calibri"/>
                <w:sz w:val="18"/>
                <w:szCs w:val="18"/>
                <w:lang w:val="x-none"/>
              </w:rPr>
              <w:t>с целью рационального использования территории. 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r w:rsidR="00425169" w:rsidRPr="0075248E">
              <w:rPr>
                <w:rStyle w:val="afff0"/>
                <w:rFonts w:eastAsia="Calibri"/>
                <w:sz w:val="18"/>
                <w:szCs w:val="18"/>
              </w:rPr>
              <w:t xml:space="preserve"> </w:t>
            </w:r>
            <w:r w:rsidRPr="0075248E">
              <w:rPr>
                <w:rStyle w:val="afff0"/>
                <w:rFonts w:eastAsia="Calibri"/>
                <w:sz w:val="18"/>
                <w:szCs w:val="18"/>
                <w:lang w:val="x-none"/>
              </w:rPr>
              <w:t xml:space="preserve">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w:t>
            </w:r>
          </w:p>
          <w:p w:rsidR="00813ECA" w:rsidRPr="0075248E" w:rsidRDefault="00813ECA" w:rsidP="007562AA">
            <w:pPr>
              <w:ind w:firstLine="0"/>
              <w:rPr>
                <w:rFonts w:eastAsia="Times New Roman"/>
                <w:sz w:val="18"/>
                <w:szCs w:val="18"/>
              </w:rPr>
            </w:pPr>
            <w:r w:rsidRPr="0075248E">
              <w:rPr>
                <w:rFonts w:eastAsia="Times New Roman"/>
                <w:sz w:val="18"/>
                <w:szCs w:val="18"/>
              </w:rPr>
              <w:t>2.Удельное водопотребление включает расходы воды на хозяйственно-питьевые и бытовые нужды в общественных зданиях, за исключ</w:t>
            </w:r>
            <w:r w:rsidRPr="0075248E">
              <w:rPr>
                <w:rFonts w:eastAsia="Times New Roman"/>
                <w:sz w:val="18"/>
                <w:szCs w:val="18"/>
              </w:rPr>
              <w:t>е</w:t>
            </w:r>
            <w:r w:rsidRPr="0075248E">
              <w:rPr>
                <w:rFonts w:eastAsia="Times New Roman"/>
                <w:sz w:val="18"/>
                <w:szCs w:val="18"/>
              </w:rPr>
              <w:t xml:space="preserve">нием расхода воды для домов отдыха, санаторно-туристских комплексов и пионерских лагерей, которые должны приниматься </w:t>
            </w:r>
            <w:proofErr w:type="gramStart"/>
            <w:r w:rsidRPr="0075248E">
              <w:rPr>
                <w:rFonts w:eastAsia="Times New Roman"/>
                <w:sz w:val="18"/>
                <w:szCs w:val="18"/>
              </w:rPr>
              <w:t>согласно</w:t>
            </w:r>
            <w:proofErr w:type="gramEnd"/>
            <w:r w:rsidRPr="0075248E">
              <w:rPr>
                <w:rFonts w:eastAsia="Times New Roman"/>
                <w:sz w:val="18"/>
                <w:szCs w:val="18"/>
              </w:rPr>
              <w:t xml:space="preserve"> технологических данных.  </w:t>
            </w:r>
          </w:p>
          <w:p w:rsidR="00813ECA" w:rsidRPr="0075248E" w:rsidRDefault="00813ECA" w:rsidP="007562AA">
            <w:pPr>
              <w:ind w:firstLine="0"/>
              <w:rPr>
                <w:sz w:val="18"/>
                <w:szCs w:val="18"/>
              </w:rPr>
            </w:pPr>
            <w:r w:rsidRPr="0075248E">
              <w:rPr>
                <w:sz w:val="18"/>
                <w:szCs w:val="18"/>
              </w:rPr>
              <w:t xml:space="preserve">3. Расстояние от инженерных коммуникаций до объектов культурного наследия и их территорий следует принимать из расчета, м., </w:t>
            </w:r>
            <w:r w:rsidR="001E10F4" w:rsidRPr="0075248E">
              <w:rPr>
                <w:sz w:val="18"/>
                <w:szCs w:val="18"/>
              </w:rPr>
              <w:br/>
            </w:r>
            <w:r w:rsidRPr="0075248E">
              <w:rPr>
                <w:sz w:val="18"/>
                <w:szCs w:val="18"/>
              </w:rPr>
              <w:t>не менее: от сетей водопровода, канализации и теплоснабжения (кроме разводящих) – 15, от других подземных инженерных сетей – 5.</w:t>
            </w:r>
          </w:p>
          <w:p w:rsidR="00813ECA" w:rsidRPr="0075248E" w:rsidRDefault="00813ECA" w:rsidP="007562AA">
            <w:pPr>
              <w:pStyle w:val="afffffff6"/>
              <w:spacing w:line="240" w:lineRule="auto"/>
              <w:ind w:firstLine="0"/>
              <w:rPr>
                <w:sz w:val="18"/>
                <w:szCs w:val="18"/>
              </w:rPr>
            </w:pPr>
            <w:r w:rsidRPr="0075248E">
              <w:rPr>
                <w:sz w:val="18"/>
                <w:szCs w:val="18"/>
              </w:rPr>
              <w:t xml:space="preserve">4. В условиях реконструкции объектов культурного наследия указанные расстояния допускается сокращать, но принимать, м., не менее: от </w:t>
            </w:r>
            <w:proofErr w:type="spellStart"/>
            <w:r w:rsidRPr="0075248E">
              <w:rPr>
                <w:sz w:val="18"/>
                <w:szCs w:val="18"/>
              </w:rPr>
              <w:t>водонесущих</w:t>
            </w:r>
            <w:proofErr w:type="spellEnd"/>
            <w:r w:rsidRPr="0075248E">
              <w:rPr>
                <w:sz w:val="18"/>
                <w:szCs w:val="18"/>
              </w:rPr>
              <w:t xml:space="preserve"> сетей – 5, </w:t>
            </w:r>
            <w:proofErr w:type="spellStart"/>
            <w:r w:rsidRPr="0075248E">
              <w:rPr>
                <w:sz w:val="18"/>
                <w:szCs w:val="18"/>
              </w:rPr>
              <w:t>неводонесущих</w:t>
            </w:r>
            <w:proofErr w:type="spellEnd"/>
            <w:r w:rsidRPr="0075248E">
              <w:rPr>
                <w:sz w:val="18"/>
                <w:szCs w:val="18"/>
              </w:rPr>
              <w:t xml:space="preserve"> – 2. </w:t>
            </w:r>
            <w:r w:rsidRPr="0075248E">
              <w:rPr>
                <w:rStyle w:val="afff0"/>
                <w:sz w:val="18"/>
                <w:szCs w:val="18"/>
              </w:rPr>
              <w:t>При этом необходимо обеспечивать проведение специальных технических меропр</w:t>
            </w:r>
            <w:r w:rsidRPr="0075248E">
              <w:rPr>
                <w:sz w:val="18"/>
                <w:szCs w:val="18"/>
              </w:rPr>
              <w:t xml:space="preserve">иятий </w:t>
            </w:r>
            <w:r w:rsidR="001E10F4" w:rsidRPr="0075248E">
              <w:rPr>
                <w:sz w:val="18"/>
                <w:szCs w:val="18"/>
                <w:lang w:val="ru-RU"/>
              </w:rPr>
              <w:br/>
            </w:r>
            <w:r w:rsidRPr="0075248E">
              <w:rPr>
                <w:sz w:val="18"/>
                <w:szCs w:val="18"/>
              </w:rPr>
              <w:t>по сохранности объектов культурного наследия при производстве строительных работ.</w:t>
            </w:r>
          </w:p>
        </w:tc>
      </w:tr>
      <w:tr w:rsidR="0075248E" w:rsidRPr="0075248E" w:rsidTr="007562AA">
        <w:trPr>
          <w:trHeight w:val="263"/>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Водоотведение</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Канализационные очистные с</w:t>
            </w:r>
            <w:r w:rsidRPr="0075248E">
              <w:rPr>
                <w:rFonts w:eastAsia="Times New Roman"/>
                <w:sz w:val="18"/>
                <w:szCs w:val="18"/>
              </w:rPr>
              <w:t>о</w:t>
            </w:r>
            <w:r w:rsidRPr="0075248E">
              <w:rPr>
                <w:rFonts w:eastAsia="Times New Roman"/>
                <w:sz w:val="18"/>
                <w:szCs w:val="18"/>
              </w:rPr>
              <w:t>оружения. Канализационные насосные станции. Магистральные сети канализации (напорной, с</w:t>
            </w:r>
            <w:r w:rsidRPr="0075248E">
              <w:rPr>
                <w:rFonts w:eastAsia="Times New Roman"/>
                <w:sz w:val="18"/>
                <w:szCs w:val="18"/>
              </w:rPr>
              <w:t>а</w:t>
            </w:r>
            <w:r w:rsidRPr="0075248E">
              <w:rPr>
                <w:rFonts w:eastAsia="Times New Roman"/>
                <w:sz w:val="18"/>
                <w:szCs w:val="18"/>
              </w:rPr>
              <w:t xml:space="preserve">мотечной). Ливневая канализация. </w:t>
            </w: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Размеры земельного участка для размещения канализ</w:t>
            </w:r>
            <w:r w:rsidRPr="0075248E">
              <w:rPr>
                <w:rFonts w:eastAsia="Times New Roman"/>
                <w:sz w:val="18"/>
                <w:szCs w:val="18"/>
              </w:rPr>
              <w:t>а</w:t>
            </w:r>
            <w:r w:rsidRPr="0075248E">
              <w:rPr>
                <w:rFonts w:eastAsia="Times New Roman"/>
                <w:sz w:val="18"/>
                <w:szCs w:val="18"/>
              </w:rPr>
              <w:t>ционных очистных сооружений  производительностью до 0,7 тыс. куб. м/</w:t>
            </w:r>
            <w:proofErr w:type="spellStart"/>
            <w:r w:rsidRPr="0075248E">
              <w:rPr>
                <w:rFonts w:eastAsia="Times New Roman"/>
                <w:sz w:val="18"/>
                <w:szCs w:val="18"/>
              </w:rPr>
              <w:t>сут</w:t>
            </w:r>
            <w:proofErr w:type="spellEnd"/>
            <w:r w:rsidRPr="0075248E">
              <w:rPr>
                <w:rFonts w:eastAsia="Times New Roman"/>
                <w:sz w:val="18"/>
                <w:szCs w:val="18"/>
              </w:rPr>
              <w:t xml:space="preserve">, [1] не более, </w:t>
            </w:r>
            <w:proofErr w:type="gramStart"/>
            <w:r w:rsidRPr="0075248E">
              <w:rPr>
                <w:rFonts w:eastAsia="Times New Roman"/>
                <w:sz w:val="18"/>
                <w:szCs w:val="18"/>
              </w:rPr>
              <w:t>га</w:t>
            </w:r>
            <w:proofErr w:type="gramEnd"/>
            <w:r w:rsidRPr="0075248E">
              <w:rPr>
                <w:rFonts w:eastAsia="Times New Roman"/>
                <w:sz w:val="18"/>
                <w:szCs w:val="18"/>
              </w:rPr>
              <w:t>:</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очистных сооружений</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8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иловых площадок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7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биологических прудов глубокой очистки сто</w:t>
            </w:r>
            <w:r w:rsidRPr="0075248E">
              <w:rPr>
                <w:rFonts w:eastAsia="Times New Roman"/>
                <w:sz w:val="18"/>
                <w:szCs w:val="18"/>
              </w:rPr>
              <w:t>ч</w:t>
            </w:r>
            <w:r w:rsidRPr="0075248E">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14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Размеры земельного участка для размещения канализ</w:t>
            </w:r>
            <w:r w:rsidRPr="0075248E">
              <w:rPr>
                <w:rFonts w:eastAsia="Times New Roman"/>
                <w:sz w:val="18"/>
                <w:szCs w:val="18"/>
              </w:rPr>
              <w:t>а</w:t>
            </w:r>
            <w:r w:rsidRPr="0075248E">
              <w:rPr>
                <w:rFonts w:eastAsia="Times New Roman"/>
                <w:sz w:val="18"/>
                <w:szCs w:val="18"/>
              </w:rPr>
              <w:t>ционных очистных сооружений  производительностью свыше 0,7 до 17 тыс. куб. м/</w:t>
            </w:r>
            <w:proofErr w:type="spellStart"/>
            <w:r w:rsidRPr="0075248E">
              <w:rPr>
                <w:rFonts w:eastAsia="Times New Roman"/>
                <w:sz w:val="18"/>
                <w:szCs w:val="18"/>
              </w:rPr>
              <w:t>сут</w:t>
            </w:r>
            <w:proofErr w:type="spellEnd"/>
            <w:r w:rsidRPr="0075248E">
              <w:rPr>
                <w:rFonts w:eastAsia="Times New Roman"/>
                <w:sz w:val="18"/>
                <w:szCs w:val="18"/>
              </w:rPr>
              <w:t xml:space="preserve">, [1] не более, </w:t>
            </w:r>
            <w:proofErr w:type="gramStart"/>
            <w:r w:rsidRPr="0075248E">
              <w:rPr>
                <w:rFonts w:eastAsia="Times New Roman"/>
                <w:sz w:val="18"/>
                <w:szCs w:val="18"/>
              </w:rPr>
              <w:t>га</w:t>
            </w:r>
            <w:proofErr w:type="gramEnd"/>
            <w:r w:rsidRPr="0075248E">
              <w:rPr>
                <w:rFonts w:eastAsia="Times New Roman"/>
                <w:sz w:val="18"/>
                <w:szCs w:val="18"/>
              </w:rPr>
              <w:t xml:space="preserve">: </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очистных сооружений</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0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иловых площадок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7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биологических прудов глубокой очистки сто</w:t>
            </w:r>
            <w:r w:rsidRPr="0075248E">
              <w:rPr>
                <w:rFonts w:eastAsia="Times New Roman"/>
                <w:sz w:val="18"/>
                <w:szCs w:val="18"/>
              </w:rPr>
              <w:t>ч</w:t>
            </w:r>
            <w:r w:rsidRPr="0075248E">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2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Размеры земельного участка для размещения канализ</w:t>
            </w:r>
            <w:r w:rsidRPr="0075248E">
              <w:rPr>
                <w:rFonts w:eastAsia="Times New Roman"/>
                <w:sz w:val="18"/>
                <w:szCs w:val="18"/>
              </w:rPr>
              <w:t>а</w:t>
            </w:r>
            <w:r w:rsidRPr="0075248E">
              <w:rPr>
                <w:rFonts w:eastAsia="Times New Roman"/>
                <w:sz w:val="18"/>
                <w:szCs w:val="18"/>
              </w:rPr>
              <w:t>ционных очистных сооружений  производительностью свыше 17 до 40 тыс. куб. м/</w:t>
            </w:r>
            <w:proofErr w:type="spellStart"/>
            <w:r w:rsidRPr="0075248E">
              <w:rPr>
                <w:rFonts w:eastAsia="Times New Roman"/>
                <w:sz w:val="18"/>
                <w:szCs w:val="18"/>
              </w:rPr>
              <w:t>сут</w:t>
            </w:r>
            <w:proofErr w:type="spellEnd"/>
            <w:r w:rsidRPr="0075248E">
              <w:rPr>
                <w:rFonts w:eastAsia="Times New Roman"/>
                <w:sz w:val="18"/>
                <w:szCs w:val="18"/>
              </w:rPr>
              <w:t xml:space="preserve">, [1] не более, </w:t>
            </w:r>
            <w:proofErr w:type="gramStart"/>
            <w:r w:rsidRPr="0075248E">
              <w:rPr>
                <w:rFonts w:eastAsia="Times New Roman"/>
                <w:sz w:val="18"/>
                <w:szCs w:val="18"/>
              </w:rPr>
              <w:t>га</w:t>
            </w:r>
            <w:proofErr w:type="gramEnd"/>
            <w:r w:rsidRPr="0075248E">
              <w:rPr>
                <w:rFonts w:eastAsia="Times New Roman"/>
                <w:sz w:val="18"/>
                <w:szCs w:val="18"/>
              </w:rPr>
              <w:t xml:space="preserve">: </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очистных сооружений</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7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иловых площадок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72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биологических прудов глубокой очистки сто</w:t>
            </w:r>
            <w:r w:rsidRPr="0075248E">
              <w:rPr>
                <w:rFonts w:eastAsia="Times New Roman"/>
                <w:sz w:val="18"/>
                <w:szCs w:val="18"/>
              </w:rPr>
              <w:t>ч</w:t>
            </w:r>
            <w:r w:rsidRPr="0075248E">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69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Ориентировочные размеры участков[1], м:</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очистных сооружений поверхностных сто</w:t>
            </w:r>
            <w:r w:rsidRPr="0075248E">
              <w:rPr>
                <w:rFonts w:eastAsia="Times New Roman"/>
                <w:sz w:val="18"/>
                <w:szCs w:val="18"/>
              </w:rPr>
              <w:t>ч</w:t>
            </w:r>
            <w:r w:rsidRPr="0075248E">
              <w:rPr>
                <w:rFonts w:eastAsia="Times New Roman"/>
                <w:sz w:val="18"/>
                <w:szCs w:val="18"/>
              </w:rPr>
              <w:t>ных вод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см</w:t>
            </w:r>
            <w:proofErr w:type="gramEnd"/>
            <w:r w:rsidRPr="0075248E">
              <w:rPr>
                <w:rFonts w:eastAsia="Times New Roman"/>
                <w:sz w:val="18"/>
                <w:szCs w:val="18"/>
              </w:rPr>
              <w:t xml:space="preserve"> п. п. [2] </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61"/>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внутриквартальной канализационной насосной станции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10х10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78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эксплуатационной площадки вокруг шахт тоннельных коллект</w:t>
            </w:r>
            <w:r w:rsidRPr="0075248E">
              <w:rPr>
                <w:rFonts w:eastAsia="Times New Roman"/>
                <w:sz w:val="18"/>
                <w:szCs w:val="18"/>
              </w:rPr>
              <w:t>о</w:t>
            </w:r>
            <w:r w:rsidRPr="0075248E">
              <w:rPr>
                <w:rFonts w:eastAsia="Times New Roman"/>
                <w:sz w:val="18"/>
                <w:szCs w:val="18"/>
              </w:rPr>
              <w:t>ров</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20х20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6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Ориентировочный объем поверхностного стока, пост</w:t>
            </w:r>
            <w:r w:rsidRPr="0075248E">
              <w:rPr>
                <w:rFonts w:eastAsia="Times New Roman"/>
                <w:sz w:val="18"/>
                <w:szCs w:val="18"/>
              </w:rPr>
              <w:t>у</w:t>
            </w:r>
            <w:r w:rsidRPr="0075248E">
              <w:rPr>
                <w:rFonts w:eastAsia="Times New Roman"/>
                <w:sz w:val="18"/>
                <w:szCs w:val="18"/>
              </w:rPr>
              <w:t xml:space="preserve">пающий на очистные сооружения с территорий жилых </w:t>
            </w:r>
            <w:r w:rsidRPr="0075248E">
              <w:rPr>
                <w:rFonts w:eastAsia="Times New Roman"/>
                <w:sz w:val="18"/>
                <w:szCs w:val="18"/>
              </w:rPr>
              <w:lastRenderedPageBreak/>
              <w:t xml:space="preserve">и общественно-деловых зон городов[1], </w:t>
            </w:r>
            <w:proofErr w:type="spellStart"/>
            <w:r w:rsidRPr="0075248E">
              <w:rPr>
                <w:rFonts w:eastAsia="Times New Roman"/>
                <w:sz w:val="18"/>
                <w:szCs w:val="18"/>
              </w:rPr>
              <w:t>куб</w:t>
            </w:r>
            <w:proofErr w:type="gramStart"/>
            <w:r w:rsidRPr="0075248E">
              <w:rPr>
                <w:rFonts w:eastAsia="Times New Roman"/>
                <w:sz w:val="18"/>
                <w:szCs w:val="18"/>
              </w:rPr>
              <w:t>.м</w:t>
            </w:r>
            <w:proofErr w:type="spellEnd"/>
            <w:proofErr w:type="gramEnd"/>
            <w:r w:rsidRPr="0075248E">
              <w:rPr>
                <w:rFonts w:eastAsia="Times New Roman"/>
                <w:sz w:val="18"/>
                <w:szCs w:val="18"/>
              </w:rPr>
              <w:t>/</w:t>
            </w:r>
            <w:proofErr w:type="spellStart"/>
            <w:r w:rsidRPr="0075248E">
              <w:rPr>
                <w:rFonts w:eastAsia="Times New Roman"/>
                <w:sz w:val="18"/>
                <w:szCs w:val="18"/>
              </w:rPr>
              <w:t>сут</w:t>
            </w:r>
            <w:proofErr w:type="spellEnd"/>
            <w:r w:rsidRPr="0075248E">
              <w:rPr>
                <w:rFonts w:eastAsia="Times New Roman"/>
                <w:sz w:val="18"/>
                <w:szCs w:val="18"/>
              </w:rPr>
              <w:t xml:space="preserve"> с 1га территории</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lastRenderedPageBreak/>
              <w:t>Городской градостро</w:t>
            </w:r>
            <w:r w:rsidRPr="0075248E">
              <w:rPr>
                <w:rFonts w:eastAsia="Times New Roman"/>
                <w:sz w:val="18"/>
                <w:szCs w:val="18"/>
              </w:rPr>
              <w:t>и</w:t>
            </w:r>
            <w:r w:rsidRPr="0075248E">
              <w:rPr>
                <w:rFonts w:eastAsia="Times New Roman"/>
                <w:sz w:val="18"/>
                <w:szCs w:val="18"/>
              </w:rPr>
              <w:t>тельный узел</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более 60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roofErr w:type="spellStart"/>
            <w:r w:rsidRPr="0075248E">
              <w:rPr>
                <w:rFonts w:eastAsia="Times New Roman"/>
                <w:sz w:val="18"/>
                <w:szCs w:val="18"/>
              </w:rPr>
              <w:t>Примагистральные</w:t>
            </w:r>
            <w:proofErr w:type="spellEnd"/>
            <w:r w:rsidRPr="0075248E">
              <w:rPr>
                <w:rFonts w:eastAsia="Times New Roman"/>
                <w:sz w:val="18"/>
                <w:szCs w:val="18"/>
              </w:rPr>
              <w:t xml:space="preserve"> территории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50-60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roofErr w:type="spellStart"/>
            <w:r w:rsidRPr="0075248E">
              <w:rPr>
                <w:rFonts w:eastAsia="Times New Roman"/>
                <w:sz w:val="18"/>
                <w:szCs w:val="18"/>
              </w:rPr>
              <w:t>Межмагистральные</w:t>
            </w:r>
            <w:proofErr w:type="spellEnd"/>
            <w:r w:rsidRPr="0075248E">
              <w:rPr>
                <w:rFonts w:eastAsia="Times New Roman"/>
                <w:sz w:val="18"/>
                <w:szCs w:val="18"/>
              </w:rPr>
              <w:t xml:space="preserve"> территории  с размером квартала до 5 га</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45-50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то же от 5 до 10 га</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40-45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то же от 10 до 50 га</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35-40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77"/>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земельного участка под сливные станции (при отсутствии центральной системы канализации) на 1000 т бытовых отходов[1], га</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0,02</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9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Показатель удельного водоотведения, куб. м /мес. на 1 чел.</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равен</w:t>
            </w:r>
            <w:proofErr w:type="gramEnd"/>
            <w:r w:rsidRPr="0075248E">
              <w:rPr>
                <w:rFonts w:eastAsia="Times New Roman"/>
                <w:sz w:val="18"/>
                <w:szCs w:val="18"/>
              </w:rPr>
              <w:t xml:space="preserve"> показателю удельного водоп</w:t>
            </w:r>
            <w:r w:rsidRPr="0075248E">
              <w:rPr>
                <w:rFonts w:eastAsia="Times New Roman"/>
                <w:sz w:val="18"/>
                <w:szCs w:val="18"/>
              </w:rPr>
              <w:t>о</w:t>
            </w:r>
            <w:r w:rsidRPr="0075248E">
              <w:rPr>
                <w:rFonts w:eastAsia="Times New Roman"/>
                <w:sz w:val="18"/>
                <w:szCs w:val="18"/>
              </w:rPr>
              <w:t>требления</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1E10F4">
        <w:trPr>
          <w:trHeight w:val="1016"/>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6"/>
            <w:tcBorders>
              <w:top w:val="single" w:sz="4" w:space="0" w:color="auto"/>
              <w:left w:val="nil"/>
              <w:bottom w:val="single" w:sz="4" w:space="0" w:color="auto"/>
              <w:right w:val="single" w:sz="8" w:space="0" w:color="000000"/>
            </w:tcBorders>
            <w:shd w:val="clear" w:color="auto" w:fill="auto"/>
            <w:hideMark/>
          </w:tcPr>
          <w:p w:rsidR="00813ECA" w:rsidRPr="0075248E" w:rsidRDefault="00813ECA" w:rsidP="007562AA">
            <w:pPr>
              <w:ind w:firstLine="0"/>
              <w:rPr>
                <w:rFonts w:eastAsia="Times New Roman"/>
                <w:sz w:val="18"/>
                <w:szCs w:val="18"/>
              </w:rPr>
            </w:pPr>
            <w:r w:rsidRPr="0075248E">
              <w:rPr>
                <w:rFonts w:eastAsia="Times New Roman"/>
                <w:sz w:val="18"/>
                <w:szCs w:val="18"/>
              </w:rPr>
              <w:t>1. Значение расчетного показателя принято в соответствии с СП 42.13330.201</w:t>
            </w:r>
            <w:r w:rsidR="00C949F3" w:rsidRPr="0075248E">
              <w:rPr>
                <w:rFonts w:eastAsia="Times New Roman"/>
                <w:sz w:val="18"/>
                <w:szCs w:val="18"/>
              </w:rPr>
              <w:t>6</w:t>
            </w:r>
            <w:r w:rsidRPr="0075248E">
              <w:rPr>
                <w:rFonts w:eastAsia="Times New Roman"/>
                <w:sz w:val="18"/>
                <w:szCs w:val="18"/>
              </w:rPr>
              <w:t xml:space="preserve">. </w:t>
            </w:r>
          </w:p>
          <w:p w:rsidR="00E07B32" w:rsidRDefault="00813ECA" w:rsidP="00E07B32">
            <w:pPr>
              <w:ind w:firstLine="0"/>
              <w:rPr>
                <w:rFonts w:eastAsia="Times New Roman"/>
                <w:sz w:val="18"/>
                <w:szCs w:val="18"/>
              </w:rPr>
            </w:pPr>
            <w:r w:rsidRPr="0075248E">
              <w:rPr>
                <w:rFonts w:eastAsia="Times New Roman"/>
                <w:sz w:val="18"/>
                <w:szCs w:val="18"/>
              </w:rPr>
              <w:t>2. Размеры земельного участка определяются в зависимости от производительности и типа сооружения</w:t>
            </w:r>
            <w:r w:rsidR="00E07B32">
              <w:rPr>
                <w:rFonts w:eastAsia="Times New Roman"/>
                <w:sz w:val="18"/>
                <w:szCs w:val="18"/>
              </w:rPr>
              <w:t>.</w:t>
            </w:r>
          </w:p>
          <w:p w:rsidR="00813ECA" w:rsidRPr="0075248E" w:rsidRDefault="00813ECA" w:rsidP="00E07B32">
            <w:pPr>
              <w:ind w:firstLine="0"/>
              <w:rPr>
                <w:rFonts w:eastAsia="Times New Roman"/>
                <w:sz w:val="18"/>
                <w:szCs w:val="18"/>
              </w:rPr>
            </w:pPr>
            <w:r w:rsidRPr="0075248E">
              <w:rPr>
                <w:rFonts w:eastAsia="Times New Roman"/>
                <w:sz w:val="18"/>
                <w:szCs w:val="18"/>
              </w:rPr>
              <w:t>3. Расстояние от внутриквартальной канализационной насосной станции до жилых и общественных зданий - 20м, от эксплуатационной площадки вокруг шахт тоннельных коллекторов -  до жилых и общественных зданий -</w:t>
            </w:r>
            <w:r w:rsidR="001E10F4" w:rsidRPr="0075248E">
              <w:rPr>
                <w:rFonts w:eastAsia="Times New Roman"/>
                <w:sz w:val="18"/>
                <w:szCs w:val="18"/>
              </w:rPr>
              <w:t xml:space="preserve"> </w:t>
            </w:r>
            <w:r w:rsidRPr="0075248E">
              <w:rPr>
                <w:rFonts w:eastAsia="Times New Roman"/>
                <w:sz w:val="18"/>
                <w:szCs w:val="18"/>
              </w:rPr>
              <w:t>не менее 15 м (от оси коллектора)</w:t>
            </w:r>
            <w:r w:rsidR="007562AA" w:rsidRPr="0075248E">
              <w:rPr>
                <w:rFonts w:eastAsia="Times New Roman"/>
                <w:sz w:val="18"/>
                <w:szCs w:val="18"/>
              </w:rPr>
              <w:t>.</w:t>
            </w:r>
          </w:p>
        </w:tc>
      </w:tr>
      <w:tr w:rsidR="0075248E" w:rsidRPr="0075248E" w:rsidTr="007562AA">
        <w:trPr>
          <w:trHeight w:val="284"/>
          <w:tblHeader/>
        </w:trPr>
        <w:tc>
          <w:tcPr>
            <w:tcW w:w="1200" w:type="dxa"/>
            <w:vMerge w:val="restart"/>
            <w:tcBorders>
              <w:top w:val="nil"/>
              <w:left w:val="single" w:sz="8"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Связь</w:t>
            </w:r>
          </w:p>
        </w:tc>
        <w:tc>
          <w:tcPr>
            <w:tcW w:w="29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Антенно-мачтовые сооружения.</w:t>
            </w:r>
            <w:r w:rsidRPr="0075248E">
              <w:rPr>
                <w:rFonts w:eastAsia="Times New Roman"/>
                <w:sz w:val="18"/>
                <w:szCs w:val="18"/>
              </w:rPr>
              <w:br/>
              <w:t>Автоматические телефонные станции.</w:t>
            </w:r>
            <w:r w:rsidRPr="0075248E">
              <w:rPr>
                <w:rFonts w:eastAsia="Times New Roman"/>
                <w:sz w:val="18"/>
                <w:szCs w:val="18"/>
              </w:rPr>
              <w:br/>
              <w:t xml:space="preserve">Узлы </w:t>
            </w:r>
            <w:proofErr w:type="spellStart"/>
            <w:r w:rsidRPr="0075248E">
              <w:rPr>
                <w:rFonts w:eastAsia="Times New Roman"/>
                <w:sz w:val="18"/>
                <w:szCs w:val="18"/>
              </w:rPr>
              <w:t>мультисервисного</w:t>
            </w:r>
            <w:proofErr w:type="spellEnd"/>
            <w:r w:rsidRPr="0075248E">
              <w:rPr>
                <w:rFonts w:eastAsia="Times New Roman"/>
                <w:sz w:val="18"/>
                <w:szCs w:val="18"/>
              </w:rPr>
              <w:t xml:space="preserve"> доступа.                                     Линии электросвязи.</w:t>
            </w:r>
            <w:r w:rsidRPr="0075248E">
              <w:rPr>
                <w:rFonts w:eastAsia="Times New Roman"/>
                <w:sz w:val="18"/>
                <w:szCs w:val="18"/>
              </w:rPr>
              <w:br/>
              <w:t>Линейно-кабельные сооружения электросвязи.</w:t>
            </w: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охвата населения стационарной или мобильной связью,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84"/>
          <w:tblHeader/>
        </w:trPr>
        <w:tc>
          <w:tcPr>
            <w:tcW w:w="1200"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охвата населения доступом в интернет,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67"/>
          <w:tblHeader/>
        </w:trPr>
        <w:tc>
          <w:tcPr>
            <w:tcW w:w="1200"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Скорость передачи данных на пользовательское оборудование с использованием волоконно-оптической линии связи, Мбит/сек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99"/>
          <w:tblHeader/>
        </w:trPr>
        <w:tc>
          <w:tcPr>
            <w:tcW w:w="1200"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3"/>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Абонентская емкость АТС, номеров на 1 тыс. человек</w:t>
            </w:r>
          </w:p>
        </w:tc>
        <w:tc>
          <w:tcPr>
            <w:tcW w:w="1907" w:type="dxa"/>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w:t>
            </w:r>
          </w:p>
        </w:tc>
        <w:tc>
          <w:tcPr>
            <w:tcW w:w="2391" w:type="dxa"/>
            <w:gridSpan w:val="2"/>
            <w:tcBorders>
              <w:top w:val="nil"/>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025F91">
        <w:trPr>
          <w:trHeight w:val="402"/>
          <w:tblHeader/>
        </w:trPr>
        <w:tc>
          <w:tcPr>
            <w:tcW w:w="1200" w:type="dxa"/>
            <w:vMerge/>
            <w:tcBorders>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7562AA">
            <w:pPr>
              <w:ind w:firstLine="0"/>
              <w:jc w:val="left"/>
              <w:rPr>
                <w:rFonts w:eastAsia="Times New Roman"/>
                <w:sz w:val="18"/>
                <w:szCs w:val="18"/>
                <w:highlight w:val="yellow"/>
              </w:rPr>
            </w:pPr>
            <w:r w:rsidRPr="0075248E">
              <w:rPr>
                <w:rFonts w:eastAsia="Times New Roman"/>
                <w:sz w:val="18"/>
                <w:szCs w:val="18"/>
              </w:rPr>
              <w:t xml:space="preserve">Примечания </w:t>
            </w:r>
          </w:p>
        </w:tc>
        <w:tc>
          <w:tcPr>
            <w:tcW w:w="10909" w:type="dxa"/>
            <w:gridSpan w:val="6"/>
            <w:tcBorders>
              <w:top w:val="single" w:sz="4" w:space="0" w:color="auto"/>
              <w:left w:val="nil"/>
              <w:bottom w:val="nil"/>
              <w:right w:val="single" w:sz="8" w:space="0" w:color="auto"/>
            </w:tcBorders>
            <w:shd w:val="clear" w:color="auto" w:fill="auto"/>
          </w:tcPr>
          <w:p w:rsidR="00813ECA" w:rsidRPr="0075248E" w:rsidRDefault="00813ECA" w:rsidP="00633C6F">
            <w:pPr>
              <w:pStyle w:val="aff9"/>
              <w:numPr>
                <w:ilvl w:val="0"/>
                <w:numId w:val="28"/>
              </w:numPr>
              <w:tabs>
                <w:tab w:val="left" w:pos="291"/>
              </w:tabs>
              <w:ind w:left="0" w:firstLine="0"/>
              <w:rPr>
                <w:rFonts w:eastAsia="Times New Roman"/>
                <w:sz w:val="18"/>
                <w:szCs w:val="18"/>
              </w:rPr>
            </w:pPr>
            <w:proofErr w:type="gramStart"/>
            <w:r w:rsidRPr="0075248E">
              <w:rPr>
                <w:rFonts w:eastAsia="Times New Roman"/>
                <w:sz w:val="18"/>
                <w:szCs w:val="18"/>
              </w:rPr>
              <w:t>Значение расчетного показателя установлены с учетом Федерального закона от 07.07.2003 № 126-ФЗ «О связи».</w:t>
            </w:r>
            <w:proofErr w:type="gramEnd"/>
          </w:p>
          <w:p w:rsidR="00813ECA" w:rsidRPr="0075248E" w:rsidRDefault="00813ECA" w:rsidP="00633C6F">
            <w:pPr>
              <w:pStyle w:val="aff9"/>
              <w:numPr>
                <w:ilvl w:val="0"/>
                <w:numId w:val="28"/>
              </w:numPr>
              <w:tabs>
                <w:tab w:val="left" w:pos="291"/>
              </w:tabs>
              <w:ind w:left="0" w:firstLine="0"/>
              <w:rPr>
                <w:rFonts w:eastAsia="Times New Roman"/>
                <w:sz w:val="18"/>
                <w:szCs w:val="18"/>
              </w:rPr>
            </w:pPr>
            <w:r w:rsidRPr="0075248E">
              <w:rPr>
                <w:rFonts w:eastAsia="Times New Roman"/>
                <w:sz w:val="18"/>
                <w:szCs w:val="18"/>
              </w:rPr>
              <w:t>Потребителей необходимо обеспечить точками доступа телекоммуникационных сетей, исходя из норматива 1 точка доступа на одну семью. Количество абонентских номеров для телефонизации общественной застройки составляет 20 % от общего числа абонентов.</w:t>
            </w:r>
          </w:p>
          <w:p w:rsidR="00813ECA" w:rsidRPr="0075248E" w:rsidRDefault="00813ECA" w:rsidP="00DB2115">
            <w:pPr>
              <w:pStyle w:val="a6"/>
              <w:numPr>
                <w:ilvl w:val="0"/>
                <w:numId w:val="28"/>
              </w:numPr>
              <w:tabs>
                <w:tab w:val="left" w:pos="291"/>
              </w:tabs>
              <w:spacing w:before="0" w:after="0"/>
              <w:ind w:left="0" w:firstLine="0"/>
              <w:rPr>
                <w:sz w:val="18"/>
                <w:szCs w:val="18"/>
              </w:rPr>
            </w:pPr>
            <w:r w:rsidRPr="0075248E">
              <w:rPr>
                <w:sz w:val="18"/>
                <w:szCs w:val="18"/>
              </w:rPr>
              <w:t>Размеры земельных участков, необходимых для размещения прочих объектов связи, в том числе линейных, определяются при разр</w:t>
            </w:r>
            <w:r w:rsidRPr="0075248E">
              <w:rPr>
                <w:sz w:val="18"/>
                <w:szCs w:val="18"/>
              </w:rPr>
              <w:t>а</w:t>
            </w:r>
            <w:r w:rsidRPr="0075248E">
              <w:rPr>
                <w:sz w:val="18"/>
                <w:szCs w:val="18"/>
              </w:rPr>
              <w:t>ботке проекта в зависимости от мощности, технологической схемы, устанавливаемого оборудования и иных расчетных параметров. Тра</w:t>
            </w:r>
            <w:r w:rsidRPr="0075248E">
              <w:rPr>
                <w:sz w:val="18"/>
                <w:szCs w:val="18"/>
              </w:rPr>
              <w:t>с</w:t>
            </w:r>
            <w:r w:rsidRPr="0075248E">
              <w:rPr>
                <w:sz w:val="18"/>
                <w:szCs w:val="18"/>
              </w:rPr>
              <w:t xml:space="preserve">сировка сетей выполняется согласно п.12.35 и п.12.36 </w:t>
            </w:r>
            <w:hyperlink r:id="rId16" w:history="1">
              <w:r w:rsidRPr="0075248E">
                <w:rPr>
                  <w:sz w:val="18"/>
                  <w:szCs w:val="18"/>
                </w:rPr>
                <w:t>СП 42.13330.201</w:t>
              </w:r>
              <w:r w:rsidR="00EF0CDE" w:rsidRPr="0075248E">
                <w:rPr>
                  <w:sz w:val="18"/>
                  <w:szCs w:val="18"/>
                </w:rPr>
                <w:t>6</w:t>
              </w:r>
            </w:hyperlink>
            <w:r w:rsidRPr="0075248E">
              <w:rPr>
                <w:sz w:val="18"/>
                <w:szCs w:val="18"/>
              </w:rPr>
              <w:t>.</w:t>
            </w:r>
            <w:r w:rsidR="00425169" w:rsidRPr="0075248E">
              <w:rPr>
                <w:sz w:val="18"/>
                <w:szCs w:val="18"/>
              </w:rPr>
              <w:t xml:space="preserve"> </w:t>
            </w:r>
          </w:p>
        </w:tc>
      </w:tr>
      <w:tr w:rsidR="0075248E" w:rsidRPr="0075248E" w:rsidTr="00025F91">
        <w:trPr>
          <w:trHeight w:val="585"/>
          <w:tblHeader/>
        </w:trPr>
        <w:tc>
          <w:tcPr>
            <w:tcW w:w="15025" w:type="dxa"/>
            <w:gridSpan w:val="8"/>
            <w:tcBorders>
              <w:top w:val="single" w:sz="8" w:space="0" w:color="auto"/>
              <w:left w:val="single" w:sz="8" w:space="0" w:color="auto"/>
              <w:bottom w:val="single" w:sz="8" w:space="0" w:color="auto"/>
              <w:right w:val="single" w:sz="8" w:space="0" w:color="000000"/>
            </w:tcBorders>
            <w:shd w:val="clear" w:color="auto" w:fill="auto"/>
            <w:hideMark/>
          </w:tcPr>
          <w:p w:rsidR="00813ECA" w:rsidRPr="0075248E" w:rsidRDefault="00813ECA" w:rsidP="00633C6F">
            <w:pPr>
              <w:pStyle w:val="3"/>
              <w:rPr>
                <w:szCs w:val="18"/>
              </w:rPr>
            </w:pPr>
            <w:bookmarkStart w:id="12" w:name="_Toc68777293"/>
            <w:r w:rsidRPr="0075248E">
              <w:rPr>
                <w:szCs w:val="18"/>
              </w:rPr>
              <w:t>2.2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местного значения в области транспортной инфраструктуры</w:t>
            </w:r>
            <w:bookmarkEnd w:id="12"/>
          </w:p>
        </w:tc>
      </w:tr>
      <w:tr w:rsidR="0075248E" w:rsidRPr="0075248E" w:rsidTr="007562AA">
        <w:trPr>
          <w:trHeight w:val="567"/>
          <w:tblHeader/>
        </w:trPr>
        <w:tc>
          <w:tcPr>
            <w:tcW w:w="4116" w:type="dxa"/>
            <w:gridSpan w:val="2"/>
            <w:vMerge w:val="restart"/>
            <w:tcBorders>
              <w:top w:val="single" w:sz="8"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Автомобильные дороги местного значения вне границ населенных пунктов в границах </w:t>
            </w:r>
            <w:r w:rsidRPr="007760AB">
              <w:rPr>
                <w:rFonts w:eastAsia="Times New Roman"/>
                <w:strike/>
                <w:color w:val="FF0000"/>
                <w:sz w:val="18"/>
                <w:szCs w:val="18"/>
                <w:highlight w:val="yellow"/>
              </w:rPr>
              <w:t>городск</w:t>
            </w:r>
            <w:r w:rsidRPr="007760AB">
              <w:rPr>
                <w:rFonts w:eastAsia="Times New Roman"/>
                <w:strike/>
                <w:color w:val="FF0000"/>
                <w:sz w:val="18"/>
                <w:szCs w:val="18"/>
                <w:highlight w:val="yellow"/>
              </w:rPr>
              <w:t>о</w:t>
            </w:r>
            <w:r w:rsidRPr="007760AB">
              <w:rPr>
                <w:rFonts w:eastAsia="Times New Roman"/>
                <w:strike/>
                <w:color w:val="FF0000"/>
                <w:sz w:val="18"/>
                <w:szCs w:val="18"/>
                <w:highlight w:val="yellow"/>
              </w:rPr>
              <w:t>го</w:t>
            </w:r>
            <w:r w:rsidRPr="007760AB">
              <w:rPr>
                <w:rFonts w:eastAsia="Times New Roman"/>
                <w:color w:val="FF0000"/>
                <w:sz w:val="18"/>
                <w:szCs w:val="18"/>
                <w:highlight w:val="yellow"/>
              </w:rPr>
              <w:t xml:space="preserve"> </w:t>
            </w:r>
            <w:r w:rsidR="007760AB" w:rsidRPr="007760AB">
              <w:rPr>
                <w:rFonts w:eastAsia="Times New Roman"/>
                <w:color w:val="FF0000"/>
                <w:sz w:val="18"/>
                <w:szCs w:val="18"/>
                <w:highlight w:val="yellow"/>
              </w:rPr>
              <w:t>муниципального</w:t>
            </w:r>
            <w:r w:rsidR="007760AB" w:rsidRPr="007760AB">
              <w:rPr>
                <w:rFonts w:eastAsia="Times New Roman"/>
                <w:color w:val="FF0000"/>
                <w:sz w:val="18"/>
                <w:szCs w:val="18"/>
              </w:rPr>
              <w:t xml:space="preserve"> </w:t>
            </w:r>
            <w:r w:rsidRPr="0075248E">
              <w:rPr>
                <w:rFonts w:eastAsia="Times New Roman"/>
                <w:sz w:val="18"/>
                <w:szCs w:val="18"/>
              </w:rPr>
              <w:t>округа, а также в границах населенных пунктов муниципальных образований и дорожные сооружения на таких автомобильных дорогах</w:t>
            </w:r>
          </w:p>
        </w:tc>
        <w:tc>
          <w:tcPr>
            <w:tcW w:w="6611" w:type="dxa"/>
            <w:gridSpan w:val="3"/>
            <w:tcBorders>
              <w:top w:val="single" w:sz="8"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Плотность автомобильных дорог местного значения вне границ населенных пун</w:t>
            </w:r>
            <w:r w:rsidRPr="0075248E">
              <w:rPr>
                <w:rFonts w:eastAsia="Times New Roman"/>
                <w:sz w:val="18"/>
                <w:szCs w:val="18"/>
              </w:rPr>
              <w:t>к</w:t>
            </w:r>
            <w:r w:rsidRPr="0075248E">
              <w:rPr>
                <w:rFonts w:eastAsia="Times New Roman"/>
                <w:sz w:val="18"/>
                <w:szCs w:val="18"/>
              </w:rPr>
              <w:t xml:space="preserve">тов в границах </w:t>
            </w:r>
            <w:proofErr w:type="spellStart"/>
            <w:proofErr w:type="gramStart"/>
            <w:r w:rsidR="007760AB" w:rsidRPr="0075248E">
              <w:rPr>
                <w:rFonts w:eastAsia="Times New Roman"/>
                <w:sz w:val="18"/>
                <w:szCs w:val="18"/>
              </w:rPr>
              <w:t>границах</w:t>
            </w:r>
            <w:proofErr w:type="spellEnd"/>
            <w:proofErr w:type="gramEnd"/>
            <w:r w:rsidR="007760AB" w:rsidRPr="0075248E">
              <w:rPr>
                <w:rFonts w:eastAsia="Times New Roman"/>
                <w:sz w:val="18"/>
                <w:szCs w:val="18"/>
              </w:rPr>
              <w:t xml:space="preserve"> </w:t>
            </w:r>
            <w:r w:rsidR="007760AB" w:rsidRPr="007760AB">
              <w:rPr>
                <w:rFonts w:eastAsia="Times New Roman"/>
                <w:strike/>
                <w:color w:val="FF0000"/>
                <w:sz w:val="18"/>
                <w:szCs w:val="18"/>
                <w:highlight w:val="yellow"/>
              </w:rPr>
              <w:t>городского</w:t>
            </w:r>
            <w:r w:rsidR="007760AB" w:rsidRPr="007760AB">
              <w:rPr>
                <w:rFonts w:eastAsia="Times New Roman"/>
                <w:color w:val="FF0000"/>
                <w:sz w:val="18"/>
                <w:szCs w:val="18"/>
                <w:highlight w:val="yellow"/>
              </w:rPr>
              <w:t xml:space="preserve"> муниципального</w:t>
            </w:r>
            <w:r w:rsidRPr="0075248E">
              <w:rPr>
                <w:rFonts w:eastAsia="Times New Roman"/>
                <w:sz w:val="18"/>
                <w:szCs w:val="18"/>
              </w:rPr>
              <w:t xml:space="preserve"> округа, км/кв. км</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0,024</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67"/>
          <w:tblHeader/>
        </w:trPr>
        <w:tc>
          <w:tcPr>
            <w:tcW w:w="4116" w:type="dxa"/>
            <w:gridSpan w:val="2"/>
            <w:vMerge/>
            <w:tcBorders>
              <w:top w:val="single" w:sz="8"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Плотность улично-дорожной сети в границах застроенной территории, </w:t>
            </w:r>
            <w:proofErr w:type="gramStart"/>
            <w:r w:rsidRPr="0075248E">
              <w:rPr>
                <w:rFonts w:eastAsia="Times New Roman"/>
                <w:sz w:val="18"/>
                <w:szCs w:val="18"/>
              </w:rPr>
              <w:t>км</w:t>
            </w:r>
            <w:proofErr w:type="gramEnd"/>
            <w:r w:rsidRPr="0075248E">
              <w:rPr>
                <w:rFonts w:eastAsia="Times New Roman"/>
                <w:sz w:val="18"/>
                <w:szCs w:val="18"/>
              </w:rPr>
              <w:t>/кв. км</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bl>
    <w:p w:rsidR="007562AA" w:rsidRPr="0075248E" w:rsidRDefault="007562AA">
      <w:r w:rsidRPr="0075248E">
        <w:br w:type="page"/>
      </w:r>
    </w:p>
    <w:tbl>
      <w:tblPr>
        <w:tblW w:w="15025" w:type="dxa"/>
        <w:tblInd w:w="534" w:type="dxa"/>
        <w:tblLook w:val="04A0" w:firstRow="1" w:lastRow="0" w:firstColumn="1" w:lastColumn="0" w:noHBand="0" w:noVBand="1"/>
      </w:tblPr>
      <w:tblGrid>
        <w:gridCol w:w="1200"/>
        <w:gridCol w:w="2916"/>
        <w:gridCol w:w="2270"/>
        <w:gridCol w:w="2263"/>
        <w:gridCol w:w="2078"/>
        <w:gridCol w:w="1907"/>
        <w:gridCol w:w="2391"/>
      </w:tblGrid>
      <w:tr w:rsidR="0075248E" w:rsidRPr="0075248E" w:rsidTr="007562AA">
        <w:trPr>
          <w:trHeight w:val="268"/>
          <w:tblHeader/>
        </w:trPr>
        <w:tc>
          <w:tcPr>
            <w:tcW w:w="1200"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Категории и параметры улично-дорожной сети</w:t>
            </w: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Расчетная скорость движения, </w:t>
            </w:r>
            <w:proofErr w:type="gramStart"/>
            <w:r w:rsidRPr="0075248E">
              <w:rPr>
                <w:rFonts w:eastAsia="Times New Roman"/>
                <w:sz w:val="18"/>
                <w:szCs w:val="18"/>
              </w:rPr>
              <w:t>км</w:t>
            </w:r>
            <w:proofErr w:type="gramEnd"/>
            <w:r w:rsidRPr="0075248E">
              <w:rPr>
                <w:rFonts w:eastAsia="Times New Roman"/>
                <w:sz w:val="18"/>
                <w:szCs w:val="18"/>
              </w:rPr>
              <w:t>/ч</w:t>
            </w:r>
          </w:p>
        </w:tc>
        <w:tc>
          <w:tcPr>
            <w:tcW w:w="2270"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городских населенных пунктов</w:t>
            </w:r>
          </w:p>
        </w:tc>
        <w:tc>
          <w:tcPr>
            <w:tcW w:w="2263"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дороги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скоростного движения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2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регулируемого движ</w:t>
            </w:r>
            <w:r w:rsidRPr="0075248E">
              <w:rPr>
                <w:rFonts w:eastAsia="Times New Roman"/>
                <w:sz w:val="18"/>
                <w:szCs w:val="18"/>
              </w:rPr>
              <w:t>е</w:t>
            </w:r>
            <w:r w:rsidRPr="0075248E">
              <w:rPr>
                <w:rFonts w:eastAsia="Times New Roman"/>
                <w:sz w:val="18"/>
                <w:szCs w:val="18"/>
              </w:rPr>
              <w:t xml:space="preserve">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0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непрерывного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12"/>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 регулируемого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proofErr w:type="spellStart"/>
            <w:r w:rsidRPr="0075248E">
              <w:rPr>
                <w:rFonts w:eastAsia="Times New Roman"/>
                <w:sz w:val="18"/>
                <w:szCs w:val="18"/>
              </w:rPr>
              <w:t>пешеходно</w:t>
            </w:r>
            <w:proofErr w:type="spellEnd"/>
            <w:r w:rsidRPr="0075248E">
              <w:rPr>
                <w:rFonts w:eastAsia="Times New Roman"/>
                <w:sz w:val="18"/>
                <w:szCs w:val="18"/>
              </w:rPr>
              <w:t>-транспортные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 см п. п. [1]</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в жилой з</w:t>
            </w:r>
            <w:r w:rsidRPr="0075248E">
              <w:rPr>
                <w:rFonts w:eastAsia="Times New Roman"/>
                <w:sz w:val="18"/>
                <w:szCs w:val="18"/>
              </w:rPr>
              <w:t>а</w:t>
            </w:r>
            <w:r w:rsidRPr="0075248E">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103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и дороги нау</w:t>
            </w:r>
            <w:r w:rsidRPr="0075248E">
              <w:rPr>
                <w:rFonts w:eastAsia="Times New Roman"/>
                <w:sz w:val="18"/>
                <w:szCs w:val="18"/>
              </w:rPr>
              <w:t>ч</w:t>
            </w:r>
            <w:r w:rsidRPr="0075248E">
              <w:rPr>
                <w:rFonts w:eastAsia="Times New Roman"/>
                <w:sz w:val="18"/>
                <w:szCs w:val="18"/>
              </w:rPr>
              <w:t>но-производственных, промышленных и ко</w:t>
            </w:r>
            <w:r w:rsidRPr="0075248E">
              <w:rPr>
                <w:rFonts w:eastAsia="Times New Roman"/>
                <w:sz w:val="18"/>
                <w:szCs w:val="18"/>
              </w:rPr>
              <w:t>м</w:t>
            </w:r>
            <w:r w:rsidRPr="0075248E">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Пешеходные улицы и дороги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Велосипедные дорожки</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обособленные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изолированные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сельских населенных пунктов</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Поселковая дорога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Главная улица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Основная</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roofErr w:type="gramStart"/>
            <w:r w:rsidRPr="0075248E">
              <w:rPr>
                <w:rFonts w:eastAsia="Times New Roman"/>
                <w:sz w:val="18"/>
                <w:szCs w:val="18"/>
              </w:rPr>
              <w:t>Второстепенная</w:t>
            </w:r>
            <w:proofErr w:type="gramEnd"/>
            <w:r w:rsidRPr="0075248E">
              <w:rPr>
                <w:rFonts w:eastAsia="Times New Roman"/>
                <w:sz w:val="18"/>
                <w:szCs w:val="18"/>
              </w:rPr>
              <w:t xml:space="preserve"> (пер</w:t>
            </w:r>
            <w:r w:rsidRPr="0075248E">
              <w:rPr>
                <w:rFonts w:eastAsia="Times New Roman"/>
                <w:sz w:val="18"/>
                <w:szCs w:val="18"/>
              </w:rPr>
              <w:t>е</w:t>
            </w:r>
            <w:r w:rsidRPr="0075248E">
              <w:rPr>
                <w:rFonts w:eastAsia="Times New Roman"/>
                <w:sz w:val="18"/>
                <w:szCs w:val="18"/>
              </w:rPr>
              <w:t>улок)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Проезд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Хозяйственный проезд, скотопрогон</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2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Ширина полосы движения, </w:t>
            </w:r>
            <w:proofErr w:type="gramStart"/>
            <w:r w:rsidRPr="0075248E">
              <w:rPr>
                <w:rFonts w:eastAsia="Times New Roman"/>
                <w:sz w:val="18"/>
                <w:szCs w:val="18"/>
              </w:rPr>
              <w:t>м</w:t>
            </w:r>
            <w:proofErr w:type="gramEnd"/>
          </w:p>
        </w:tc>
        <w:tc>
          <w:tcPr>
            <w:tcW w:w="2270" w:type="dxa"/>
            <w:vMerge w:val="restart"/>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городских населенных пунктов</w:t>
            </w:r>
          </w:p>
        </w:tc>
        <w:tc>
          <w:tcPr>
            <w:tcW w:w="2263"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дороги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скоростного движения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2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регулируемого движ</w:t>
            </w:r>
            <w:r w:rsidRPr="0075248E">
              <w:rPr>
                <w:rFonts w:eastAsia="Times New Roman"/>
                <w:sz w:val="18"/>
                <w:szCs w:val="18"/>
              </w:rPr>
              <w:t>е</w:t>
            </w:r>
            <w:r w:rsidRPr="0075248E">
              <w:rPr>
                <w:rFonts w:eastAsia="Times New Roman"/>
                <w:sz w:val="18"/>
                <w:szCs w:val="18"/>
              </w:rPr>
              <w:t xml:space="preserve">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непрерывного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 регулируемого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proofErr w:type="spellStart"/>
            <w:r w:rsidRPr="0075248E">
              <w:rPr>
                <w:rFonts w:eastAsia="Times New Roman"/>
                <w:sz w:val="18"/>
                <w:szCs w:val="18"/>
              </w:rPr>
              <w:t>пешеходно</w:t>
            </w:r>
            <w:proofErr w:type="spellEnd"/>
            <w:r w:rsidRPr="0075248E">
              <w:rPr>
                <w:rFonts w:eastAsia="Times New Roman"/>
                <w:sz w:val="18"/>
                <w:szCs w:val="18"/>
              </w:rPr>
              <w:t>-транспортные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в жилой з</w:t>
            </w:r>
            <w:r w:rsidRPr="0075248E">
              <w:rPr>
                <w:rFonts w:eastAsia="Times New Roman"/>
                <w:sz w:val="18"/>
                <w:szCs w:val="18"/>
              </w:rPr>
              <w:t>а</w:t>
            </w:r>
            <w:r w:rsidRPr="0075248E">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109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и дороги нау</w:t>
            </w:r>
            <w:r w:rsidRPr="0075248E">
              <w:rPr>
                <w:rFonts w:eastAsia="Times New Roman"/>
                <w:sz w:val="18"/>
                <w:szCs w:val="18"/>
              </w:rPr>
              <w:t>ч</w:t>
            </w:r>
            <w:r w:rsidRPr="0075248E">
              <w:rPr>
                <w:rFonts w:eastAsia="Times New Roman"/>
                <w:sz w:val="18"/>
                <w:szCs w:val="18"/>
              </w:rPr>
              <w:t>но-производственных, промышленных и ко</w:t>
            </w:r>
            <w:r w:rsidRPr="0075248E">
              <w:rPr>
                <w:rFonts w:eastAsia="Times New Roman"/>
                <w:sz w:val="18"/>
                <w:szCs w:val="18"/>
              </w:rPr>
              <w:t>м</w:t>
            </w:r>
            <w:r w:rsidRPr="0075248E">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 см п. п. [2]</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Пешеходные улицы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0,75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Велосипедные дорожки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сельских населенных пунктов</w:t>
            </w: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Поселковая дорога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Главная улица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Основная</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roofErr w:type="gramStart"/>
            <w:r w:rsidRPr="0075248E">
              <w:rPr>
                <w:rFonts w:eastAsia="Times New Roman"/>
                <w:sz w:val="18"/>
                <w:szCs w:val="18"/>
              </w:rPr>
              <w:t>Второстепенная</w:t>
            </w:r>
            <w:proofErr w:type="gramEnd"/>
            <w:r w:rsidRPr="0075248E">
              <w:rPr>
                <w:rFonts w:eastAsia="Times New Roman"/>
                <w:sz w:val="18"/>
                <w:szCs w:val="18"/>
              </w:rPr>
              <w:t xml:space="preserve"> (пер</w:t>
            </w:r>
            <w:r w:rsidRPr="0075248E">
              <w:rPr>
                <w:rFonts w:eastAsia="Times New Roman"/>
                <w:sz w:val="18"/>
                <w:szCs w:val="18"/>
              </w:rPr>
              <w:t>е</w:t>
            </w:r>
            <w:r w:rsidRPr="0075248E">
              <w:rPr>
                <w:rFonts w:eastAsia="Times New Roman"/>
                <w:sz w:val="18"/>
                <w:szCs w:val="18"/>
              </w:rPr>
              <w:t>улок)</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2,75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5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Проезд</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2,75-3 см п. п. [3]</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Хозяйственный проезд, скотопрогон</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25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Наименьший радиус кривых в плане, </w:t>
            </w:r>
            <w:proofErr w:type="gramStart"/>
            <w:r w:rsidRPr="0075248E">
              <w:rPr>
                <w:rFonts w:eastAsia="Times New Roman"/>
                <w:sz w:val="18"/>
                <w:szCs w:val="18"/>
              </w:rPr>
              <w:t>м</w:t>
            </w:r>
            <w:proofErr w:type="gramEnd"/>
          </w:p>
        </w:tc>
        <w:tc>
          <w:tcPr>
            <w:tcW w:w="2270" w:type="dxa"/>
            <w:vMerge w:val="restart"/>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городских населенных пунктов</w:t>
            </w:r>
          </w:p>
        </w:tc>
        <w:tc>
          <w:tcPr>
            <w:tcW w:w="2263"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дороги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скоростного движения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52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регулируемого движ</w:t>
            </w:r>
            <w:r w:rsidRPr="0075248E">
              <w:rPr>
                <w:rFonts w:eastAsia="Times New Roman"/>
                <w:sz w:val="18"/>
                <w:szCs w:val="18"/>
              </w:rPr>
              <w:t>е</w:t>
            </w:r>
            <w:r w:rsidRPr="0075248E">
              <w:rPr>
                <w:rFonts w:eastAsia="Times New Roman"/>
                <w:sz w:val="18"/>
                <w:szCs w:val="18"/>
              </w:rPr>
              <w:t xml:space="preserve">ния </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непрерывного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 регулируемого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proofErr w:type="spellStart"/>
            <w:r w:rsidRPr="0075248E">
              <w:rPr>
                <w:rFonts w:eastAsia="Times New Roman"/>
                <w:sz w:val="18"/>
                <w:szCs w:val="18"/>
              </w:rPr>
              <w:t>пешеходно</w:t>
            </w:r>
            <w:proofErr w:type="spellEnd"/>
            <w:r w:rsidRPr="0075248E">
              <w:rPr>
                <w:rFonts w:eastAsia="Times New Roman"/>
                <w:sz w:val="18"/>
                <w:szCs w:val="18"/>
              </w:rPr>
              <w:t>-транспортные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в жилой з</w:t>
            </w:r>
            <w:r w:rsidRPr="0075248E">
              <w:rPr>
                <w:rFonts w:eastAsia="Times New Roman"/>
                <w:sz w:val="18"/>
                <w:szCs w:val="18"/>
              </w:rPr>
              <w:t>а</w:t>
            </w:r>
            <w:r w:rsidRPr="0075248E">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111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и дороги нау</w:t>
            </w:r>
            <w:r w:rsidRPr="0075248E">
              <w:rPr>
                <w:rFonts w:eastAsia="Times New Roman"/>
                <w:sz w:val="18"/>
                <w:szCs w:val="18"/>
              </w:rPr>
              <w:t>ч</w:t>
            </w:r>
            <w:r w:rsidRPr="0075248E">
              <w:rPr>
                <w:rFonts w:eastAsia="Times New Roman"/>
                <w:sz w:val="18"/>
                <w:szCs w:val="18"/>
              </w:rPr>
              <w:t>но-производственных, промышленных и ко</w:t>
            </w:r>
            <w:r w:rsidRPr="0075248E">
              <w:rPr>
                <w:rFonts w:eastAsia="Times New Roman"/>
                <w:sz w:val="18"/>
                <w:szCs w:val="18"/>
              </w:rPr>
              <w:t>м</w:t>
            </w:r>
            <w:r w:rsidRPr="0075248E">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Велосипедные дорожки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Н</w:t>
            </w:r>
            <w:r w:rsidR="007562AA" w:rsidRPr="0075248E">
              <w:rPr>
                <w:rFonts w:eastAsia="Times New Roman"/>
                <w:sz w:val="18"/>
                <w:szCs w:val="18"/>
              </w:rPr>
              <w:t>аибольший продольный уклон, %</w:t>
            </w:r>
          </w:p>
        </w:tc>
        <w:tc>
          <w:tcPr>
            <w:tcW w:w="227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городских населенных пунктов</w:t>
            </w: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дороги регулируемого движения </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улицы общегородского значения </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непрерывного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 регулируемого движ</w:t>
            </w:r>
            <w:r w:rsidRPr="0075248E">
              <w:rPr>
                <w:rFonts w:eastAsia="Times New Roman"/>
                <w:sz w:val="18"/>
                <w:szCs w:val="18"/>
              </w:rPr>
              <w:t>е</w:t>
            </w:r>
            <w:r w:rsidRPr="0075248E">
              <w:rPr>
                <w:rFonts w:eastAsia="Times New Roman"/>
                <w:sz w:val="18"/>
                <w:szCs w:val="18"/>
              </w:rPr>
              <w:t>ния</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районного значения</w:t>
            </w: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транспортно-пешеходные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proofErr w:type="spellStart"/>
            <w:r w:rsidRPr="0075248E">
              <w:rPr>
                <w:rFonts w:eastAsia="Times New Roman"/>
                <w:sz w:val="18"/>
                <w:szCs w:val="18"/>
              </w:rPr>
              <w:t>пешеходно</w:t>
            </w:r>
            <w:proofErr w:type="spellEnd"/>
            <w:r w:rsidRPr="0075248E">
              <w:rPr>
                <w:rFonts w:eastAsia="Times New Roman"/>
                <w:sz w:val="18"/>
                <w:szCs w:val="18"/>
              </w:rPr>
              <w:t>-транспортные</w:t>
            </w:r>
          </w:p>
        </w:tc>
        <w:tc>
          <w:tcPr>
            <w:tcW w:w="1907"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48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и дороги местного значения</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в жилой з</w:t>
            </w:r>
            <w:r w:rsidRPr="0075248E">
              <w:rPr>
                <w:rFonts w:eastAsia="Times New Roman"/>
                <w:sz w:val="18"/>
                <w:szCs w:val="18"/>
              </w:rPr>
              <w:t>а</w:t>
            </w:r>
            <w:r w:rsidRPr="0075248E">
              <w:rPr>
                <w:rFonts w:eastAsia="Times New Roman"/>
                <w:sz w:val="18"/>
                <w:szCs w:val="18"/>
              </w:rPr>
              <w:t>стройке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1036"/>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Улицы и дороги нау</w:t>
            </w:r>
            <w:r w:rsidRPr="0075248E">
              <w:rPr>
                <w:rFonts w:eastAsia="Times New Roman"/>
                <w:sz w:val="18"/>
                <w:szCs w:val="18"/>
              </w:rPr>
              <w:t>ч</w:t>
            </w:r>
            <w:r w:rsidRPr="0075248E">
              <w:rPr>
                <w:rFonts w:eastAsia="Times New Roman"/>
                <w:sz w:val="18"/>
                <w:szCs w:val="18"/>
              </w:rPr>
              <w:t>но-производственных, промышленных и ко</w:t>
            </w:r>
            <w:r w:rsidRPr="0075248E">
              <w:rPr>
                <w:rFonts w:eastAsia="Times New Roman"/>
                <w:sz w:val="18"/>
                <w:szCs w:val="18"/>
              </w:rPr>
              <w:t>м</w:t>
            </w:r>
            <w:r w:rsidRPr="0075248E">
              <w:rPr>
                <w:rFonts w:eastAsia="Times New Roman"/>
                <w:sz w:val="18"/>
                <w:szCs w:val="18"/>
              </w:rPr>
              <w:t>мунально-складских зон (районов)</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Парковые дороги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Пешеходные улицы</w:t>
            </w: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основные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второстепенные</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7562AA">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Велосипедные дорожки</w:t>
            </w:r>
          </w:p>
        </w:tc>
        <w:tc>
          <w:tcPr>
            <w:tcW w:w="1907"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391"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bl>
    <w:p w:rsidR="007562AA" w:rsidRPr="0075248E" w:rsidRDefault="007562AA">
      <w:r w:rsidRPr="0075248E">
        <w:br w:type="page"/>
      </w:r>
    </w:p>
    <w:tbl>
      <w:tblPr>
        <w:tblW w:w="15025" w:type="dxa"/>
        <w:tblInd w:w="534" w:type="dxa"/>
        <w:tblLayout w:type="fixed"/>
        <w:tblLook w:val="04A0" w:firstRow="1" w:lastRow="0" w:firstColumn="1" w:lastColumn="0" w:noHBand="0" w:noVBand="1"/>
      </w:tblPr>
      <w:tblGrid>
        <w:gridCol w:w="1200"/>
        <w:gridCol w:w="14"/>
        <w:gridCol w:w="1479"/>
        <w:gridCol w:w="1417"/>
        <w:gridCol w:w="6"/>
        <w:gridCol w:w="31"/>
        <w:gridCol w:w="2239"/>
        <w:gridCol w:w="32"/>
        <w:gridCol w:w="811"/>
        <w:gridCol w:w="1420"/>
        <w:gridCol w:w="41"/>
        <w:gridCol w:w="1929"/>
        <w:gridCol w:w="108"/>
        <w:gridCol w:w="1180"/>
        <w:gridCol w:w="344"/>
        <w:gridCol w:w="21"/>
        <w:gridCol w:w="362"/>
        <w:gridCol w:w="548"/>
        <w:gridCol w:w="1843"/>
      </w:tblGrid>
      <w:tr w:rsidR="0075248E" w:rsidRPr="0075248E" w:rsidTr="008A2035">
        <w:trPr>
          <w:trHeight w:val="284"/>
          <w:tblHeader/>
        </w:trPr>
        <w:tc>
          <w:tcPr>
            <w:tcW w:w="1200" w:type="dxa"/>
            <w:vMerge w:val="restart"/>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Ширина улиц и дорог в красных линиях, </w:t>
            </w:r>
            <w:proofErr w:type="gramStart"/>
            <w:r w:rsidRPr="0075248E">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дороги </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50-75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Магистральные улицы </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40-80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и дороги местного значения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15-25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краевых полос между проезжей частью и бортовым ка</w:t>
            </w:r>
            <w:r w:rsidRPr="0075248E">
              <w:rPr>
                <w:rFonts w:eastAsia="Times New Roman"/>
                <w:sz w:val="18"/>
                <w:szCs w:val="18"/>
              </w:rPr>
              <w:t>м</w:t>
            </w:r>
            <w:r w:rsidRPr="0075248E">
              <w:rPr>
                <w:rFonts w:eastAsia="Times New Roman"/>
                <w:sz w:val="18"/>
                <w:szCs w:val="18"/>
              </w:rPr>
              <w:t>нем (окаймляющими плитами или лотками) на магистральных ул</w:t>
            </w:r>
            <w:r w:rsidRPr="0075248E">
              <w:rPr>
                <w:rFonts w:eastAsia="Times New Roman"/>
                <w:sz w:val="18"/>
                <w:szCs w:val="18"/>
              </w:rPr>
              <w:t>и</w:t>
            </w:r>
            <w:r w:rsidRPr="0075248E">
              <w:rPr>
                <w:rFonts w:eastAsia="Times New Roman"/>
                <w:sz w:val="18"/>
                <w:szCs w:val="18"/>
              </w:rPr>
              <w:t>цах и дорогах [4], м</w:t>
            </w:r>
          </w:p>
        </w:tc>
        <w:tc>
          <w:tcPr>
            <w:tcW w:w="6611" w:type="dxa"/>
            <w:gridSpan w:val="8"/>
            <w:tcBorders>
              <w:top w:val="single" w:sz="4"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дороги скоростного движения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непрерывного движения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0,75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общегородского и районного значения регулируемого дв</w:t>
            </w:r>
            <w:r w:rsidRPr="0075248E">
              <w:rPr>
                <w:rFonts w:eastAsia="Times New Roman"/>
                <w:sz w:val="18"/>
                <w:szCs w:val="18"/>
              </w:rPr>
              <w:t>и</w:t>
            </w:r>
            <w:r w:rsidRPr="0075248E">
              <w:rPr>
                <w:rFonts w:eastAsia="Times New Roman"/>
                <w:sz w:val="18"/>
                <w:szCs w:val="18"/>
              </w:rPr>
              <w:t>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9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Радиус закругления проезжей ч</w:t>
            </w:r>
            <w:r w:rsidRPr="0075248E">
              <w:rPr>
                <w:rFonts w:eastAsia="Times New Roman"/>
                <w:sz w:val="18"/>
                <w:szCs w:val="18"/>
              </w:rPr>
              <w:t>а</w:t>
            </w:r>
            <w:r w:rsidRPr="0075248E">
              <w:rPr>
                <w:rFonts w:eastAsia="Times New Roman"/>
                <w:sz w:val="18"/>
                <w:szCs w:val="18"/>
              </w:rPr>
              <w:t xml:space="preserve">сти улиц и дорог, </w:t>
            </w:r>
            <w:proofErr w:type="gramStart"/>
            <w:r w:rsidRPr="0075248E">
              <w:rPr>
                <w:rFonts w:eastAsia="Times New Roman"/>
                <w:sz w:val="18"/>
                <w:szCs w:val="18"/>
              </w:rPr>
              <w:t>м</w:t>
            </w:r>
            <w:proofErr w:type="gramEnd"/>
          </w:p>
        </w:tc>
        <w:tc>
          <w:tcPr>
            <w:tcW w:w="227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новом строительстве</w:t>
            </w: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и дороги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местного значения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условиях реконструкции</w:t>
            </w: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Магистральные улицы и дороги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Улицы местного значения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проезды</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1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Ширина боковых проездов, </w:t>
            </w:r>
            <w:proofErr w:type="gramStart"/>
            <w:r w:rsidRPr="0075248E">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движении транспорта и без устройства специальных полос для стоянки авт</w:t>
            </w:r>
            <w:r w:rsidRPr="0075248E">
              <w:rPr>
                <w:rFonts w:eastAsia="Times New Roman"/>
                <w:sz w:val="18"/>
                <w:szCs w:val="18"/>
              </w:rPr>
              <w:t>о</w:t>
            </w:r>
            <w:r w:rsidRPr="0075248E">
              <w:rPr>
                <w:rFonts w:eastAsia="Times New Roman"/>
                <w:sz w:val="18"/>
                <w:szCs w:val="18"/>
              </w:rPr>
              <w:t>мобилей</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7</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6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движении транспорта и организации по местному проезду движения общ</w:t>
            </w:r>
            <w:r w:rsidRPr="0075248E">
              <w:rPr>
                <w:rFonts w:eastAsia="Times New Roman"/>
                <w:sz w:val="18"/>
                <w:szCs w:val="18"/>
              </w:rPr>
              <w:t>е</w:t>
            </w:r>
            <w:r w:rsidRPr="0075248E">
              <w:rPr>
                <w:rFonts w:eastAsia="Times New Roman"/>
                <w:sz w:val="18"/>
                <w:szCs w:val="18"/>
              </w:rPr>
              <w:t>ственного пассажирского транспорта в одном направлении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6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 движении транспорта и организации по местному проезду движения общ</w:t>
            </w:r>
            <w:r w:rsidRPr="0075248E">
              <w:rPr>
                <w:rFonts w:eastAsia="Times New Roman"/>
                <w:sz w:val="18"/>
                <w:szCs w:val="18"/>
              </w:rPr>
              <w:t>е</w:t>
            </w:r>
            <w:r w:rsidRPr="0075248E">
              <w:rPr>
                <w:rFonts w:eastAsia="Times New Roman"/>
                <w:sz w:val="18"/>
                <w:szCs w:val="18"/>
              </w:rPr>
              <w:t>ственного пассажирского транспорта в двух направлениях</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Расстояние до примыканий </w:t>
            </w:r>
            <w:proofErr w:type="spellStart"/>
            <w:r w:rsidRPr="0075248E">
              <w:rPr>
                <w:rFonts w:eastAsia="Times New Roman"/>
                <w:sz w:val="18"/>
                <w:szCs w:val="18"/>
              </w:rPr>
              <w:t>пеш</w:t>
            </w:r>
            <w:r w:rsidRPr="0075248E">
              <w:rPr>
                <w:rFonts w:eastAsia="Times New Roman"/>
                <w:sz w:val="18"/>
                <w:szCs w:val="18"/>
              </w:rPr>
              <w:t>е</w:t>
            </w:r>
            <w:r w:rsidRPr="0075248E">
              <w:rPr>
                <w:rFonts w:eastAsia="Times New Roman"/>
                <w:sz w:val="18"/>
                <w:szCs w:val="18"/>
              </w:rPr>
              <w:t>ходно</w:t>
            </w:r>
            <w:proofErr w:type="spellEnd"/>
            <w:r w:rsidRPr="0075248E">
              <w:rPr>
                <w:rFonts w:eastAsia="Times New Roman"/>
                <w:sz w:val="18"/>
                <w:szCs w:val="18"/>
              </w:rPr>
              <w:t>-транспортных улиц, улиц и дорог местного значения, прое</w:t>
            </w:r>
            <w:r w:rsidRPr="0075248E">
              <w:rPr>
                <w:rFonts w:eastAsia="Times New Roman"/>
                <w:sz w:val="18"/>
                <w:szCs w:val="18"/>
              </w:rPr>
              <w:t>з</w:t>
            </w:r>
            <w:r w:rsidRPr="0075248E">
              <w:rPr>
                <w:rFonts w:eastAsia="Times New Roman"/>
                <w:sz w:val="18"/>
                <w:szCs w:val="18"/>
              </w:rPr>
              <w:t>дов к другим магистральным ул</w:t>
            </w:r>
            <w:r w:rsidRPr="0075248E">
              <w:rPr>
                <w:rFonts w:eastAsia="Times New Roman"/>
                <w:sz w:val="18"/>
                <w:szCs w:val="18"/>
              </w:rPr>
              <w:t>и</w:t>
            </w:r>
            <w:r w:rsidRPr="0075248E">
              <w:rPr>
                <w:rFonts w:eastAsia="Times New Roman"/>
                <w:sz w:val="18"/>
                <w:szCs w:val="18"/>
              </w:rPr>
              <w:t xml:space="preserve">цам и дорогам регулируемого движения, </w:t>
            </w:r>
            <w:proofErr w:type="gramStart"/>
            <w:r w:rsidRPr="0075248E">
              <w:rPr>
                <w:rFonts w:eastAsia="Times New Roman"/>
                <w:sz w:val="18"/>
                <w:szCs w:val="18"/>
              </w:rPr>
              <w:t>м</w:t>
            </w:r>
            <w:proofErr w:type="gramEnd"/>
          </w:p>
        </w:tc>
        <w:tc>
          <w:tcPr>
            <w:tcW w:w="8518" w:type="dxa"/>
            <w:gridSpan w:val="1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50 от конца кривой радиуса закругления на ближайшем пересечении и не менее 150 друг от друга</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Расстояние от края основной пр</w:t>
            </w:r>
            <w:r w:rsidRPr="0075248E">
              <w:rPr>
                <w:rFonts w:eastAsia="Times New Roman"/>
                <w:sz w:val="18"/>
                <w:szCs w:val="18"/>
              </w:rPr>
              <w:t>о</w:t>
            </w:r>
            <w:r w:rsidRPr="0075248E">
              <w:rPr>
                <w:rFonts w:eastAsia="Times New Roman"/>
                <w:sz w:val="18"/>
                <w:szCs w:val="18"/>
              </w:rPr>
              <w:t xml:space="preserve">езжей части магистральных дорог до линии регулирования жилой застройки, </w:t>
            </w:r>
            <w:proofErr w:type="gramStart"/>
            <w:r w:rsidRPr="0075248E">
              <w:rPr>
                <w:rFonts w:eastAsia="Times New Roman"/>
                <w:sz w:val="18"/>
                <w:szCs w:val="18"/>
              </w:rPr>
              <w:t>м</w:t>
            </w:r>
            <w:proofErr w:type="gramEnd"/>
          </w:p>
        </w:tc>
        <w:tc>
          <w:tcPr>
            <w:tcW w:w="8518" w:type="dxa"/>
            <w:gridSpan w:val="1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не менее 50, при условии применения </w:t>
            </w:r>
            <w:proofErr w:type="spellStart"/>
            <w:r w:rsidRPr="0075248E">
              <w:rPr>
                <w:rFonts w:eastAsia="Times New Roman"/>
                <w:sz w:val="18"/>
                <w:szCs w:val="18"/>
              </w:rPr>
              <w:t>шумозащитных</w:t>
            </w:r>
            <w:proofErr w:type="spellEnd"/>
            <w:r w:rsidRPr="0075248E">
              <w:rPr>
                <w:rFonts w:eastAsia="Times New Roman"/>
                <w:sz w:val="18"/>
                <w:szCs w:val="18"/>
              </w:rPr>
              <w:t xml:space="preserve"> устройств – не менее 25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Расстояния от края основной пр</w:t>
            </w:r>
            <w:r w:rsidRPr="0075248E">
              <w:rPr>
                <w:rFonts w:eastAsia="Times New Roman"/>
                <w:sz w:val="18"/>
                <w:szCs w:val="18"/>
              </w:rPr>
              <w:t>о</w:t>
            </w:r>
            <w:r w:rsidRPr="0075248E">
              <w:rPr>
                <w:rFonts w:eastAsia="Times New Roman"/>
                <w:sz w:val="18"/>
                <w:szCs w:val="18"/>
              </w:rPr>
              <w:t xml:space="preserve">езжей части магистральных дорог до объектов культурного наследия и их территорий, </w:t>
            </w:r>
            <w:proofErr w:type="gramStart"/>
            <w:r w:rsidRPr="0075248E">
              <w:rPr>
                <w:rFonts w:eastAsia="Times New Roman"/>
                <w:sz w:val="18"/>
                <w:szCs w:val="18"/>
              </w:rPr>
              <w:t>м</w:t>
            </w:r>
            <w:proofErr w:type="gramEnd"/>
          </w:p>
        </w:tc>
        <w:tc>
          <w:tcPr>
            <w:tcW w:w="8518" w:type="dxa"/>
            <w:gridSpan w:val="1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условиях сложного рельефа – не менее 100, на плоском рельефе – 50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76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Расстояние от края основной пр</w:t>
            </w:r>
            <w:r w:rsidRPr="0075248E">
              <w:rPr>
                <w:rFonts w:eastAsia="Times New Roman"/>
                <w:sz w:val="18"/>
                <w:szCs w:val="18"/>
              </w:rPr>
              <w:t>о</w:t>
            </w:r>
            <w:r w:rsidRPr="0075248E">
              <w:rPr>
                <w:rFonts w:eastAsia="Times New Roman"/>
                <w:sz w:val="18"/>
                <w:szCs w:val="18"/>
              </w:rPr>
              <w:t>езжей части улиц, местных или боковых проездов до линии з</w:t>
            </w:r>
            <w:r w:rsidRPr="0075248E">
              <w:rPr>
                <w:rFonts w:eastAsia="Times New Roman"/>
                <w:sz w:val="18"/>
                <w:szCs w:val="18"/>
              </w:rPr>
              <w:t>а</w:t>
            </w:r>
            <w:r w:rsidRPr="0075248E">
              <w:rPr>
                <w:rFonts w:eastAsia="Times New Roman"/>
                <w:sz w:val="18"/>
                <w:szCs w:val="18"/>
              </w:rPr>
              <w:t xml:space="preserve">стройки, </w:t>
            </w:r>
            <w:proofErr w:type="gramStart"/>
            <w:r w:rsidRPr="0075248E">
              <w:rPr>
                <w:rFonts w:eastAsia="Times New Roman"/>
                <w:sz w:val="18"/>
                <w:szCs w:val="18"/>
              </w:rPr>
              <w:t>м</w:t>
            </w:r>
            <w:proofErr w:type="gramEnd"/>
          </w:p>
        </w:tc>
        <w:tc>
          <w:tcPr>
            <w:tcW w:w="8518" w:type="dxa"/>
            <w:gridSpan w:val="1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Расстояние до въездов и выездов на территории кварталов и микр</w:t>
            </w:r>
            <w:r w:rsidRPr="0075248E">
              <w:rPr>
                <w:rFonts w:eastAsia="Times New Roman"/>
                <w:sz w:val="18"/>
                <w:szCs w:val="18"/>
              </w:rPr>
              <w:t>о</w:t>
            </w:r>
            <w:r w:rsidRPr="0075248E">
              <w:rPr>
                <w:rFonts w:eastAsia="Times New Roman"/>
                <w:sz w:val="18"/>
                <w:szCs w:val="18"/>
              </w:rPr>
              <w:t>районов, иных прилегающих те</w:t>
            </w:r>
            <w:r w:rsidRPr="0075248E">
              <w:rPr>
                <w:rFonts w:eastAsia="Times New Roman"/>
                <w:sz w:val="18"/>
                <w:szCs w:val="18"/>
              </w:rPr>
              <w:t>р</w:t>
            </w:r>
            <w:r w:rsidRPr="0075248E">
              <w:rPr>
                <w:rFonts w:eastAsia="Times New Roman"/>
                <w:sz w:val="18"/>
                <w:szCs w:val="18"/>
              </w:rPr>
              <w:t xml:space="preserve">риторий, </w:t>
            </w:r>
            <w:proofErr w:type="gramStart"/>
            <w:r w:rsidRPr="0075248E">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от границы пересечений улиц, дорог и проездов местного значения (от </w:t>
            </w:r>
            <w:proofErr w:type="gramStart"/>
            <w:r w:rsidRPr="0075248E">
              <w:rPr>
                <w:rFonts w:eastAsia="Times New Roman"/>
                <w:sz w:val="18"/>
                <w:szCs w:val="18"/>
              </w:rPr>
              <w:t>стоп-линии</w:t>
            </w:r>
            <w:proofErr w:type="gramEnd"/>
            <w:r w:rsidRPr="0075248E">
              <w:rPr>
                <w:rFonts w:eastAsia="Times New Roman"/>
                <w:sz w:val="18"/>
                <w:szCs w:val="18"/>
              </w:rPr>
              <w:t>)</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35</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 остановочного пункта общественного транспорта при отсутствии островка бе</w:t>
            </w:r>
            <w:r w:rsidRPr="0075248E">
              <w:rPr>
                <w:rFonts w:eastAsia="Times New Roman"/>
                <w:sz w:val="18"/>
                <w:szCs w:val="18"/>
              </w:rPr>
              <w:t>з</w:t>
            </w:r>
            <w:r w:rsidRPr="0075248E">
              <w:rPr>
                <w:rFonts w:eastAsia="Times New Roman"/>
                <w:sz w:val="18"/>
                <w:szCs w:val="18"/>
              </w:rPr>
              <w:t>опасности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30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82"/>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от остановочного пункта общественного транспорта при </w:t>
            </w:r>
            <w:proofErr w:type="gramStart"/>
            <w:r w:rsidRPr="0075248E">
              <w:rPr>
                <w:rFonts w:eastAsia="Times New Roman"/>
                <w:sz w:val="18"/>
                <w:szCs w:val="18"/>
              </w:rPr>
              <w:t>поднятом</w:t>
            </w:r>
            <w:proofErr w:type="gramEnd"/>
            <w:r w:rsidRPr="0075248E">
              <w:rPr>
                <w:rFonts w:eastAsia="Times New Roman"/>
                <w:sz w:val="18"/>
                <w:szCs w:val="18"/>
              </w:rPr>
              <w:t xml:space="preserve"> над уровнем проезжей части островком безопасности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20</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Максимальное расстояние между пешеходными переходами, </w:t>
            </w:r>
            <w:proofErr w:type="gramStart"/>
            <w:r w:rsidRPr="0075248E">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магистральных дорогах регулируемого движения в пределах застроенной те</w:t>
            </w:r>
            <w:r w:rsidRPr="0075248E">
              <w:rPr>
                <w:rFonts w:eastAsia="Times New Roman"/>
                <w:sz w:val="18"/>
                <w:szCs w:val="18"/>
              </w:rPr>
              <w:t>р</w:t>
            </w:r>
            <w:r w:rsidRPr="0075248E">
              <w:rPr>
                <w:rFonts w:eastAsia="Times New Roman"/>
                <w:sz w:val="18"/>
                <w:szCs w:val="18"/>
              </w:rPr>
              <w:t>ритории</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300 м в одном уровне</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16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магистральных дорогах скоростного движения</w:t>
            </w:r>
          </w:p>
        </w:tc>
        <w:tc>
          <w:tcPr>
            <w:tcW w:w="1907" w:type="dxa"/>
            <w:gridSpan w:val="4"/>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800 м в двух уровнях</w:t>
            </w:r>
          </w:p>
        </w:tc>
        <w:tc>
          <w:tcPr>
            <w:tcW w:w="2391" w:type="dxa"/>
            <w:gridSpan w:val="2"/>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27"/>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магистральных дорогах непрерывного движения</w:t>
            </w:r>
          </w:p>
        </w:tc>
        <w:tc>
          <w:tcPr>
            <w:tcW w:w="1907" w:type="dxa"/>
            <w:gridSpan w:val="4"/>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400 м в двух уровнях</w:t>
            </w:r>
          </w:p>
        </w:tc>
        <w:tc>
          <w:tcPr>
            <w:tcW w:w="2391" w:type="dxa"/>
            <w:gridSpan w:val="2"/>
            <w:tcBorders>
              <w:top w:val="nil"/>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108"/>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14"/>
            <w:tcBorders>
              <w:top w:val="single" w:sz="4" w:space="0" w:color="auto"/>
              <w:left w:val="nil"/>
              <w:bottom w:val="single" w:sz="4" w:space="0" w:color="auto"/>
              <w:right w:val="single" w:sz="8" w:space="0" w:color="000000"/>
            </w:tcBorders>
            <w:shd w:val="clear" w:color="auto" w:fill="auto"/>
            <w:hideMark/>
          </w:tcPr>
          <w:p w:rsidR="00813ECA" w:rsidRPr="0075248E" w:rsidRDefault="00813ECA" w:rsidP="001E10F4">
            <w:pPr>
              <w:ind w:firstLine="0"/>
              <w:rPr>
                <w:rFonts w:eastAsia="Times New Roman"/>
                <w:sz w:val="18"/>
                <w:szCs w:val="18"/>
              </w:rPr>
            </w:pPr>
            <w:r w:rsidRPr="0075248E">
              <w:rPr>
                <w:rFonts w:eastAsia="Times New Roman"/>
                <w:sz w:val="18"/>
                <w:szCs w:val="18"/>
              </w:rPr>
              <w:t>1. В условиях реконструкции, а также для улиц районного значения допускается устройство магистралей или их участков, предназначе</w:t>
            </w:r>
            <w:r w:rsidRPr="0075248E">
              <w:rPr>
                <w:rFonts w:eastAsia="Times New Roman"/>
                <w:sz w:val="18"/>
                <w:szCs w:val="18"/>
              </w:rPr>
              <w:t>н</w:t>
            </w:r>
            <w:r w:rsidRPr="0075248E">
              <w:rPr>
                <w:rFonts w:eastAsia="Times New Roman"/>
                <w:sz w:val="18"/>
                <w:szCs w:val="18"/>
              </w:rPr>
              <w:t xml:space="preserve">ных только для пропуска средств общественного транспорта с организацией </w:t>
            </w:r>
            <w:proofErr w:type="spellStart"/>
            <w:r w:rsidRPr="0075248E">
              <w:rPr>
                <w:rFonts w:eastAsia="Times New Roman"/>
                <w:sz w:val="18"/>
                <w:szCs w:val="18"/>
              </w:rPr>
              <w:t>автобусно</w:t>
            </w:r>
            <w:proofErr w:type="spellEnd"/>
            <w:r w:rsidRPr="0075248E">
              <w:rPr>
                <w:rFonts w:eastAsia="Times New Roman"/>
                <w:sz w:val="18"/>
                <w:szCs w:val="18"/>
              </w:rPr>
              <w:t>-пешеходного движения</w:t>
            </w:r>
            <w:r w:rsidR="00425169" w:rsidRPr="0075248E">
              <w:rPr>
                <w:rFonts w:eastAsia="Times New Roman"/>
                <w:sz w:val="18"/>
                <w:szCs w:val="18"/>
              </w:rPr>
              <w:t>.</w:t>
            </w:r>
            <w:r w:rsidRPr="0075248E">
              <w:rPr>
                <w:rFonts w:eastAsia="Times New Roman"/>
                <w:sz w:val="18"/>
                <w:szCs w:val="18"/>
              </w:rPr>
              <w:t xml:space="preserve">                                              </w:t>
            </w:r>
          </w:p>
          <w:p w:rsidR="00813ECA" w:rsidRPr="0075248E" w:rsidRDefault="00813ECA" w:rsidP="001E10F4">
            <w:pPr>
              <w:ind w:firstLine="0"/>
              <w:rPr>
                <w:rFonts w:eastAsia="Times New Roman"/>
                <w:sz w:val="18"/>
                <w:szCs w:val="18"/>
              </w:rPr>
            </w:pPr>
            <w:r w:rsidRPr="0075248E">
              <w:rPr>
                <w:rFonts w:eastAsia="Times New Roman"/>
                <w:sz w:val="18"/>
                <w:szCs w:val="18"/>
              </w:rPr>
              <w:t>2. Вдоль проездов допускается устраивать места для временного складирования снега, счищаемого с проездов, в виде полос с твердым покрытием шириной не менее 0,5 м</w:t>
            </w:r>
            <w:r w:rsidR="00425169" w:rsidRPr="0075248E">
              <w:rPr>
                <w:rFonts w:eastAsia="Times New Roman"/>
                <w:sz w:val="18"/>
                <w:szCs w:val="18"/>
              </w:rPr>
              <w:t>.</w:t>
            </w:r>
            <w:r w:rsidRPr="0075248E">
              <w:rPr>
                <w:rFonts w:eastAsia="Times New Roman"/>
                <w:sz w:val="18"/>
                <w:szCs w:val="18"/>
              </w:rPr>
              <w:t xml:space="preserve">                                 </w:t>
            </w:r>
          </w:p>
          <w:p w:rsidR="00813ECA" w:rsidRPr="0075248E" w:rsidRDefault="00813ECA" w:rsidP="001E10F4">
            <w:pPr>
              <w:ind w:firstLine="0"/>
              <w:rPr>
                <w:rFonts w:eastAsia="Times New Roman"/>
                <w:sz w:val="18"/>
                <w:szCs w:val="18"/>
              </w:rPr>
            </w:pPr>
            <w:r w:rsidRPr="0075248E">
              <w:rPr>
                <w:rFonts w:eastAsia="Times New Roman"/>
                <w:sz w:val="18"/>
                <w:szCs w:val="18"/>
              </w:rPr>
              <w:t xml:space="preserve">3. </w:t>
            </w:r>
            <w:proofErr w:type="gramStart"/>
            <w:r w:rsidRPr="0075248E">
              <w:rPr>
                <w:rFonts w:eastAsia="Times New Roman"/>
                <w:sz w:val="18"/>
                <w:szCs w:val="18"/>
              </w:rPr>
              <w:t>На однополосных проездах следует предусматривать разъездные площадки шириной не менее 6 м и длиной не менее 15 м</w:t>
            </w:r>
            <w:r w:rsidR="00425169" w:rsidRPr="0075248E">
              <w:rPr>
                <w:rFonts w:eastAsia="Times New Roman"/>
                <w:sz w:val="18"/>
                <w:szCs w:val="18"/>
              </w:rPr>
              <w:t xml:space="preserve"> </w:t>
            </w:r>
            <w:r w:rsidRPr="0075248E">
              <w:rPr>
                <w:rFonts w:eastAsia="Times New Roman"/>
                <w:sz w:val="18"/>
                <w:szCs w:val="18"/>
              </w:rPr>
              <w:t>на рассто</w:t>
            </w:r>
            <w:r w:rsidRPr="0075248E">
              <w:rPr>
                <w:rFonts w:eastAsia="Times New Roman"/>
                <w:sz w:val="18"/>
                <w:szCs w:val="18"/>
              </w:rPr>
              <w:t>я</w:t>
            </w:r>
            <w:r w:rsidRPr="0075248E">
              <w:rPr>
                <w:rFonts w:eastAsia="Times New Roman"/>
                <w:sz w:val="18"/>
                <w:szCs w:val="18"/>
              </w:rPr>
              <w:t>нии не более 75 м между ними, на территории малоэтажной жилой застройки расстояние между разъездными площадками следует пр</w:t>
            </w:r>
            <w:r w:rsidRPr="0075248E">
              <w:rPr>
                <w:rFonts w:eastAsia="Times New Roman"/>
                <w:sz w:val="18"/>
                <w:szCs w:val="18"/>
              </w:rPr>
              <w:t>и</w:t>
            </w:r>
            <w:r w:rsidRPr="0075248E">
              <w:rPr>
                <w:rFonts w:eastAsia="Times New Roman"/>
                <w:sz w:val="18"/>
                <w:szCs w:val="18"/>
              </w:rPr>
              <w:t>нимать не более 200 м; в пределах фасадов зданий, имеющих входы, проезды следует принимать шириной 5,5 м</w:t>
            </w:r>
            <w:r w:rsidR="00425169" w:rsidRPr="0075248E">
              <w:rPr>
                <w:rFonts w:eastAsia="Times New Roman"/>
                <w:sz w:val="18"/>
                <w:szCs w:val="18"/>
              </w:rPr>
              <w:t>.</w:t>
            </w:r>
            <w:r w:rsidRPr="0075248E">
              <w:rPr>
                <w:rFonts w:eastAsia="Times New Roman"/>
                <w:sz w:val="18"/>
                <w:szCs w:val="18"/>
              </w:rPr>
              <w:t xml:space="preserve">       </w:t>
            </w:r>
            <w:proofErr w:type="gramEnd"/>
          </w:p>
          <w:p w:rsidR="001E10F4" w:rsidRPr="0075248E" w:rsidRDefault="00813ECA" w:rsidP="001E10F4">
            <w:pPr>
              <w:ind w:firstLine="0"/>
              <w:rPr>
                <w:rFonts w:eastAsia="Times New Roman"/>
                <w:sz w:val="18"/>
                <w:szCs w:val="18"/>
              </w:rPr>
            </w:pPr>
            <w:r w:rsidRPr="0075248E">
              <w:rPr>
                <w:rFonts w:eastAsia="Times New Roman"/>
                <w:sz w:val="18"/>
                <w:szCs w:val="18"/>
              </w:rPr>
              <w:t>4. В стесненных условиях и при реконструкции краевые полосы допускается устраивать только на дорогах скоростного и магистральных улицах непрерывного движения шириной соответственно 0,75 м и 0,5 м</w:t>
            </w:r>
            <w:r w:rsidR="00425169" w:rsidRPr="0075248E">
              <w:rPr>
                <w:rFonts w:eastAsia="Times New Roman"/>
                <w:sz w:val="18"/>
                <w:szCs w:val="18"/>
              </w:rPr>
              <w:t>.</w:t>
            </w:r>
            <w:r w:rsidRPr="0075248E">
              <w:rPr>
                <w:rFonts w:eastAsia="Times New Roman"/>
                <w:sz w:val="18"/>
                <w:szCs w:val="18"/>
              </w:rPr>
              <w:t xml:space="preserve"> </w:t>
            </w:r>
          </w:p>
          <w:p w:rsidR="00813ECA" w:rsidRPr="0075248E" w:rsidRDefault="00813ECA" w:rsidP="001E10F4">
            <w:pPr>
              <w:ind w:firstLine="0"/>
              <w:rPr>
                <w:rFonts w:eastAsia="Times New Roman"/>
                <w:sz w:val="18"/>
                <w:szCs w:val="18"/>
              </w:rPr>
            </w:pPr>
            <w:r w:rsidRPr="0075248E">
              <w:rPr>
                <w:rFonts w:eastAsia="Times New Roman"/>
                <w:sz w:val="18"/>
                <w:szCs w:val="18"/>
              </w:rPr>
              <w:t>5. Тупиковые проезды следует принимать протяженностью не более 150 м</w:t>
            </w:r>
            <w:r w:rsidR="00425169" w:rsidRPr="0075248E">
              <w:rPr>
                <w:rFonts w:eastAsia="Times New Roman"/>
                <w:sz w:val="18"/>
                <w:szCs w:val="18"/>
              </w:rPr>
              <w:t>.</w:t>
            </w:r>
            <w:r w:rsidRPr="0075248E">
              <w:rPr>
                <w:rFonts w:eastAsia="Times New Roman"/>
                <w:sz w:val="18"/>
                <w:szCs w:val="18"/>
              </w:rPr>
              <w:t xml:space="preserve">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r w:rsidR="00425169" w:rsidRPr="0075248E">
              <w:rPr>
                <w:rFonts w:eastAsia="Times New Roman"/>
                <w:sz w:val="18"/>
                <w:szCs w:val="18"/>
              </w:rPr>
              <w:t xml:space="preserve">. </w:t>
            </w:r>
            <w:r w:rsidRPr="0075248E">
              <w:rPr>
                <w:rFonts w:eastAsia="Times New Roman"/>
                <w:sz w:val="18"/>
                <w:szCs w:val="18"/>
              </w:rPr>
              <w:t>Количество въездов в квартал (микрорайон) жилой застройки должно быть не менее двух. К каждому участку жилой з</w:t>
            </w:r>
            <w:r w:rsidRPr="0075248E">
              <w:rPr>
                <w:rFonts w:eastAsia="Times New Roman"/>
                <w:sz w:val="18"/>
                <w:szCs w:val="18"/>
              </w:rPr>
              <w:t>а</w:t>
            </w:r>
            <w:r w:rsidRPr="0075248E">
              <w:rPr>
                <w:rFonts w:eastAsia="Times New Roman"/>
                <w:sz w:val="18"/>
                <w:szCs w:val="18"/>
              </w:rPr>
              <w:t>стройки необходимо предусмотреть проезд.</w:t>
            </w:r>
            <w:r w:rsidR="00425169" w:rsidRPr="0075248E">
              <w:rPr>
                <w:rFonts w:eastAsia="Times New Roman"/>
                <w:sz w:val="18"/>
                <w:szCs w:val="18"/>
              </w:rPr>
              <w:t xml:space="preserve"> </w:t>
            </w:r>
            <w:r w:rsidRPr="0075248E">
              <w:rPr>
                <w:rFonts w:eastAsia="Times New Roman"/>
                <w:sz w:val="18"/>
                <w:szCs w:val="18"/>
              </w:rPr>
              <w:t>В кварталах (микрорайонах) жилых зон не допускается устройство транзитных проездов ч</w:t>
            </w:r>
            <w:r w:rsidRPr="0075248E">
              <w:rPr>
                <w:rFonts w:eastAsia="Times New Roman"/>
                <w:sz w:val="18"/>
                <w:szCs w:val="18"/>
              </w:rPr>
              <w:t>е</w:t>
            </w:r>
            <w:r w:rsidRPr="0075248E">
              <w:rPr>
                <w:rFonts w:eastAsia="Times New Roman"/>
                <w:sz w:val="18"/>
                <w:szCs w:val="18"/>
              </w:rPr>
              <w:t>рез территорию группы жилых домов, объединенных общим пространством (двором).</w:t>
            </w:r>
          </w:p>
        </w:tc>
      </w:tr>
      <w:tr w:rsidR="0075248E" w:rsidRPr="0075248E" w:rsidTr="008A2035">
        <w:trPr>
          <w:trHeight w:val="499"/>
          <w:tblHeader/>
        </w:trPr>
        <w:tc>
          <w:tcPr>
            <w:tcW w:w="1200" w:type="dxa"/>
            <w:vMerge w:val="restart"/>
            <w:tcBorders>
              <w:top w:val="nil"/>
              <w:left w:val="single" w:sz="8" w:space="0" w:color="auto"/>
              <w:bottom w:val="nil"/>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Категории и параметры улично-дорожной сети в массивах ИЖС</w:t>
            </w: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улицы [1], м</w:t>
            </w: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разделительной пол</w:t>
            </w:r>
            <w:r w:rsidRPr="0075248E">
              <w:rPr>
                <w:rFonts w:eastAsia="Times New Roman"/>
                <w:sz w:val="18"/>
                <w:szCs w:val="18"/>
              </w:rPr>
              <w:t>о</w:t>
            </w:r>
            <w:r w:rsidRPr="0075248E">
              <w:rPr>
                <w:rFonts w:eastAsia="Times New Roman"/>
                <w:sz w:val="18"/>
                <w:szCs w:val="18"/>
              </w:rPr>
              <w:t xml:space="preserve">сой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80-240</w:t>
            </w:r>
          </w:p>
        </w:tc>
        <w:tc>
          <w:tcPr>
            <w:tcW w:w="2753" w:type="dxa"/>
            <w:gridSpan w:val="3"/>
            <w:tcBorders>
              <w:top w:val="nil"/>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без разделительной полосы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80-240</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w:t>
            </w:r>
            <w:r w:rsidRPr="0075248E">
              <w:rPr>
                <w:rFonts w:eastAsia="Times New Roman"/>
                <w:sz w:val="18"/>
                <w:szCs w:val="18"/>
              </w:rPr>
              <w:t>т</w:t>
            </w:r>
            <w:r w:rsidRPr="0075248E">
              <w:rPr>
                <w:rFonts w:eastAsia="Times New Roman"/>
                <w:sz w:val="18"/>
                <w:szCs w:val="18"/>
              </w:rPr>
              <w:t>но-пешеходная (тип улицы 2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одной проезжей ч</w:t>
            </w:r>
            <w:r w:rsidRPr="0075248E">
              <w:rPr>
                <w:rFonts w:eastAsia="Times New Roman"/>
                <w:sz w:val="18"/>
                <w:szCs w:val="18"/>
              </w:rPr>
              <w:t>а</w:t>
            </w:r>
            <w:r w:rsidRPr="0075248E">
              <w:rPr>
                <w:rFonts w:eastAsia="Times New Roman"/>
                <w:sz w:val="18"/>
                <w:szCs w:val="18"/>
              </w:rPr>
              <w:t>стью</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33-40</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тремя проезжими частями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42-56</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67"/>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Магистральная улица районного значения </w:t>
            </w:r>
            <w:proofErr w:type="spellStart"/>
            <w:r w:rsidRPr="0075248E">
              <w:rPr>
                <w:rFonts w:eastAsia="Times New Roman"/>
                <w:sz w:val="18"/>
                <w:szCs w:val="18"/>
              </w:rPr>
              <w:t>пешеходно</w:t>
            </w:r>
            <w:proofErr w:type="spellEnd"/>
            <w:r w:rsidRPr="0075248E">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38-50</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27</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26</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18-20</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нет сетей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12-18</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полосы движения [1], м</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Магистральная улица районного значения </w:t>
            </w:r>
            <w:proofErr w:type="spellStart"/>
            <w:r w:rsidRPr="0075248E">
              <w:rPr>
                <w:rFonts w:eastAsia="Times New Roman"/>
                <w:sz w:val="18"/>
                <w:szCs w:val="18"/>
              </w:rPr>
              <w:t>пешеходно</w:t>
            </w:r>
            <w:proofErr w:type="spellEnd"/>
            <w:r w:rsidRPr="0075248E">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3,5-4,5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3,5-4,5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Число полос движения [1], м</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Магистральная улица районного значения </w:t>
            </w:r>
            <w:proofErr w:type="spellStart"/>
            <w:r w:rsidRPr="0075248E">
              <w:rPr>
                <w:rFonts w:eastAsia="Times New Roman"/>
                <w:sz w:val="18"/>
                <w:szCs w:val="18"/>
              </w:rPr>
              <w:t>пешеходно</w:t>
            </w:r>
            <w:proofErr w:type="spellEnd"/>
            <w:r w:rsidRPr="0075248E">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пешеходной части тр</w:t>
            </w:r>
            <w:r w:rsidRPr="0075248E">
              <w:rPr>
                <w:rFonts w:eastAsia="Times New Roman"/>
                <w:sz w:val="18"/>
                <w:szCs w:val="18"/>
              </w:rPr>
              <w:t>о</w:t>
            </w:r>
            <w:r w:rsidRPr="0075248E">
              <w:rPr>
                <w:rFonts w:eastAsia="Times New Roman"/>
                <w:sz w:val="18"/>
                <w:szCs w:val="18"/>
              </w:rPr>
              <w:t>туара [1], м</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Магистральная улица районного значения </w:t>
            </w:r>
            <w:proofErr w:type="spellStart"/>
            <w:r w:rsidRPr="0075248E">
              <w:rPr>
                <w:rFonts w:eastAsia="Times New Roman"/>
                <w:sz w:val="18"/>
                <w:szCs w:val="18"/>
              </w:rPr>
              <w:t>пешеходно</w:t>
            </w:r>
            <w:proofErr w:type="spellEnd"/>
            <w:r w:rsidRPr="0075248E">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велосипедной дорожки [1], м</w:t>
            </w: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разделительной пол</w:t>
            </w:r>
            <w:r w:rsidRPr="0075248E">
              <w:rPr>
                <w:rFonts w:eastAsia="Times New Roman"/>
                <w:sz w:val="18"/>
                <w:szCs w:val="18"/>
              </w:rPr>
              <w:t>о</w:t>
            </w:r>
            <w:r w:rsidRPr="0075248E">
              <w:rPr>
                <w:rFonts w:eastAsia="Times New Roman"/>
                <w:sz w:val="18"/>
                <w:szCs w:val="18"/>
              </w:rPr>
              <w:t xml:space="preserve">сой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без разделительной полосы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w:t>
            </w:r>
            <w:r w:rsidRPr="0075248E">
              <w:rPr>
                <w:rFonts w:eastAsia="Times New Roman"/>
                <w:sz w:val="18"/>
                <w:szCs w:val="18"/>
              </w:rPr>
              <w:t>т</w:t>
            </w:r>
            <w:r w:rsidRPr="0075248E">
              <w:rPr>
                <w:rFonts w:eastAsia="Times New Roman"/>
                <w:sz w:val="18"/>
                <w:szCs w:val="18"/>
              </w:rPr>
              <w:t>но-пешеходная (тип улицы 2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одной проезжей ч</w:t>
            </w:r>
            <w:r w:rsidRPr="0075248E">
              <w:rPr>
                <w:rFonts w:eastAsia="Times New Roman"/>
                <w:sz w:val="18"/>
                <w:szCs w:val="18"/>
              </w:rPr>
              <w:t>а</w:t>
            </w:r>
            <w:r w:rsidRPr="0075248E">
              <w:rPr>
                <w:rFonts w:eastAsia="Times New Roman"/>
                <w:sz w:val="18"/>
                <w:szCs w:val="18"/>
              </w:rPr>
              <w:t>стью</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тремя проезжими частями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Магистральная улица районного значения </w:t>
            </w:r>
            <w:proofErr w:type="spellStart"/>
            <w:r w:rsidRPr="0075248E">
              <w:rPr>
                <w:rFonts w:eastAsia="Times New Roman"/>
                <w:sz w:val="18"/>
                <w:szCs w:val="18"/>
              </w:rPr>
              <w:t>пешеходно</w:t>
            </w:r>
            <w:proofErr w:type="spellEnd"/>
            <w:r w:rsidRPr="0075248E">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нет сетей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Количество пешеходных дорожек, </w:t>
            </w:r>
            <w:proofErr w:type="spellStart"/>
            <w:proofErr w:type="gramStart"/>
            <w:r w:rsidRPr="0075248E">
              <w:rPr>
                <w:rFonts w:eastAsia="Times New Roman"/>
                <w:sz w:val="18"/>
                <w:szCs w:val="18"/>
              </w:rPr>
              <w:t>шт</w:t>
            </w:r>
            <w:proofErr w:type="spellEnd"/>
            <w:proofErr w:type="gramEnd"/>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Магистральная улица районного значения </w:t>
            </w:r>
            <w:proofErr w:type="spellStart"/>
            <w:r w:rsidRPr="0075248E">
              <w:rPr>
                <w:rFonts w:eastAsia="Times New Roman"/>
                <w:sz w:val="18"/>
                <w:szCs w:val="18"/>
              </w:rPr>
              <w:t>пешеходно</w:t>
            </w:r>
            <w:proofErr w:type="spellEnd"/>
            <w:r w:rsidRPr="0075248E">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r w:rsidRPr="0075248E">
              <w:rPr>
                <w:rFonts w:eastAsia="Times New Roman"/>
                <w:sz w:val="18"/>
                <w:szCs w:val="18"/>
              </w:rPr>
              <w:t>Количество велосипедных дор</w:t>
            </w:r>
            <w:r w:rsidRPr="0075248E">
              <w:rPr>
                <w:rFonts w:eastAsia="Times New Roman"/>
                <w:sz w:val="18"/>
                <w:szCs w:val="18"/>
              </w:rPr>
              <w:t>о</w:t>
            </w:r>
            <w:r w:rsidRPr="0075248E">
              <w:rPr>
                <w:rFonts w:eastAsia="Times New Roman"/>
                <w:sz w:val="18"/>
                <w:szCs w:val="18"/>
              </w:rPr>
              <w:t xml:space="preserve">жек, </w:t>
            </w:r>
            <w:proofErr w:type="spellStart"/>
            <w:proofErr w:type="gramStart"/>
            <w:r w:rsidRPr="0075248E">
              <w:rPr>
                <w:rFonts w:eastAsia="Times New Roman"/>
                <w:sz w:val="18"/>
                <w:szCs w:val="18"/>
              </w:rPr>
              <w:t>шт</w:t>
            </w:r>
            <w:proofErr w:type="spellEnd"/>
            <w:proofErr w:type="gramEnd"/>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транспортно-пешеходная (тип улицы 2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Магистральная улица районного значения </w:t>
            </w:r>
            <w:proofErr w:type="spellStart"/>
            <w:r w:rsidRPr="0075248E">
              <w:rPr>
                <w:rFonts w:eastAsia="Times New Roman"/>
                <w:sz w:val="18"/>
                <w:szCs w:val="18"/>
              </w:rPr>
              <w:t>пешеходно</w:t>
            </w:r>
            <w:proofErr w:type="spellEnd"/>
            <w:r w:rsidRPr="0075248E">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1</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nil"/>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left w:val="single" w:sz="4" w:space="0" w:color="auto"/>
              <w:bottom w:val="nil"/>
              <w:right w:val="single" w:sz="4" w:space="0" w:color="000000"/>
            </w:tcBorders>
            <w:shd w:val="clear" w:color="auto" w:fill="auto"/>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single" w:sz="4" w:space="0" w:color="auto"/>
              <w:bottom w:val="single" w:sz="4" w:space="0" w:color="000000"/>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single" w:sz="4" w:space="0" w:color="auto"/>
              <w:left w:val="nil"/>
              <w:bottom w:val="nil"/>
              <w:right w:val="single" w:sz="8" w:space="0" w:color="auto"/>
            </w:tcBorders>
            <w:shd w:val="clear" w:color="auto" w:fill="auto"/>
          </w:tcPr>
          <w:p w:rsidR="00813ECA" w:rsidRPr="0075248E" w:rsidRDefault="00813ECA" w:rsidP="00633C6F">
            <w:pPr>
              <w:ind w:firstLine="0"/>
              <w:jc w:val="cente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озеленения [1], м</w:t>
            </w: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общегородского значения (тип улицы 1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разделительной пол</w:t>
            </w:r>
            <w:r w:rsidRPr="0075248E">
              <w:rPr>
                <w:rFonts w:eastAsia="Times New Roman"/>
                <w:sz w:val="18"/>
                <w:szCs w:val="18"/>
              </w:rPr>
              <w:t>о</w:t>
            </w:r>
            <w:r w:rsidRPr="0075248E">
              <w:rPr>
                <w:rFonts w:eastAsia="Times New Roman"/>
                <w:sz w:val="18"/>
                <w:szCs w:val="18"/>
              </w:rPr>
              <w:t xml:space="preserve">сой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17-97</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без разделительной полосы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18-98</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Магистральная улица районного значения транспор</w:t>
            </w:r>
            <w:r w:rsidRPr="0075248E">
              <w:rPr>
                <w:rFonts w:eastAsia="Times New Roman"/>
                <w:sz w:val="18"/>
                <w:szCs w:val="18"/>
              </w:rPr>
              <w:t>т</w:t>
            </w:r>
            <w:r w:rsidRPr="0075248E">
              <w:rPr>
                <w:rFonts w:eastAsia="Times New Roman"/>
                <w:sz w:val="18"/>
                <w:szCs w:val="18"/>
              </w:rPr>
              <w:t>но-пешеходная (тип улицы 2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одной проезжей ч</w:t>
            </w:r>
            <w:r w:rsidRPr="0075248E">
              <w:rPr>
                <w:rFonts w:eastAsia="Times New Roman"/>
                <w:sz w:val="18"/>
                <w:szCs w:val="18"/>
              </w:rPr>
              <w:t>а</w:t>
            </w:r>
            <w:r w:rsidRPr="0075248E">
              <w:rPr>
                <w:rFonts w:eastAsia="Times New Roman"/>
                <w:sz w:val="18"/>
                <w:szCs w:val="18"/>
              </w:rPr>
              <w:t>стью</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5,5-12,5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тремя проезжими частями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3,5-11,5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Магистральная улица районного значения </w:t>
            </w:r>
            <w:proofErr w:type="spellStart"/>
            <w:r w:rsidRPr="0075248E">
              <w:rPr>
                <w:rFonts w:eastAsia="Times New Roman"/>
                <w:sz w:val="18"/>
                <w:szCs w:val="18"/>
              </w:rPr>
              <w:t>пешеходно</w:t>
            </w:r>
            <w:proofErr w:type="spellEnd"/>
            <w:r w:rsidRPr="0075248E">
              <w:rPr>
                <w:rFonts w:eastAsia="Times New Roman"/>
                <w:sz w:val="18"/>
                <w:szCs w:val="18"/>
              </w:rPr>
              <w:t>-транспортная (тип улицы 3 ИЖС)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8-16</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Улица в жилой застройке (тип улицы 4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5-8</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5-8</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Проезд (тип улицы 5 ИЖС)</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2-х сторон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инженерные сети   с 1-ой стороны</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5,25-6,25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нет сетей</w:t>
            </w:r>
          </w:p>
        </w:tc>
        <w:tc>
          <w:tcPr>
            <w:tcW w:w="1545" w:type="dxa"/>
            <w:gridSpan w:val="3"/>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5,25-6,25</w:t>
            </w:r>
          </w:p>
        </w:tc>
        <w:tc>
          <w:tcPr>
            <w:tcW w:w="2753" w:type="dxa"/>
            <w:gridSpan w:val="3"/>
            <w:tcBorders>
              <w:top w:val="single" w:sz="4" w:space="0" w:color="auto"/>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660"/>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Места кратковременного отдыха пешеходов, с местом для инвали</w:t>
            </w:r>
            <w:r w:rsidRPr="0075248E">
              <w:rPr>
                <w:rFonts w:eastAsia="Times New Roman"/>
                <w:sz w:val="18"/>
                <w:szCs w:val="18"/>
              </w:rPr>
              <w:t>д</w:t>
            </w:r>
            <w:r w:rsidRPr="0075248E">
              <w:rPr>
                <w:rFonts w:eastAsia="Times New Roman"/>
                <w:sz w:val="18"/>
                <w:szCs w:val="18"/>
              </w:rPr>
              <w:t>ного кресла</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расстояние между местами отдыха, </w:t>
            </w:r>
            <w:proofErr w:type="gramStart"/>
            <w:r w:rsidRPr="0075248E">
              <w:rPr>
                <w:rFonts w:eastAsia="Times New Roman"/>
                <w:sz w:val="18"/>
                <w:szCs w:val="18"/>
              </w:rPr>
              <w:t>м</w:t>
            </w:r>
            <w:proofErr w:type="gramEnd"/>
          </w:p>
        </w:tc>
        <w:tc>
          <w:tcPr>
            <w:tcW w:w="1545"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150</w:t>
            </w:r>
          </w:p>
        </w:tc>
        <w:tc>
          <w:tcPr>
            <w:tcW w:w="2753" w:type="dxa"/>
            <w:gridSpan w:val="3"/>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w:t>
            </w:r>
          </w:p>
        </w:tc>
      </w:tr>
      <w:tr w:rsidR="0075248E" w:rsidRPr="0075248E" w:rsidTr="008A2035">
        <w:trPr>
          <w:trHeight w:val="268"/>
          <w:tblHeader/>
        </w:trPr>
        <w:tc>
          <w:tcPr>
            <w:tcW w:w="1200"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nil"/>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14"/>
            <w:tcBorders>
              <w:top w:val="single" w:sz="4" w:space="0" w:color="auto"/>
              <w:left w:val="nil"/>
              <w:bottom w:val="nil"/>
              <w:right w:val="single" w:sz="8" w:space="0" w:color="000000"/>
            </w:tcBorders>
            <w:shd w:val="clear" w:color="auto" w:fill="auto"/>
            <w:hideMark/>
          </w:tcPr>
          <w:p w:rsidR="00C15BE2" w:rsidRPr="0075248E" w:rsidRDefault="00813ECA" w:rsidP="007562AA">
            <w:pPr>
              <w:ind w:firstLine="0"/>
              <w:rPr>
                <w:rFonts w:eastAsia="Times New Roman"/>
                <w:sz w:val="18"/>
                <w:szCs w:val="18"/>
              </w:rPr>
            </w:pPr>
            <w:r w:rsidRPr="0075248E">
              <w:rPr>
                <w:rFonts w:eastAsia="Times New Roman"/>
                <w:sz w:val="18"/>
                <w:szCs w:val="18"/>
              </w:rPr>
              <w:t>1. Параметры приняты в соответствии со сводным стандартом благоустройства массивов ИЖС Белгородской области</w:t>
            </w:r>
            <w:r w:rsidR="00C15BE2" w:rsidRPr="0075248E">
              <w:rPr>
                <w:rFonts w:eastAsia="Times New Roman"/>
                <w:sz w:val="18"/>
                <w:szCs w:val="18"/>
              </w:rPr>
              <w:t>.</w:t>
            </w:r>
          </w:p>
          <w:p w:rsidR="00813ECA" w:rsidRPr="0075248E" w:rsidRDefault="00813ECA" w:rsidP="007562AA">
            <w:pPr>
              <w:ind w:firstLine="0"/>
              <w:rPr>
                <w:rFonts w:eastAsia="Times New Roman"/>
                <w:sz w:val="18"/>
                <w:szCs w:val="18"/>
              </w:rPr>
            </w:pPr>
            <w:r w:rsidRPr="0075248E">
              <w:rPr>
                <w:rFonts w:eastAsia="Times New Roman"/>
                <w:sz w:val="18"/>
                <w:szCs w:val="18"/>
              </w:rPr>
              <w:t>2.Озеленение прогулочной зоны рекомендуется выполнять с двух сторон с помощью линейной посадки деревьев с шагом</w:t>
            </w:r>
            <w:r w:rsidR="007562AA" w:rsidRPr="0075248E">
              <w:rPr>
                <w:rFonts w:eastAsia="Times New Roman"/>
                <w:sz w:val="18"/>
                <w:szCs w:val="18"/>
              </w:rPr>
              <w:t xml:space="preserve"> </w:t>
            </w:r>
            <w:r w:rsidRPr="0075248E">
              <w:rPr>
                <w:rFonts w:eastAsia="Times New Roman"/>
                <w:sz w:val="18"/>
                <w:szCs w:val="18"/>
              </w:rPr>
              <w:t>5 м.</w:t>
            </w:r>
          </w:p>
          <w:p w:rsidR="00813ECA" w:rsidRPr="0075248E" w:rsidRDefault="00813ECA" w:rsidP="007562AA">
            <w:pPr>
              <w:ind w:firstLine="0"/>
              <w:rPr>
                <w:rFonts w:eastAsia="Times New Roman"/>
                <w:sz w:val="18"/>
                <w:szCs w:val="18"/>
              </w:rPr>
            </w:pPr>
            <w:r w:rsidRPr="0075248E">
              <w:rPr>
                <w:rFonts w:eastAsia="Times New Roman"/>
                <w:sz w:val="18"/>
                <w:szCs w:val="18"/>
              </w:rPr>
              <w:t xml:space="preserve">3.Ширина Велосипедных переездов, обособленных от пешеходных переходов должна быть не меньше ширины велодорожки.                                                                                                                    </w:t>
            </w:r>
          </w:p>
          <w:p w:rsidR="007562AA" w:rsidRPr="0075248E" w:rsidRDefault="00813ECA" w:rsidP="007562AA">
            <w:pPr>
              <w:ind w:firstLine="0"/>
              <w:rPr>
                <w:rFonts w:eastAsia="Times New Roman"/>
                <w:sz w:val="18"/>
                <w:szCs w:val="18"/>
              </w:rPr>
            </w:pPr>
            <w:r w:rsidRPr="0075248E">
              <w:rPr>
                <w:rFonts w:eastAsia="Times New Roman"/>
                <w:sz w:val="18"/>
                <w:szCs w:val="18"/>
              </w:rPr>
              <w:t>4.Интервал между нерегулируемыми пешеходными переходами -100м.</w:t>
            </w:r>
          </w:p>
          <w:p w:rsidR="007562AA" w:rsidRPr="0075248E" w:rsidRDefault="00813ECA" w:rsidP="007562AA">
            <w:pPr>
              <w:ind w:firstLine="0"/>
              <w:rPr>
                <w:rFonts w:eastAsia="Times New Roman"/>
                <w:sz w:val="18"/>
                <w:szCs w:val="18"/>
              </w:rPr>
            </w:pPr>
            <w:r w:rsidRPr="0075248E">
              <w:rPr>
                <w:rFonts w:eastAsia="Times New Roman"/>
                <w:sz w:val="18"/>
                <w:szCs w:val="18"/>
              </w:rPr>
              <w:t>5.Декоративное озеленение в местах кратковременного отдыха выполнять с помощью живой изгороди, хвойных кустарников и многоле</w:t>
            </w:r>
            <w:r w:rsidRPr="0075248E">
              <w:rPr>
                <w:rFonts w:eastAsia="Times New Roman"/>
                <w:sz w:val="18"/>
                <w:szCs w:val="18"/>
              </w:rPr>
              <w:t>т</w:t>
            </w:r>
            <w:r w:rsidRPr="0075248E">
              <w:rPr>
                <w:rFonts w:eastAsia="Times New Roman"/>
                <w:sz w:val="18"/>
                <w:szCs w:val="18"/>
              </w:rPr>
              <w:t>них трав.</w:t>
            </w:r>
          </w:p>
          <w:p w:rsidR="007562AA" w:rsidRPr="0075248E" w:rsidRDefault="00813ECA" w:rsidP="007562AA">
            <w:pPr>
              <w:ind w:firstLine="0"/>
              <w:rPr>
                <w:rFonts w:eastAsia="Times New Roman"/>
                <w:sz w:val="18"/>
                <w:szCs w:val="18"/>
              </w:rPr>
            </w:pPr>
            <w:r w:rsidRPr="0075248E">
              <w:rPr>
                <w:rFonts w:eastAsia="Times New Roman"/>
                <w:sz w:val="18"/>
                <w:szCs w:val="18"/>
              </w:rPr>
              <w:t xml:space="preserve">6.Озелененеие </w:t>
            </w:r>
            <w:proofErr w:type="spellStart"/>
            <w:r w:rsidRPr="0075248E">
              <w:rPr>
                <w:rFonts w:eastAsia="Times New Roman"/>
                <w:sz w:val="18"/>
                <w:szCs w:val="18"/>
              </w:rPr>
              <w:t>биодренажных</w:t>
            </w:r>
            <w:proofErr w:type="spellEnd"/>
            <w:r w:rsidRPr="0075248E">
              <w:rPr>
                <w:rFonts w:eastAsia="Times New Roman"/>
                <w:sz w:val="18"/>
                <w:szCs w:val="18"/>
              </w:rPr>
              <w:t xml:space="preserve"> канав целесообразно выполнять с помощью вла</w:t>
            </w:r>
            <w:r w:rsidR="007562AA" w:rsidRPr="0075248E">
              <w:rPr>
                <w:rFonts w:eastAsia="Times New Roman"/>
                <w:sz w:val="18"/>
                <w:szCs w:val="18"/>
              </w:rPr>
              <w:t>голюбивых декоративных растений</w:t>
            </w:r>
          </w:p>
          <w:p w:rsidR="00E07B32" w:rsidRDefault="00813ECA" w:rsidP="007562AA">
            <w:pPr>
              <w:ind w:firstLine="0"/>
              <w:rPr>
                <w:rFonts w:eastAsia="Times New Roman"/>
                <w:sz w:val="18"/>
                <w:szCs w:val="18"/>
              </w:rPr>
            </w:pPr>
            <w:r w:rsidRPr="0075248E">
              <w:rPr>
                <w:rFonts w:eastAsia="Times New Roman"/>
                <w:sz w:val="18"/>
                <w:szCs w:val="18"/>
              </w:rPr>
              <w:t>7. Для повышения безопасности пешеходов рекомендуется выполнить уменьшение радиусов поворота. На округлениях, где тротуар</w:t>
            </w:r>
            <w:r w:rsidR="00E07B32">
              <w:rPr>
                <w:rFonts w:eastAsia="Times New Roman"/>
                <w:sz w:val="18"/>
                <w:szCs w:val="18"/>
              </w:rPr>
              <w:t xml:space="preserve"> </w:t>
            </w:r>
            <w:r w:rsidRPr="0075248E">
              <w:rPr>
                <w:rFonts w:eastAsia="Times New Roman"/>
                <w:sz w:val="18"/>
                <w:szCs w:val="18"/>
              </w:rPr>
              <w:t>и проезжая часть находятся в одном уровне, следует устанавливать ограничительные столбики.</w:t>
            </w:r>
          </w:p>
          <w:p w:rsidR="00813ECA" w:rsidRPr="0075248E" w:rsidRDefault="00813ECA" w:rsidP="007562AA">
            <w:pPr>
              <w:ind w:firstLine="0"/>
              <w:rPr>
                <w:rFonts w:eastAsia="Times New Roman"/>
                <w:sz w:val="18"/>
                <w:szCs w:val="18"/>
              </w:rPr>
            </w:pPr>
            <w:r w:rsidRPr="0075248E">
              <w:rPr>
                <w:rFonts w:eastAsia="Times New Roman"/>
                <w:sz w:val="18"/>
                <w:szCs w:val="18"/>
              </w:rPr>
              <w:t>8.Минимальная ширина пешеходной зоны тротуара 1.5 м.</w:t>
            </w:r>
          </w:p>
          <w:p w:rsidR="00813ECA" w:rsidRPr="0075248E" w:rsidRDefault="00813ECA" w:rsidP="007562AA">
            <w:pPr>
              <w:ind w:firstLine="0"/>
              <w:rPr>
                <w:rFonts w:eastAsia="Times New Roman"/>
                <w:sz w:val="18"/>
                <w:szCs w:val="18"/>
              </w:rPr>
            </w:pPr>
            <w:r w:rsidRPr="0075248E">
              <w:rPr>
                <w:rFonts w:eastAsia="Times New Roman"/>
                <w:sz w:val="18"/>
                <w:szCs w:val="18"/>
              </w:rPr>
              <w:t xml:space="preserve">9. </w:t>
            </w:r>
            <w:proofErr w:type="gramStart"/>
            <w:r w:rsidRPr="0075248E">
              <w:rPr>
                <w:rFonts w:eastAsia="Times New Roman"/>
                <w:sz w:val="18"/>
                <w:szCs w:val="18"/>
              </w:rPr>
              <w:t>На маршрутах движения общественного транспорта для того, чтобы движение автобусов не замедляло движение остального транспо</w:t>
            </w:r>
            <w:r w:rsidRPr="0075248E">
              <w:rPr>
                <w:rFonts w:eastAsia="Times New Roman"/>
                <w:sz w:val="18"/>
                <w:szCs w:val="18"/>
              </w:rPr>
              <w:t>р</w:t>
            </w:r>
            <w:r w:rsidRPr="0075248E">
              <w:rPr>
                <w:rFonts w:eastAsia="Times New Roman"/>
                <w:sz w:val="18"/>
                <w:szCs w:val="18"/>
              </w:rPr>
              <w:t>та, необходимо предусмотреть заездные карманы шириной 3.5</w:t>
            </w:r>
            <w:r w:rsidR="00C15BE2" w:rsidRPr="0075248E">
              <w:rPr>
                <w:rFonts w:eastAsia="Times New Roman"/>
                <w:sz w:val="18"/>
                <w:szCs w:val="18"/>
              </w:rPr>
              <w:t xml:space="preserve"> </w:t>
            </w:r>
            <w:r w:rsidRPr="0075248E">
              <w:rPr>
                <w:rFonts w:eastAsia="Times New Roman"/>
                <w:sz w:val="18"/>
                <w:szCs w:val="18"/>
              </w:rPr>
              <w:t>м. Длина остановочной площадки 20</w:t>
            </w:r>
            <w:r w:rsidR="00C15BE2" w:rsidRPr="0075248E">
              <w:rPr>
                <w:rFonts w:eastAsia="Times New Roman"/>
                <w:sz w:val="18"/>
                <w:szCs w:val="18"/>
              </w:rPr>
              <w:t xml:space="preserve"> </w:t>
            </w:r>
            <w:r w:rsidRPr="0075248E">
              <w:rPr>
                <w:rFonts w:eastAsia="Times New Roman"/>
                <w:sz w:val="18"/>
                <w:szCs w:val="18"/>
              </w:rPr>
              <w:t>м. Рекомендуемая длина участков въезда и выезда – 20</w:t>
            </w:r>
            <w:r w:rsidR="00C15BE2" w:rsidRPr="0075248E">
              <w:rPr>
                <w:rFonts w:eastAsia="Times New Roman"/>
                <w:sz w:val="18"/>
                <w:szCs w:val="18"/>
              </w:rPr>
              <w:t xml:space="preserve"> </w:t>
            </w:r>
            <w:r w:rsidRPr="0075248E">
              <w:rPr>
                <w:rFonts w:eastAsia="Times New Roman"/>
                <w:sz w:val="18"/>
                <w:szCs w:val="18"/>
              </w:rPr>
              <w:t>м. Остановка общественного транспорта должна включать крытый павильон с выделенным местом для информации, урну, перильные ограждения по периметру площадки в случае перепадов рельефа.</w:t>
            </w:r>
            <w:proofErr w:type="gramEnd"/>
            <w:r w:rsidRPr="0075248E">
              <w:rPr>
                <w:rFonts w:eastAsia="Times New Roman"/>
                <w:sz w:val="18"/>
                <w:szCs w:val="18"/>
              </w:rPr>
              <w:t xml:space="preserve"> Остановочный павильон следует размещать на расст</w:t>
            </w:r>
            <w:r w:rsidRPr="0075248E">
              <w:rPr>
                <w:rFonts w:eastAsia="Times New Roman"/>
                <w:sz w:val="18"/>
                <w:szCs w:val="18"/>
              </w:rPr>
              <w:t>о</w:t>
            </w:r>
            <w:r w:rsidRPr="0075248E">
              <w:rPr>
                <w:rFonts w:eastAsia="Times New Roman"/>
                <w:sz w:val="18"/>
                <w:szCs w:val="18"/>
              </w:rPr>
              <w:t>янии не менее 2</w:t>
            </w:r>
            <w:r w:rsidR="00C15BE2" w:rsidRPr="0075248E">
              <w:rPr>
                <w:rFonts w:eastAsia="Times New Roman"/>
                <w:sz w:val="18"/>
                <w:szCs w:val="18"/>
              </w:rPr>
              <w:t xml:space="preserve"> </w:t>
            </w:r>
            <w:r w:rsidRPr="0075248E">
              <w:rPr>
                <w:rFonts w:eastAsia="Times New Roman"/>
                <w:sz w:val="18"/>
                <w:szCs w:val="18"/>
              </w:rPr>
              <w:t>м от края кармана.</w:t>
            </w:r>
          </w:p>
          <w:p w:rsidR="00813ECA" w:rsidRPr="0075248E" w:rsidRDefault="00813ECA" w:rsidP="007562AA">
            <w:pPr>
              <w:ind w:firstLine="0"/>
              <w:rPr>
                <w:rFonts w:eastAsia="Times New Roman"/>
                <w:sz w:val="18"/>
                <w:szCs w:val="18"/>
              </w:rPr>
            </w:pPr>
            <w:r w:rsidRPr="0075248E">
              <w:rPr>
                <w:rFonts w:eastAsia="Times New Roman"/>
                <w:sz w:val="18"/>
                <w:szCs w:val="18"/>
              </w:rPr>
              <w:t>10. В местах кратковременного отдыха необходимо устраивать навесы (укрытия) с обязательной площадкой для размещения коляски или инвалидного кресла не менее 1.2 х 1.2</w:t>
            </w:r>
            <w:r w:rsidR="00C15BE2" w:rsidRPr="0075248E">
              <w:rPr>
                <w:rFonts w:eastAsia="Times New Roman"/>
                <w:sz w:val="18"/>
                <w:szCs w:val="18"/>
              </w:rPr>
              <w:t xml:space="preserve"> </w:t>
            </w:r>
            <w:r w:rsidRPr="0075248E">
              <w:rPr>
                <w:rFonts w:eastAsia="Times New Roman"/>
                <w:sz w:val="18"/>
                <w:szCs w:val="18"/>
              </w:rPr>
              <w:t xml:space="preserve">м. Рекомендуемое расстояние между местами отдыха </w:t>
            </w:r>
            <w:r w:rsidR="00C15BE2" w:rsidRPr="0075248E">
              <w:rPr>
                <w:rFonts w:eastAsia="Times New Roman"/>
                <w:sz w:val="18"/>
                <w:szCs w:val="18"/>
              </w:rPr>
              <w:t>–</w:t>
            </w:r>
            <w:r w:rsidRPr="0075248E">
              <w:rPr>
                <w:rFonts w:eastAsia="Times New Roman"/>
                <w:sz w:val="18"/>
                <w:szCs w:val="18"/>
              </w:rPr>
              <w:t xml:space="preserve"> 150</w:t>
            </w:r>
            <w:r w:rsidR="00C15BE2" w:rsidRPr="0075248E">
              <w:rPr>
                <w:rFonts w:eastAsia="Times New Roman"/>
                <w:sz w:val="18"/>
                <w:szCs w:val="18"/>
              </w:rPr>
              <w:t xml:space="preserve"> </w:t>
            </w:r>
            <w:r w:rsidRPr="0075248E">
              <w:rPr>
                <w:rFonts w:eastAsia="Times New Roman"/>
                <w:sz w:val="18"/>
                <w:szCs w:val="18"/>
              </w:rPr>
              <w:t>м. Скамьи должны быть развернуты друг к другу, либо ориентированы на пешеходную зону</w:t>
            </w:r>
          </w:p>
          <w:p w:rsidR="00813ECA" w:rsidRPr="0075248E" w:rsidRDefault="00813ECA" w:rsidP="007562AA">
            <w:pPr>
              <w:ind w:firstLine="0"/>
              <w:rPr>
                <w:rFonts w:eastAsia="Times New Roman"/>
                <w:sz w:val="18"/>
                <w:szCs w:val="18"/>
              </w:rPr>
            </w:pPr>
            <w:r w:rsidRPr="0075248E">
              <w:rPr>
                <w:rFonts w:eastAsia="Times New Roman"/>
                <w:sz w:val="18"/>
                <w:szCs w:val="18"/>
              </w:rPr>
              <w:t>11. Пешеходные и велосипедные дорожки при количестве более 1 устраивать по обе стороны улицы.</w:t>
            </w:r>
          </w:p>
        </w:tc>
      </w:tr>
      <w:tr w:rsidR="0075248E" w:rsidRPr="0075248E" w:rsidTr="008A2035">
        <w:trPr>
          <w:trHeight w:val="284"/>
          <w:tblHead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Категории и параметры автомобильных дорог общей сети</w:t>
            </w: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Расчетная интенсивность движ</w:t>
            </w:r>
            <w:r w:rsidRPr="0075248E">
              <w:rPr>
                <w:rFonts w:eastAsia="Times New Roman"/>
                <w:sz w:val="18"/>
                <w:szCs w:val="18"/>
              </w:rPr>
              <w:t>е</w:t>
            </w:r>
            <w:r w:rsidRPr="0075248E">
              <w:rPr>
                <w:rFonts w:eastAsia="Times New Roman"/>
                <w:sz w:val="18"/>
                <w:szCs w:val="18"/>
              </w:rPr>
              <w:t xml:space="preserve">ния, </w:t>
            </w:r>
            <w:proofErr w:type="gramStart"/>
            <w:r w:rsidRPr="0075248E">
              <w:rPr>
                <w:rFonts w:eastAsia="Times New Roman"/>
                <w:sz w:val="18"/>
                <w:szCs w:val="18"/>
              </w:rPr>
              <w:t>приведенных</w:t>
            </w:r>
            <w:proofErr w:type="gramEnd"/>
            <w:r w:rsidRPr="0075248E">
              <w:rPr>
                <w:rFonts w:eastAsia="Times New Roman"/>
                <w:sz w:val="18"/>
                <w:szCs w:val="18"/>
              </w:rPr>
              <w:t xml:space="preserve"> ед./</w:t>
            </w:r>
            <w:proofErr w:type="spellStart"/>
            <w:r w:rsidRPr="0075248E">
              <w:rPr>
                <w:rFonts w:eastAsia="Times New Roman"/>
                <w:sz w:val="18"/>
                <w:szCs w:val="18"/>
              </w:rPr>
              <w:t>сут</w:t>
            </w:r>
            <w:proofErr w:type="spell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категория </w:t>
            </w:r>
            <w:proofErr w:type="gramStart"/>
            <w:r w:rsidRPr="0075248E">
              <w:rPr>
                <w:rFonts w:eastAsia="Times New Roman"/>
                <w:sz w:val="18"/>
                <w:szCs w:val="18"/>
              </w:rPr>
              <w:t>I</w:t>
            </w:r>
            <w:proofErr w:type="gramEnd"/>
            <w:r w:rsidRPr="0075248E">
              <w:rPr>
                <w:rFonts w:eastAsia="Times New Roman"/>
                <w:sz w:val="18"/>
                <w:szCs w:val="18"/>
              </w:rPr>
              <w:t>В</w:t>
            </w:r>
          </w:p>
        </w:tc>
        <w:tc>
          <w:tcPr>
            <w:tcW w:w="1545"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14000</w:t>
            </w:r>
          </w:p>
        </w:tc>
        <w:tc>
          <w:tcPr>
            <w:tcW w:w="2753" w:type="dxa"/>
            <w:gridSpan w:val="3"/>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2000-6000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200-2000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Расчетная скорость движения, </w:t>
            </w:r>
            <w:proofErr w:type="gramStart"/>
            <w:r w:rsidRPr="0075248E">
              <w:rPr>
                <w:rFonts w:eastAsia="Times New Roman"/>
                <w:sz w:val="18"/>
                <w:szCs w:val="18"/>
              </w:rPr>
              <w:t>км</w:t>
            </w:r>
            <w:proofErr w:type="gramEnd"/>
            <w:r w:rsidRPr="0075248E">
              <w:rPr>
                <w:rFonts w:eastAsia="Times New Roman"/>
                <w:sz w:val="18"/>
                <w:szCs w:val="18"/>
              </w:rPr>
              <w:t>/ч</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категория </w:t>
            </w:r>
            <w:proofErr w:type="gramStart"/>
            <w:r w:rsidRPr="0075248E">
              <w:rPr>
                <w:rFonts w:eastAsia="Times New Roman"/>
                <w:sz w:val="18"/>
                <w:szCs w:val="18"/>
              </w:rPr>
              <w:t>I</w:t>
            </w:r>
            <w:proofErr w:type="gramEnd"/>
            <w:r w:rsidRPr="0075248E">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Число полос движения</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категория </w:t>
            </w:r>
            <w:proofErr w:type="gramStart"/>
            <w:r w:rsidRPr="0075248E">
              <w:rPr>
                <w:rFonts w:eastAsia="Times New Roman"/>
                <w:sz w:val="18"/>
                <w:szCs w:val="18"/>
              </w:rPr>
              <w:t>I</w:t>
            </w:r>
            <w:proofErr w:type="gramEnd"/>
            <w:r w:rsidRPr="0075248E">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 6; 8 см п. п. [1]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 4</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Ширина центральной раздел</w:t>
            </w:r>
            <w:r w:rsidRPr="0075248E">
              <w:rPr>
                <w:rFonts w:eastAsia="Times New Roman"/>
                <w:sz w:val="18"/>
                <w:szCs w:val="18"/>
              </w:rPr>
              <w:t>и</w:t>
            </w:r>
            <w:r w:rsidRPr="0075248E">
              <w:rPr>
                <w:rFonts w:eastAsia="Times New Roman"/>
                <w:sz w:val="18"/>
                <w:szCs w:val="18"/>
              </w:rPr>
              <w:t>тельной полосы[2], м</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категория </w:t>
            </w:r>
            <w:proofErr w:type="gramStart"/>
            <w:r w:rsidRPr="0075248E">
              <w:rPr>
                <w:rFonts w:eastAsia="Times New Roman"/>
                <w:sz w:val="18"/>
                <w:szCs w:val="18"/>
              </w:rPr>
              <w:t>I</w:t>
            </w:r>
            <w:proofErr w:type="gramEnd"/>
            <w:r w:rsidRPr="0075248E">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Ширина обочины, </w:t>
            </w:r>
            <w:proofErr w:type="gramStart"/>
            <w:r w:rsidRPr="0075248E">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категория </w:t>
            </w:r>
            <w:proofErr w:type="gramStart"/>
            <w:r w:rsidRPr="0075248E">
              <w:rPr>
                <w:rFonts w:eastAsia="Times New Roman"/>
                <w:sz w:val="18"/>
                <w:szCs w:val="18"/>
              </w:rPr>
              <w:t>I</w:t>
            </w:r>
            <w:proofErr w:type="gramEnd"/>
            <w:r w:rsidRPr="0075248E">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3,75/2,5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1,75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Наименьший радиус кривых в плане, </w:t>
            </w:r>
            <w:proofErr w:type="gramStart"/>
            <w:r w:rsidRPr="0075248E">
              <w:rPr>
                <w:rFonts w:eastAsia="Times New Roman"/>
                <w:sz w:val="18"/>
                <w:szCs w:val="18"/>
              </w:rPr>
              <w:t>м</w:t>
            </w:r>
            <w:proofErr w:type="gramEnd"/>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категория </w:t>
            </w:r>
            <w:proofErr w:type="gramStart"/>
            <w:r w:rsidRPr="0075248E">
              <w:rPr>
                <w:rFonts w:eastAsia="Times New Roman"/>
                <w:sz w:val="18"/>
                <w:szCs w:val="18"/>
              </w:rPr>
              <w:t>I</w:t>
            </w:r>
            <w:proofErr w:type="gramEnd"/>
            <w:r w:rsidRPr="0075248E">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1200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Наибольший продольный уклон, </w:t>
            </w:r>
            <w:r w:rsidR="007562AA" w:rsidRPr="0075248E">
              <w:rPr>
                <w:rFonts w:eastAsia="Times New Roman"/>
                <w:sz w:val="18"/>
                <w:szCs w:val="18"/>
              </w:rPr>
              <w:t>%</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категория </w:t>
            </w:r>
            <w:proofErr w:type="gramStart"/>
            <w:r w:rsidRPr="0075248E">
              <w:rPr>
                <w:rFonts w:eastAsia="Times New Roman"/>
                <w:sz w:val="18"/>
                <w:szCs w:val="18"/>
              </w:rPr>
              <w:t>I</w:t>
            </w:r>
            <w:proofErr w:type="gramEnd"/>
            <w:r w:rsidRPr="0075248E">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70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Общая площадь полосы отвода под автомобильную дорогу, </w:t>
            </w:r>
            <w:proofErr w:type="gramStart"/>
            <w:r w:rsidRPr="0075248E">
              <w:rPr>
                <w:rFonts w:eastAsia="Times New Roman"/>
                <w:sz w:val="18"/>
                <w:szCs w:val="18"/>
              </w:rPr>
              <w:t>га</w:t>
            </w:r>
            <w:proofErr w:type="gramEnd"/>
            <w:r w:rsidRPr="0075248E">
              <w:rPr>
                <w:rFonts w:eastAsia="Times New Roman"/>
                <w:sz w:val="18"/>
                <w:szCs w:val="18"/>
              </w:rPr>
              <w:t>/км</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категория </w:t>
            </w:r>
            <w:proofErr w:type="gramStart"/>
            <w:r w:rsidRPr="0075248E">
              <w:rPr>
                <w:rFonts w:eastAsia="Times New Roman"/>
                <w:sz w:val="18"/>
                <w:szCs w:val="18"/>
              </w:rPr>
              <w:t>I</w:t>
            </w:r>
            <w:proofErr w:type="gramEnd"/>
            <w:r w:rsidRPr="0075248E">
              <w:rPr>
                <w:rFonts w:eastAsia="Times New Roman"/>
                <w:sz w:val="18"/>
                <w:szCs w:val="18"/>
              </w:rPr>
              <w:t>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4,9</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III</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IV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категория V</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885"/>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Минимальные радиусы кривых в плане для размещения остановок на автомобильных дорогах кат</w:t>
            </w:r>
            <w:r w:rsidRPr="0075248E">
              <w:rPr>
                <w:rFonts w:eastAsia="Times New Roman"/>
                <w:sz w:val="18"/>
                <w:szCs w:val="18"/>
              </w:rPr>
              <w:t>е</w:t>
            </w:r>
            <w:r w:rsidRPr="0075248E">
              <w:rPr>
                <w:rFonts w:eastAsia="Times New Roman"/>
                <w:sz w:val="18"/>
                <w:szCs w:val="18"/>
              </w:rPr>
              <w:t xml:space="preserve">гории, </w:t>
            </w:r>
            <w:proofErr w:type="gramStart"/>
            <w:r w:rsidRPr="0075248E">
              <w:rPr>
                <w:rFonts w:eastAsia="Times New Roman"/>
                <w:sz w:val="18"/>
                <w:szCs w:val="18"/>
              </w:rPr>
              <w:t>м</w:t>
            </w:r>
            <w:proofErr w:type="gramEnd"/>
          </w:p>
        </w:tc>
        <w:tc>
          <w:tcPr>
            <w:tcW w:w="8156" w:type="dxa"/>
            <w:gridSpan w:val="11"/>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дорогах I-II категорий – 1000, на дорогах III категории – 600, на дорогах IV V категорий – 400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510"/>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Минимальная длина остановочной площадки, </w:t>
            </w:r>
            <w:proofErr w:type="gramStart"/>
            <w:r w:rsidRPr="0075248E">
              <w:rPr>
                <w:rFonts w:eastAsia="Times New Roman"/>
                <w:sz w:val="18"/>
                <w:szCs w:val="18"/>
              </w:rPr>
              <w:t>м</w:t>
            </w:r>
            <w:proofErr w:type="gramEnd"/>
          </w:p>
        </w:tc>
        <w:tc>
          <w:tcPr>
            <w:tcW w:w="8156" w:type="dxa"/>
            <w:gridSpan w:val="11"/>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83"/>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 xml:space="preserve">Минимальное расстояние между остановочными пунктами, </w:t>
            </w:r>
            <w:proofErr w:type="gramStart"/>
            <w:r w:rsidRPr="0075248E">
              <w:rPr>
                <w:rFonts w:eastAsia="Times New Roman"/>
                <w:sz w:val="18"/>
                <w:szCs w:val="18"/>
              </w:rPr>
              <w:t>км</w:t>
            </w:r>
            <w:proofErr w:type="gramEnd"/>
          </w:p>
        </w:tc>
        <w:tc>
          <w:tcPr>
            <w:tcW w:w="8156" w:type="dxa"/>
            <w:gridSpan w:val="11"/>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для автомобильных дорог I-III категорий – 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79"/>
          <w:tblHeader/>
        </w:trPr>
        <w:tc>
          <w:tcPr>
            <w:tcW w:w="1200" w:type="dxa"/>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Примечания</w:t>
            </w:r>
          </w:p>
        </w:tc>
        <w:tc>
          <w:tcPr>
            <w:tcW w:w="10909" w:type="dxa"/>
            <w:gridSpan w:val="14"/>
            <w:tcBorders>
              <w:top w:val="single" w:sz="4" w:space="0" w:color="auto"/>
              <w:left w:val="nil"/>
              <w:bottom w:val="single" w:sz="4" w:space="0" w:color="auto"/>
              <w:right w:val="single" w:sz="8" w:space="0" w:color="000000"/>
            </w:tcBorders>
            <w:shd w:val="clear" w:color="auto" w:fill="auto"/>
            <w:hideMark/>
          </w:tcPr>
          <w:p w:rsidR="007562AA" w:rsidRPr="0075248E" w:rsidRDefault="00813ECA" w:rsidP="007562AA">
            <w:pPr>
              <w:ind w:firstLine="0"/>
              <w:rPr>
                <w:rFonts w:eastAsia="Times New Roman"/>
                <w:sz w:val="18"/>
                <w:szCs w:val="18"/>
              </w:rPr>
            </w:pPr>
            <w:r w:rsidRPr="0075248E">
              <w:rPr>
                <w:rFonts w:eastAsia="Times New Roman"/>
                <w:sz w:val="18"/>
                <w:szCs w:val="18"/>
              </w:rPr>
              <w:t>1. Количество полос движения на дорогах I категории устанавливают в зависимости от интенсивности движения: свыше 14000 до 40000 ед./</w:t>
            </w:r>
            <w:proofErr w:type="spellStart"/>
            <w:r w:rsidRPr="0075248E">
              <w:rPr>
                <w:rFonts w:eastAsia="Times New Roman"/>
                <w:sz w:val="18"/>
                <w:szCs w:val="18"/>
              </w:rPr>
              <w:t>сут</w:t>
            </w:r>
            <w:proofErr w:type="spellEnd"/>
            <w:r w:rsidRPr="0075248E">
              <w:rPr>
                <w:rFonts w:eastAsia="Times New Roman"/>
                <w:sz w:val="18"/>
                <w:szCs w:val="18"/>
              </w:rPr>
              <w:t>. – 4 полосы; свыше 40000 до 80000 ед./</w:t>
            </w:r>
            <w:proofErr w:type="spellStart"/>
            <w:r w:rsidRPr="0075248E">
              <w:rPr>
                <w:rFonts w:eastAsia="Times New Roman"/>
                <w:sz w:val="18"/>
                <w:szCs w:val="18"/>
              </w:rPr>
              <w:t>сут</w:t>
            </w:r>
            <w:proofErr w:type="spellEnd"/>
            <w:r w:rsidRPr="0075248E">
              <w:rPr>
                <w:rFonts w:eastAsia="Times New Roman"/>
                <w:sz w:val="18"/>
                <w:szCs w:val="18"/>
              </w:rPr>
              <w:t>. – 6 полос; свыше 80000 ед./</w:t>
            </w:r>
            <w:proofErr w:type="spellStart"/>
            <w:r w:rsidRPr="0075248E">
              <w:rPr>
                <w:rFonts w:eastAsia="Times New Roman"/>
                <w:sz w:val="18"/>
                <w:szCs w:val="18"/>
              </w:rPr>
              <w:t>сут</w:t>
            </w:r>
            <w:proofErr w:type="spellEnd"/>
            <w:r w:rsidRPr="0075248E">
              <w:rPr>
                <w:rFonts w:eastAsia="Times New Roman"/>
                <w:sz w:val="18"/>
                <w:szCs w:val="18"/>
              </w:rPr>
              <w:t>. – 8 полос</w:t>
            </w:r>
            <w:r w:rsidR="00C15BE2" w:rsidRPr="0075248E">
              <w:rPr>
                <w:rFonts w:eastAsia="Times New Roman"/>
                <w:sz w:val="18"/>
                <w:szCs w:val="18"/>
              </w:rPr>
              <w:t>.</w:t>
            </w:r>
            <w:r w:rsidRPr="0075248E">
              <w:rPr>
                <w:rFonts w:eastAsia="Times New Roman"/>
                <w:sz w:val="18"/>
                <w:szCs w:val="18"/>
              </w:rPr>
              <w:t xml:space="preserve">                 </w:t>
            </w:r>
          </w:p>
          <w:p w:rsidR="00813ECA" w:rsidRPr="0075248E" w:rsidRDefault="00813ECA" w:rsidP="007562AA">
            <w:pPr>
              <w:ind w:firstLine="0"/>
              <w:rPr>
                <w:rFonts w:eastAsia="Times New Roman"/>
                <w:sz w:val="18"/>
                <w:szCs w:val="18"/>
              </w:rPr>
            </w:pPr>
            <w:r w:rsidRPr="0075248E">
              <w:rPr>
                <w:rFonts w:eastAsia="Times New Roman"/>
                <w:sz w:val="18"/>
                <w:szCs w:val="18"/>
              </w:rPr>
              <w:t>2. Ширину разделительной полосы на участках дорог, где в перспективе может потребоваться увеличение числа полос движения, увел</w:t>
            </w:r>
            <w:r w:rsidRPr="0075248E">
              <w:rPr>
                <w:rFonts w:eastAsia="Times New Roman"/>
                <w:sz w:val="18"/>
                <w:szCs w:val="18"/>
              </w:rPr>
              <w:t>и</w:t>
            </w:r>
            <w:r w:rsidRPr="0075248E">
              <w:rPr>
                <w:rFonts w:eastAsia="Times New Roman"/>
                <w:sz w:val="18"/>
                <w:szCs w:val="18"/>
              </w:rPr>
              <w:t xml:space="preserve">чивают на 7,5 м и принимают равной: не менее 13,5 м – для дорог категории IA, не менее 12,5 м – для дорог категории </w:t>
            </w:r>
            <w:proofErr w:type="gramStart"/>
            <w:r w:rsidRPr="0075248E">
              <w:rPr>
                <w:rFonts w:eastAsia="Times New Roman"/>
                <w:sz w:val="18"/>
                <w:szCs w:val="18"/>
              </w:rPr>
              <w:t>I</w:t>
            </w:r>
            <w:proofErr w:type="gramEnd"/>
            <w:r w:rsidRPr="0075248E">
              <w:rPr>
                <w:rFonts w:eastAsia="Times New Roman"/>
                <w:sz w:val="18"/>
                <w:szCs w:val="18"/>
              </w:rPr>
              <w:t>Б. Разделительные полосы предусматривают с разрывами через 2-5 км для организации пропуска движения автотранспортных средств и для проезда спец</w:t>
            </w:r>
            <w:r w:rsidRPr="0075248E">
              <w:rPr>
                <w:rFonts w:eastAsia="Times New Roman"/>
                <w:sz w:val="18"/>
                <w:szCs w:val="18"/>
              </w:rPr>
              <w:t>и</w:t>
            </w:r>
            <w:r w:rsidRPr="0075248E">
              <w:rPr>
                <w:rFonts w:eastAsia="Times New Roman"/>
                <w:sz w:val="18"/>
                <w:szCs w:val="18"/>
              </w:rPr>
              <w:t>альных машин в периоды ремонта дорог. Величину разрыва устанавливают расчетом с учетом состава транспортного потока и радиуса поворота автомобиля или, если не производится расчет, величиной 30 м. В периоды, когда они не используются, их следует закрывать специальными съемными ограждающими устройствами</w:t>
            </w:r>
            <w:r w:rsidR="007562AA" w:rsidRPr="0075248E">
              <w:rPr>
                <w:rFonts w:eastAsia="Times New Roman"/>
                <w:sz w:val="18"/>
                <w:szCs w:val="18"/>
              </w:rPr>
              <w:t>.</w:t>
            </w:r>
            <w:r w:rsidRPr="0075248E">
              <w:rPr>
                <w:rFonts w:eastAsia="Times New Roman"/>
                <w:sz w:val="18"/>
                <w:szCs w:val="18"/>
              </w:rPr>
              <w:t xml:space="preserve">                                                    </w:t>
            </w:r>
          </w:p>
          <w:p w:rsidR="00813ECA" w:rsidRPr="0075248E" w:rsidRDefault="00813ECA" w:rsidP="007562AA">
            <w:pPr>
              <w:ind w:firstLine="0"/>
              <w:rPr>
                <w:rFonts w:eastAsia="Times New Roman"/>
                <w:sz w:val="18"/>
                <w:szCs w:val="18"/>
              </w:rPr>
            </w:pPr>
            <w:r w:rsidRPr="0075248E">
              <w:rPr>
                <w:rFonts w:eastAsia="Times New Roman"/>
                <w:sz w:val="18"/>
                <w:szCs w:val="18"/>
              </w:rPr>
              <w:t>3. На участках дорог категории V с уклонами более 60°/</w:t>
            </w:r>
            <w:r w:rsidRPr="0075248E">
              <w:rPr>
                <w:rFonts w:eastAsia="Times New Roman"/>
                <w:sz w:val="18"/>
                <w:szCs w:val="18"/>
                <w:vertAlign w:val="subscript"/>
              </w:rPr>
              <w:t>00</w:t>
            </w:r>
            <w:r w:rsidRPr="0075248E">
              <w:rPr>
                <w:rFonts w:eastAsia="Times New Roman"/>
                <w:sz w:val="18"/>
                <w:szCs w:val="18"/>
              </w:rPr>
              <w:t xml:space="preserve"> в местах с неблагоприятными гидрологическими условиями и с легкоразмыв</w:t>
            </w:r>
            <w:r w:rsidRPr="0075248E">
              <w:rPr>
                <w:rFonts w:eastAsia="Times New Roman"/>
                <w:sz w:val="18"/>
                <w:szCs w:val="18"/>
              </w:rPr>
              <w:t>а</w:t>
            </w:r>
            <w:r w:rsidRPr="0075248E">
              <w:rPr>
                <w:rFonts w:eastAsia="Times New Roman"/>
                <w:sz w:val="18"/>
                <w:szCs w:val="18"/>
              </w:rPr>
              <w:t xml:space="preserve">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75248E">
              <w:rPr>
                <w:rFonts w:eastAsia="Times New Roman"/>
                <w:sz w:val="18"/>
                <w:szCs w:val="18"/>
              </w:rPr>
              <w:t>двухполо</w:t>
            </w:r>
            <w:r w:rsidRPr="0075248E">
              <w:rPr>
                <w:rFonts w:eastAsia="Times New Roman"/>
                <w:sz w:val="18"/>
                <w:szCs w:val="18"/>
              </w:rPr>
              <w:t>с</w:t>
            </w:r>
            <w:r w:rsidRPr="0075248E">
              <w:rPr>
                <w:rFonts w:eastAsia="Times New Roman"/>
                <w:sz w:val="18"/>
                <w:szCs w:val="18"/>
              </w:rPr>
              <w:t>ной</w:t>
            </w:r>
            <w:proofErr w:type="spellEnd"/>
            <w:r w:rsidRPr="0075248E">
              <w:rPr>
                <w:rFonts w:eastAsia="Times New Roman"/>
                <w:sz w:val="18"/>
                <w:szCs w:val="18"/>
              </w:rPr>
              <w:t xml:space="preserve"> осуществляют на протяжении 10 м.  </w:t>
            </w:r>
          </w:p>
        </w:tc>
      </w:tr>
      <w:tr w:rsidR="0075248E" w:rsidRPr="0075248E" w:rsidTr="008A2035">
        <w:trPr>
          <w:trHeight w:val="300"/>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Общественный пассажирский транспорт</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Расчетная скорость движения, </w:t>
            </w:r>
            <w:proofErr w:type="gramStart"/>
            <w:r w:rsidRPr="0075248E">
              <w:rPr>
                <w:rFonts w:eastAsia="Times New Roman"/>
                <w:sz w:val="18"/>
                <w:szCs w:val="18"/>
              </w:rPr>
              <w:t>км</w:t>
            </w:r>
            <w:proofErr w:type="gramEnd"/>
            <w:r w:rsidRPr="0075248E">
              <w:rPr>
                <w:rFonts w:eastAsia="Times New Roman"/>
                <w:sz w:val="18"/>
                <w:szCs w:val="18"/>
              </w:rPr>
              <w:t>/ч</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27"/>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Плотность сети линий наземного общественного пассажирского транспорта, км/</w:t>
            </w:r>
            <w:proofErr w:type="spellStart"/>
            <w:r w:rsidRPr="0075248E">
              <w:rPr>
                <w:rFonts w:eastAsia="Times New Roman"/>
                <w:sz w:val="18"/>
                <w:szCs w:val="18"/>
              </w:rPr>
              <w:t>кв</w:t>
            </w:r>
            <w:proofErr w:type="gramStart"/>
            <w:r w:rsidRPr="0075248E">
              <w:rPr>
                <w:rFonts w:eastAsia="Times New Roman"/>
                <w:sz w:val="18"/>
                <w:szCs w:val="18"/>
              </w:rPr>
              <w:t>.к</w:t>
            </w:r>
            <w:proofErr w:type="gramEnd"/>
            <w:r w:rsidRPr="0075248E">
              <w:rPr>
                <w:rFonts w:eastAsia="Times New Roman"/>
                <w:sz w:val="18"/>
                <w:szCs w:val="18"/>
              </w:rPr>
              <w:t>м</w:t>
            </w:r>
            <w:proofErr w:type="spellEnd"/>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35"/>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Максимальное расстояние между остановочными пунктами на линиях общественного пассажирского транспорта, </w:t>
            </w:r>
            <w:proofErr w:type="gramStart"/>
            <w:r w:rsidRPr="0075248E">
              <w:rPr>
                <w:rFonts w:eastAsia="Times New Roman"/>
                <w:sz w:val="18"/>
                <w:szCs w:val="18"/>
              </w:rPr>
              <w:t>м</w:t>
            </w:r>
            <w:proofErr w:type="gramEnd"/>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город</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 м</w:t>
            </w:r>
          </w:p>
        </w:tc>
      </w:tr>
      <w:tr w:rsidR="0075248E" w:rsidRPr="0075248E" w:rsidTr="008A2035">
        <w:trPr>
          <w:trHeight w:val="225"/>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сельская территория</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800 м</w:t>
            </w:r>
          </w:p>
        </w:tc>
      </w:tr>
      <w:tr w:rsidR="0075248E" w:rsidRPr="0075248E" w:rsidTr="008A2035">
        <w:trPr>
          <w:trHeight w:val="44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Ширина крайней полосы для движения автобусов на магистральных улицах и дорогах в больших и крупных городах, </w:t>
            </w:r>
            <w:proofErr w:type="gramStart"/>
            <w:r w:rsidRPr="0075248E">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8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Размещение остановочных площадок автобусов</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за перекрестками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не менее 25 м до </w:t>
            </w:r>
            <w:proofErr w:type="gramStart"/>
            <w:r w:rsidRPr="0075248E">
              <w:rPr>
                <w:rFonts w:eastAsia="Times New Roman"/>
                <w:sz w:val="18"/>
                <w:szCs w:val="18"/>
              </w:rPr>
              <w:t>стоп-линии</w:t>
            </w:r>
            <w:proofErr w:type="gramEnd"/>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8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перед перекрестками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не менее 40 м до </w:t>
            </w:r>
            <w:proofErr w:type="gramStart"/>
            <w:r w:rsidRPr="0075248E">
              <w:rPr>
                <w:rFonts w:eastAsia="Times New Roman"/>
                <w:sz w:val="18"/>
                <w:szCs w:val="18"/>
              </w:rPr>
              <w:t>стоп-линии</w:t>
            </w:r>
            <w:proofErr w:type="gramEnd"/>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91"/>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за наземными пеш</w:t>
            </w:r>
            <w:r w:rsidRPr="0075248E">
              <w:rPr>
                <w:rFonts w:eastAsia="Times New Roman"/>
                <w:sz w:val="18"/>
                <w:szCs w:val="18"/>
              </w:rPr>
              <w:t>е</w:t>
            </w:r>
            <w:r w:rsidRPr="0075248E">
              <w:rPr>
                <w:rFonts w:eastAsia="Times New Roman"/>
                <w:sz w:val="18"/>
                <w:szCs w:val="18"/>
              </w:rPr>
              <w:t>ходными переходами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5 м</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72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Длина остановочной площадки, </w:t>
            </w:r>
            <w:proofErr w:type="gramStart"/>
            <w:r w:rsidRPr="0075248E">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 м на один автобус, но не более 60 м</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72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Ширина остановочной площадки в заездном кармане, </w:t>
            </w:r>
            <w:proofErr w:type="gramStart"/>
            <w:r w:rsidRPr="0075248E">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равна</w:t>
            </w:r>
            <w:proofErr w:type="gramEnd"/>
            <w:r w:rsidRPr="0075248E">
              <w:rPr>
                <w:rFonts w:eastAsia="Times New Roman"/>
                <w:sz w:val="18"/>
                <w:szCs w:val="18"/>
              </w:rPr>
              <w:t xml:space="preserve"> ширине основных полос проезжей части</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Ширина </w:t>
            </w:r>
            <w:proofErr w:type="spellStart"/>
            <w:r w:rsidRPr="0075248E">
              <w:rPr>
                <w:rFonts w:eastAsia="Times New Roman"/>
                <w:sz w:val="18"/>
                <w:szCs w:val="18"/>
              </w:rPr>
              <w:t>отстойно</w:t>
            </w:r>
            <w:proofErr w:type="spellEnd"/>
            <w:r w:rsidRPr="0075248E">
              <w:rPr>
                <w:rFonts w:eastAsia="Times New Roman"/>
                <w:sz w:val="18"/>
                <w:szCs w:val="18"/>
              </w:rPr>
              <w:t xml:space="preserve">-разворотной площадки, </w:t>
            </w:r>
            <w:proofErr w:type="gramStart"/>
            <w:r w:rsidRPr="0075248E">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30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Расстояние от </w:t>
            </w:r>
            <w:proofErr w:type="spellStart"/>
            <w:r w:rsidRPr="0075248E">
              <w:rPr>
                <w:rFonts w:eastAsia="Times New Roman"/>
                <w:sz w:val="18"/>
                <w:szCs w:val="18"/>
              </w:rPr>
              <w:t>отстойно</w:t>
            </w:r>
            <w:proofErr w:type="spellEnd"/>
            <w:r w:rsidRPr="0075248E">
              <w:rPr>
                <w:rFonts w:eastAsia="Times New Roman"/>
                <w:sz w:val="18"/>
                <w:szCs w:val="18"/>
              </w:rPr>
              <w:t xml:space="preserve">-разворотной площадки до жилой застройки, </w:t>
            </w:r>
            <w:proofErr w:type="gramStart"/>
            <w:r w:rsidRPr="0075248E">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50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земельных участков для размещения автобу</w:t>
            </w:r>
            <w:r w:rsidRPr="0075248E">
              <w:rPr>
                <w:rFonts w:eastAsia="Times New Roman"/>
                <w:sz w:val="18"/>
                <w:szCs w:val="18"/>
              </w:rPr>
              <w:t>с</w:t>
            </w:r>
            <w:r w:rsidRPr="0075248E">
              <w:rPr>
                <w:rFonts w:eastAsia="Times New Roman"/>
                <w:sz w:val="18"/>
                <w:szCs w:val="18"/>
              </w:rPr>
              <w:t xml:space="preserve">ных парков (гаражей) в зависимости от вместимости сооружений, </w:t>
            </w:r>
            <w:proofErr w:type="gramStart"/>
            <w:r w:rsidRPr="0075248E">
              <w:rPr>
                <w:rFonts w:eastAsia="Times New Roman"/>
                <w:sz w:val="18"/>
                <w:szCs w:val="18"/>
              </w:rPr>
              <w:t>га</w:t>
            </w:r>
            <w:proofErr w:type="gramEnd"/>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100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200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300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300"/>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500 машин</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03"/>
          <w:tblHeader/>
        </w:trPr>
        <w:tc>
          <w:tcPr>
            <w:tcW w:w="1200" w:type="dxa"/>
            <w:vMerge w:val="restart"/>
            <w:tcBorders>
              <w:top w:val="nil"/>
              <w:left w:val="single" w:sz="8" w:space="0" w:color="auto"/>
              <w:bottom w:val="single" w:sz="4"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Автозаправочные станции</w:t>
            </w: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Категории и параметры</w:t>
            </w:r>
          </w:p>
        </w:tc>
        <w:tc>
          <w:tcPr>
            <w:tcW w:w="2270"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классификация[1]</w:t>
            </w:r>
          </w:p>
        </w:tc>
        <w:tc>
          <w:tcPr>
            <w:tcW w:w="2263"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городская автозаправо</w:t>
            </w:r>
            <w:r w:rsidRPr="0075248E">
              <w:rPr>
                <w:rFonts w:eastAsia="Times New Roman"/>
                <w:sz w:val="18"/>
                <w:szCs w:val="18"/>
              </w:rPr>
              <w:t>ч</w:t>
            </w:r>
            <w:r w:rsidRPr="0075248E">
              <w:rPr>
                <w:rFonts w:eastAsia="Times New Roman"/>
                <w:sz w:val="18"/>
                <w:szCs w:val="18"/>
              </w:rPr>
              <w:t>ная станция</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пропускная спосо</w:t>
            </w:r>
            <w:r w:rsidRPr="0075248E">
              <w:rPr>
                <w:rFonts w:eastAsia="Times New Roman"/>
                <w:sz w:val="18"/>
                <w:szCs w:val="18"/>
              </w:rPr>
              <w:t>б</w:t>
            </w:r>
            <w:r w:rsidRPr="0075248E">
              <w:rPr>
                <w:rFonts w:eastAsia="Times New Roman"/>
                <w:sz w:val="18"/>
                <w:szCs w:val="18"/>
              </w:rPr>
              <w:t>ность, машин/час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80-120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08"/>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vertAlign w:val="superscript"/>
              </w:rPr>
            </w:pPr>
            <w:r w:rsidRPr="0075248E">
              <w:rPr>
                <w:rFonts w:eastAsia="Times New Roman"/>
                <w:sz w:val="18"/>
                <w:szCs w:val="18"/>
              </w:rPr>
              <w:t>Количество резерву</w:t>
            </w:r>
            <w:r w:rsidRPr="0075248E">
              <w:rPr>
                <w:rFonts w:eastAsia="Times New Roman"/>
                <w:sz w:val="18"/>
                <w:szCs w:val="18"/>
              </w:rPr>
              <w:t>а</w:t>
            </w:r>
            <w:r w:rsidRPr="0075248E">
              <w:rPr>
                <w:rFonts w:eastAsia="Times New Roman"/>
                <w:sz w:val="18"/>
                <w:szCs w:val="18"/>
              </w:rPr>
              <w:t>ров, объемом 25 м</w:t>
            </w:r>
            <w:r w:rsidRPr="0075248E">
              <w:rPr>
                <w:rFonts w:eastAsia="Times New Roman"/>
                <w:sz w:val="18"/>
                <w:szCs w:val="18"/>
                <w:vertAlign w:val="superscript"/>
              </w:rPr>
              <w:t>3</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1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количество топлив</w:t>
            </w:r>
            <w:r w:rsidRPr="0075248E">
              <w:rPr>
                <w:rFonts w:eastAsia="Times New Roman"/>
                <w:sz w:val="18"/>
                <w:szCs w:val="18"/>
              </w:rPr>
              <w:t>о</w:t>
            </w:r>
            <w:r w:rsidRPr="0075248E">
              <w:rPr>
                <w:rFonts w:eastAsia="Times New Roman"/>
                <w:sz w:val="18"/>
                <w:szCs w:val="18"/>
              </w:rPr>
              <w:t>раздаточных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26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площадь территории, </w:t>
            </w:r>
            <w:proofErr w:type="gramStart"/>
            <w:r w:rsidRPr="0075248E">
              <w:rPr>
                <w:rFonts w:eastAsia="Times New Roman"/>
                <w:sz w:val="18"/>
                <w:szCs w:val="18"/>
              </w:rPr>
              <w:t>га</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0,2-0,3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13"/>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придорожная автозапр</w:t>
            </w:r>
            <w:r w:rsidRPr="0075248E">
              <w:rPr>
                <w:rFonts w:eastAsia="Times New Roman"/>
                <w:sz w:val="18"/>
                <w:szCs w:val="18"/>
              </w:rPr>
              <w:t>а</w:t>
            </w:r>
            <w:r w:rsidRPr="0075248E">
              <w:rPr>
                <w:rFonts w:eastAsia="Times New Roman"/>
                <w:sz w:val="18"/>
                <w:szCs w:val="18"/>
              </w:rPr>
              <w:t>вочная станция (за гран</w:t>
            </w:r>
            <w:r w:rsidRPr="0075248E">
              <w:rPr>
                <w:rFonts w:eastAsia="Times New Roman"/>
                <w:sz w:val="18"/>
                <w:szCs w:val="18"/>
              </w:rPr>
              <w:t>и</w:t>
            </w:r>
            <w:r w:rsidRPr="0075248E">
              <w:rPr>
                <w:rFonts w:eastAsia="Times New Roman"/>
                <w:sz w:val="18"/>
                <w:szCs w:val="18"/>
              </w:rPr>
              <w:t>цей населенных пунктов)</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пропускная спосо</w:t>
            </w:r>
            <w:r w:rsidRPr="0075248E">
              <w:rPr>
                <w:rFonts w:eastAsia="Times New Roman"/>
                <w:sz w:val="18"/>
                <w:szCs w:val="18"/>
              </w:rPr>
              <w:t>б</w:t>
            </w:r>
            <w:r w:rsidRPr="0075248E">
              <w:rPr>
                <w:rFonts w:eastAsia="Times New Roman"/>
                <w:sz w:val="18"/>
                <w:szCs w:val="18"/>
              </w:rPr>
              <w:t>ность, машин/час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80-120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0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количество топлив</w:t>
            </w:r>
            <w:r w:rsidRPr="0075248E">
              <w:rPr>
                <w:rFonts w:eastAsia="Times New Roman"/>
                <w:sz w:val="18"/>
                <w:szCs w:val="18"/>
              </w:rPr>
              <w:t>о</w:t>
            </w:r>
            <w:r w:rsidRPr="0075248E">
              <w:rPr>
                <w:rFonts w:eastAsia="Times New Roman"/>
                <w:sz w:val="18"/>
                <w:szCs w:val="18"/>
              </w:rPr>
              <w:t>раздаточных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25"/>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vertAlign w:val="superscript"/>
              </w:rPr>
            </w:pPr>
            <w:r w:rsidRPr="0075248E">
              <w:rPr>
                <w:rFonts w:eastAsia="Times New Roman"/>
                <w:sz w:val="18"/>
                <w:szCs w:val="18"/>
              </w:rPr>
              <w:t>Количество резерву</w:t>
            </w:r>
            <w:r w:rsidRPr="0075248E">
              <w:rPr>
                <w:rFonts w:eastAsia="Times New Roman"/>
                <w:sz w:val="18"/>
                <w:szCs w:val="18"/>
              </w:rPr>
              <w:t>а</w:t>
            </w:r>
            <w:r w:rsidRPr="0075248E">
              <w:rPr>
                <w:rFonts w:eastAsia="Times New Roman"/>
                <w:sz w:val="18"/>
                <w:szCs w:val="18"/>
              </w:rPr>
              <w:t>ров, объемом 25 м</w:t>
            </w:r>
            <w:r w:rsidRPr="0075248E">
              <w:rPr>
                <w:rFonts w:eastAsia="Times New Roman"/>
                <w:sz w:val="18"/>
                <w:szCs w:val="18"/>
                <w:vertAlign w:val="superscript"/>
              </w:rPr>
              <w:t>3</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4-6</w:t>
            </w:r>
          </w:p>
        </w:tc>
        <w:tc>
          <w:tcPr>
            <w:tcW w:w="2753" w:type="dxa"/>
            <w:gridSpan w:val="3"/>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7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площадь территории, </w:t>
            </w:r>
            <w:proofErr w:type="gramStart"/>
            <w:r w:rsidRPr="0075248E">
              <w:rPr>
                <w:rFonts w:eastAsia="Times New Roman"/>
                <w:sz w:val="18"/>
                <w:szCs w:val="18"/>
              </w:rPr>
              <w:t>га</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0,2-0,3</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09"/>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автозаправочный ко</w:t>
            </w:r>
            <w:r w:rsidRPr="0075248E">
              <w:rPr>
                <w:rFonts w:eastAsia="Times New Roman"/>
                <w:sz w:val="18"/>
                <w:szCs w:val="18"/>
              </w:rPr>
              <w:t>м</w:t>
            </w:r>
            <w:r w:rsidRPr="0075248E">
              <w:rPr>
                <w:rFonts w:eastAsia="Times New Roman"/>
                <w:sz w:val="18"/>
                <w:szCs w:val="18"/>
              </w:rPr>
              <w:t>плекс (за границей нас</w:t>
            </w:r>
            <w:r w:rsidRPr="0075248E">
              <w:rPr>
                <w:rFonts w:eastAsia="Times New Roman"/>
                <w:sz w:val="18"/>
                <w:szCs w:val="18"/>
              </w:rPr>
              <w:t>е</w:t>
            </w:r>
            <w:r w:rsidRPr="0075248E">
              <w:rPr>
                <w:rFonts w:eastAsia="Times New Roman"/>
                <w:sz w:val="18"/>
                <w:szCs w:val="18"/>
              </w:rPr>
              <w:t>ленных пунктов)</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пропускная спосо</w:t>
            </w:r>
            <w:r w:rsidRPr="0075248E">
              <w:rPr>
                <w:rFonts w:eastAsia="Times New Roman"/>
                <w:sz w:val="18"/>
                <w:szCs w:val="18"/>
              </w:rPr>
              <w:t>б</w:t>
            </w:r>
            <w:r w:rsidRPr="0075248E">
              <w:rPr>
                <w:rFonts w:eastAsia="Times New Roman"/>
                <w:sz w:val="18"/>
                <w:szCs w:val="18"/>
              </w:rPr>
              <w:t>ность, машин/час</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160-240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1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количество топлив</w:t>
            </w:r>
            <w:r w:rsidRPr="0075248E">
              <w:rPr>
                <w:rFonts w:eastAsia="Times New Roman"/>
                <w:sz w:val="18"/>
                <w:szCs w:val="18"/>
              </w:rPr>
              <w:t>о</w:t>
            </w:r>
            <w:r w:rsidRPr="0075248E">
              <w:rPr>
                <w:rFonts w:eastAsia="Times New Roman"/>
                <w:sz w:val="18"/>
                <w:szCs w:val="18"/>
              </w:rPr>
              <w:t>раздаточных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8-12</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07"/>
          <w:tblHeader/>
        </w:trPr>
        <w:tc>
          <w:tcPr>
            <w:tcW w:w="1200" w:type="dxa"/>
            <w:vMerge/>
            <w:tcBorders>
              <w:top w:val="nil"/>
              <w:left w:val="single" w:sz="8"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left"/>
              <w:rPr>
                <w:rFonts w:eastAsia="Times New Roman"/>
                <w:sz w:val="18"/>
                <w:szCs w:val="18"/>
                <w:vertAlign w:val="superscript"/>
              </w:rPr>
            </w:pPr>
            <w:r w:rsidRPr="0075248E">
              <w:rPr>
                <w:rFonts w:eastAsia="Times New Roman"/>
                <w:sz w:val="18"/>
                <w:szCs w:val="18"/>
              </w:rPr>
              <w:t>Количество резерву</w:t>
            </w:r>
            <w:r w:rsidRPr="0075248E">
              <w:rPr>
                <w:rFonts w:eastAsia="Times New Roman"/>
                <w:sz w:val="18"/>
                <w:szCs w:val="18"/>
              </w:rPr>
              <w:t>а</w:t>
            </w:r>
            <w:r w:rsidRPr="0075248E">
              <w:rPr>
                <w:rFonts w:eastAsia="Times New Roman"/>
                <w:sz w:val="18"/>
                <w:szCs w:val="18"/>
              </w:rPr>
              <w:t>ров, объемом 25 м</w:t>
            </w:r>
            <w:r w:rsidRPr="0075248E">
              <w:rPr>
                <w:rFonts w:eastAsia="Times New Roman"/>
                <w:sz w:val="18"/>
                <w:szCs w:val="18"/>
                <w:vertAlign w:val="superscript"/>
              </w:rPr>
              <w:t>3</w:t>
            </w:r>
          </w:p>
        </w:tc>
        <w:tc>
          <w:tcPr>
            <w:tcW w:w="1545" w:type="dxa"/>
            <w:gridSpan w:val="3"/>
            <w:tcBorders>
              <w:top w:val="nil"/>
              <w:left w:val="nil"/>
              <w:bottom w:val="single" w:sz="4" w:space="0" w:color="auto"/>
              <w:right w:val="single" w:sz="4"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8-12</w:t>
            </w:r>
          </w:p>
        </w:tc>
        <w:tc>
          <w:tcPr>
            <w:tcW w:w="2753" w:type="dxa"/>
            <w:gridSpan w:val="3"/>
            <w:tcBorders>
              <w:top w:val="nil"/>
              <w:left w:val="nil"/>
              <w:bottom w:val="single" w:sz="4" w:space="0" w:color="auto"/>
              <w:right w:val="single" w:sz="8" w:space="0" w:color="auto"/>
            </w:tcBorders>
            <w:shd w:val="clear" w:color="auto" w:fill="auto"/>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5"/>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0"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63" w:type="dxa"/>
            <w:gridSpan w:val="3"/>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площадь территории, </w:t>
            </w:r>
            <w:proofErr w:type="gramStart"/>
            <w:r w:rsidRPr="0075248E">
              <w:rPr>
                <w:rFonts w:eastAsia="Times New Roman"/>
                <w:sz w:val="18"/>
                <w:szCs w:val="18"/>
              </w:rPr>
              <w:t>га</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0,24-4</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8A2035">
        <w:trPr>
          <w:trHeight w:val="480"/>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колонка</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 на 1200 авт</w:t>
            </w:r>
            <w:r w:rsidRPr="0075248E">
              <w:rPr>
                <w:rFonts w:eastAsia="Times New Roman"/>
                <w:sz w:val="18"/>
                <w:szCs w:val="18"/>
              </w:rPr>
              <w:t>о</w:t>
            </w:r>
            <w:r w:rsidRPr="0075248E">
              <w:rPr>
                <w:rFonts w:eastAsia="Times New Roman"/>
                <w:sz w:val="18"/>
                <w:szCs w:val="18"/>
              </w:rPr>
              <w:t>мобилей</w:t>
            </w:r>
          </w:p>
        </w:tc>
        <w:tc>
          <w:tcPr>
            <w:tcW w:w="2753" w:type="dxa"/>
            <w:gridSpan w:val="3"/>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gramStart"/>
            <w:r w:rsidRPr="0075248E">
              <w:rPr>
                <w:rFonts w:eastAsia="Times New Roman"/>
                <w:sz w:val="18"/>
                <w:szCs w:val="18"/>
              </w:rPr>
              <w:t>га</w:t>
            </w:r>
            <w:proofErr w:type="gramEnd"/>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2 колонки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0,1</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5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7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9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0,35</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11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68"/>
          <w:tblHeader/>
        </w:trPr>
        <w:tc>
          <w:tcPr>
            <w:tcW w:w="1200" w:type="dxa"/>
            <w:vMerge/>
            <w:tcBorders>
              <w:top w:val="nil"/>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Примечания</w:t>
            </w:r>
          </w:p>
        </w:tc>
        <w:tc>
          <w:tcPr>
            <w:tcW w:w="10909" w:type="dxa"/>
            <w:gridSpan w:val="14"/>
            <w:tcBorders>
              <w:top w:val="single" w:sz="4" w:space="0" w:color="auto"/>
              <w:left w:val="nil"/>
              <w:right w:val="single" w:sz="8" w:space="0" w:color="000000"/>
            </w:tcBorders>
            <w:shd w:val="clear" w:color="auto" w:fill="auto"/>
            <w:hideMark/>
          </w:tcPr>
          <w:p w:rsidR="00C15BE2" w:rsidRPr="0075248E" w:rsidRDefault="00813ECA" w:rsidP="007562AA">
            <w:pPr>
              <w:ind w:firstLine="0"/>
              <w:rPr>
                <w:rFonts w:eastAsia="Times New Roman"/>
                <w:sz w:val="18"/>
                <w:szCs w:val="18"/>
              </w:rPr>
            </w:pPr>
            <w:r w:rsidRPr="0075248E">
              <w:rPr>
                <w:rFonts w:eastAsia="Times New Roman"/>
                <w:sz w:val="18"/>
                <w:szCs w:val="18"/>
              </w:rPr>
              <w:t xml:space="preserve">1. Классификация приведена в соответствии со стандартом благоустройства </w:t>
            </w:r>
            <w:r w:rsidR="00C15BE2" w:rsidRPr="0075248E">
              <w:rPr>
                <w:rFonts w:eastAsia="Times New Roman"/>
                <w:sz w:val="18"/>
                <w:szCs w:val="18"/>
              </w:rPr>
              <w:t>автозаправочных станций</w:t>
            </w:r>
            <w:r w:rsidRPr="0075248E">
              <w:rPr>
                <w:rFonts w:eastAsia="Times New Roman"/>
                <w:sz w:val="18"/>
                <w:szCs w:val="18"/>
              </w:rPr>
              <w:t xml:space="preserve"> на территории Белгородской обл</w:t>
            </w:r>
            <w:r w:rsidRPr="0075248E">
              <w:rPr>
                <w:rFonts w:eastAsia="Times New Roman"/>
                <w:sz w:val="18"/>
                <w:szCs w:val="18"/>
              </w:rPr>
              <w:t>а</w:t>
            </w:r>
            <w:r w:rsidRPr="0075248E">
              <w:rPr>
                <w:rFonts w:eastAsia="Times New Roman"/>
                <w:sz w:val="18"/>
                <w:szCs w:val="18"/>
              </w:rPr>
              <w:t>сти</w:t>
            </w:r>
            <w:r w:rsidR="009F5D9D" w:rsidRPr="0075248E">
              <w:rPr>
                <w:rFonts w:eastAsia="Times New Roman"/>
                <w:sz w:val="18"/>
                <w:szCs w:val="18"/>
              </w:rPr>
              <w:t>.</w:t>
            </w:r>
          </w:p>
          <w:p w:rsidR="00813ECA" w:rsidRPr="0075248E" w:rsidRDefault="00813ECA" w:rsidP="007562AA">
            <w:pPr>
              <w:ind w:firstLine="0"/>
              <w:rPr>
                <w:rFonts w:eastAsia="Times New Roman"/>
                <w:sz w:val="18"/>
                <w:szCs w:val="18"/>
              </w:rPr>
            </w:pPr>
            <w:r w:rsidRPr="0075248E">
              <w:rPr>
                <w:rFonts w:eastAsia="Times New Roman"/>
                <w:sz w:val="18"/>
                <w:szCs w:val="18"/>
              </w:rPr>
              <w:t>2.При проектировании автозаправочных станций и комплексов руководствоваться указанным стандартом.                                                                                                                               3.Городские автозаправочные станции озеленять следующим ассортиментом растений: низкорослые, среднерослые и высокорослые хвойные и лиственные кустарники, многолетники, декоративные злаки. Допускается использовать контейнерное озеленение. Фундаме</w:t>
            </w:r>
            <w:r w:rsidRPr="0075248E">
              <w:rPr>
                <w:rFonts w:eastAsia="Times New Roman"/>
                <w:sz w:val="18"/>
                <w:szCs w:val="18"/>
              </w:rPr>
              <w:t>н</w:t>
            </w:r>
            <w:r w:rsidRPr="0075248E">
              <w:rPr>
                <w:rFonts w:eastAsia="Times New Roman"/>
                <w:sz w:val="18"/>
                <w:szCs w:val="18"/>
              </w:rPr>
              <w:t>ты и крепежные элементы информационных конструкций и флагштоков скрывать низкорослыми хвойными кустарниками, декоративн</w:t>
            </w:r>
            <w:r w:rsidRPr="0075248E">
              <w:rPr>
                <w:rFonts w:eastAsia="Times New Roman"/>
                <w:sz w:val="18"/>
                <w:szCs w:val="18"/>
              </w:rPr>
              <w:t>ы</w:t>
            </w:r>
            <w:r w:rsidRPr="0075248E">
              <w:rPr>
                <w:rFonts w:eastAsia="Times New Roman"/>
                <w:sz w:val="18"/>
                <w:szCs w:val="18"/>
              </w:rPr>
              <w:t>ми злаками. Декоративное освещение островков, подсветку зоны въезда/выезда выполнять осветительными столбиками высотой до 0,9 м. Благоустройство территории автозаправочных станций выполнять с использованием малых архитектурных форм (МАФ) на хорошо пр</w:t>
            </w:r>
            <w:r w:rsidRPr="0075248E">
              <w:rPr>
                <w:rFonts w:eastAsia="Times New Roman"/>
                <w:sz w:val="18"/>
                <w:szCs w:val="18"/>
              </w:rPr>
              <w:t>о</w:t>
            </w:r>
            <w:r w:rsidRPr="0075248E">
              <w:rPr>
                <w:rFonts w:eastAsia="Times New Roman"/>
                <w:sz w:val="18"/>
                <w:szCs w:val="18"/>
              </w:rPr>
              <w:t xml:space="preserve">сматриваемых, свободных от застройки территориях. В городских автозаправочных станциях допускается предусматривать туалет, душ и магазин.                                                     </w:t>
            </w:r>
          </w:p>
          <w:p w:rsidR="00BB34B6" w:rsidRPr="0075248E" w:rsidRDefault="00813ECA" w:rsidP="007562AA">
            <w:pPr>
              <w:ind w:firstLine="0"/>
              <w:rPr>
                <w:rFonts w:eastAsia="Times New Roman"/>
                <w:sz w:val="18"/>
                <w:szCs w:val="18"/>
              </w:rPr>
            </w:pPr>
            <w:r w:rsidRPr="0075248E">
              <w:rPr>
                <w:rFonts w:eastAsia="Times New Roman"/>
                <w:sz w:val="18"/>
                <w:szCs w:val="18"/>
              </w:rPr>
              <w:t>4. Придорожные автозаправочные станции озеленять следующим ассортиментом растений: низкорослые, среднерослые и высокорослые хвойные и лиственные кустарники, многолетники, декоративные злаки. Допускается устраивать живую изгородь и использовать конте</w:t>
            </w:r>
            <w:r w:rsidRPr="0075248E">
              <w:rPr>
                <w:rFonts w:eastAsia="Times New Roman"/>
                <w:sz w:val="18"/>
                <w:szCs w:val="18"/>
              </w:rPr>
              <w:t>й</w:t>
            </w:r>
            <w:r w:rsidRPr="0075248E">
              <w:rPr>
                <w:rFonts w:eastAsia="Times New Roman"/>
                <w:sz w:val="18"/>
                <w:szCs w:val="18"/>
              </w:rPr>
              <w:t>нерное озеленение</w:t>
            </w:r>
            <w:proofErr w:type="gramStart"/>
            <w:r w:rsidRPr="0075248E">
              <w:rPr>
                <w:rFonts w:eastAsia="Times New Roman"/>
                <w:sz w:val="18"/>
                <w:szCs w:val="18"/>
              </w:rPr>
              <w:t xml:space="preserve"> .</w:t>
            </w:r>
            <w:proofErr w:type="gramEnd"/>
            <w:r w:rsidRPr="0075248E">
              <w:rPr>
                <w:rFonts w:eastAsia="Times New Roman"/>
                <w:sz w:val="18"/>
                <w:szCs w:val="18"/>
              </w:rPr>
              <w:t xml:space="preserve"> Фундаменты и крепежные элементы информационных конструкций и флагштоков скрывать низкорослыми хвойн</w:t>
            </w:r>
            <w:r w:rsidRPr="0075248E">
              <w:rPr>
                <w:rFonts w:eastAsia="Times New Roman"/>
                <w:sz w:val="18"/>
                <w:szCs w:val="18"/>
              </w:rPr>
              <w:t>ы</w:t>
            </w:r>
            <w:r w:rsidRPr="0075248E">
              <w:rPr>
                <w:rFonts w:eastAsia="Times New Roman"/>
                <w:sz w:val="18"/>
                <w:szCs w:val="18"/>
              </w:rPr>
              <w:t>ми кустарниками, декоративными злаками. Необходимо устраивать площадки кратковременного отдыха, рядом с местами временного хранения автомобилей. Площадки оборудовать городской мебелью, урнами, декоративным и защитным ограждением. Устраивать осв</w:t>
            </w:r>
            <w:r w:rsidRPr="0075248E">
              <w:rPr>
                <w:rFonts w:eastAsia="Times New Roman"/>
                <w:sz w:val="18"/>
                <w:szCs w:val="18"/>
              </w:rPr>
              <w:t>е</w:t>
            </w:r>
            <w:r w:rsidRPr="0075248E">
              <w:rPr>
                <w:rFonts w:eastAsia="Times New Roman"/>
                <w:sz w:val="18"/>
                <w:szCs w:val="18"/>
              </w:rPr>
              <w:t>щение торшерами. Декоративное освещение островков, подсветку зоны въезда/выезда выполнять осветительными столбиками высотой до 0,9 м. Благоустройство территории автозаправочных станций выполнять с использованием МАФ на не препятствующих обзору ос</w:t>
            </w:r>
            <w:r w:rsidRPr="0075248E">
              <w:rPr>
                <w:rFonts w:eastAsia="Times New Roman"/>
                <w:sz w:val="18"/>
                <w:szCs w:val="18"/>
              </w:rPr>
              <w:t>т</w:t>
            </w:r>
            <w:r w:rsidRPr="0075248E">
              <w:rPr>
                <w:rFonts w:eastAsia="Times New Roman"/>
                <w:sz w:val="18"/>
                <w:szCs w:val="18"/>
              </w:rPr>
              <w:t>ровках вдоль проезжей части. Необходимо выполнять ограждение мусорных контейнеров и контейнеров хранения топлива. Придоро</w:t>
            </w:r>
            <w:r w:rsidRPr="0075248E">
              <w:rPr>
                <w:rFonts w:eastAsia="Times New Roman"/>
                <w:sz w:val="18"/>
                <w:szCs w:val="18"/>
              </w:rPr>
              <w:t>ж</w:t>
            </w:r>
            <w:r w:rsidRPr="0075248E">
              <w:rPr>
                <w:rFonts w:eastAsia="Times New Roman"/>
                <w:sz w:val="18"/>
                <w:szCs w:val="18"/>
              </w:rPr>
              <w:t xml:space="preserve">ные автозаправочные станции необходимо оборудовать душем и туалетом, площадкой для временного хранения автомобилей и местами кратковременного отдыха. На территории автозаправочной станции обязательно наличие магазина. Допускается размещать мойки, СТО </w:t>
            </w:r>
            <w:r w:rsidR="00E50E44" w:rsidRPr="0075248E">
              <w:rPr>
                <w:rFonts w:eastAsia="Times New Roman"/>
                <w:sz w:val="18"/>
                <w:szCs w:val="18"/>
              </w:rPr>
              <w:br/>
            </w:r>
            <w:r w:rsidRPr="0075248E">
              <w:rPr>
                <w:rFonts w:eastAsia="Times New Roman"/>
                <w:sz w:val="18"/>
                <w:szCs w:val="18"/>
              </w:rPr>
              <w:t>и кафе.</w:t>
            </w:r>
          </w:p>
          <w:p w:rsidR="00813ECA" w:rsidRPr="0075248E" w:rsidRDefault="00813ECA" w:rsidP="007562AA">
            <w:pPr>
              <w:ind w:firstLine="0"/>
              <w:rPr>
                <w:rFonts w:eastAsia="Times New Roman"/>
                <w:sz w:val="18"/>
                <w:szCs w:val="18"/>
              </w:rPr>
            </w:pPr>
            <w:r w:rsidRPr="0075248E">
              <w:rPr>
                <w:rFonts w:eastAsia="Times New Roman"/>
                <w:sz w:val="18"/>
                <w:szCs w:val="18"/>
              </w:rPr>
              <w:t xml:space="preserve">5. Автозаправочные комплексы озеленять следующим ассортиментом растений: низкорослые, среднерослые и высокорослые хвойные </w:t>
            </w:r>
            <w:r w:rsidR="00E50E44" w:rsidRPr="0075248E">
              <w:rPr>
                <w:rFonts w:eastAsia="Times New Roman"/>
                <w:sz w:val="18"/>
                <w:szCs w:val="18"/>
              </w:rPr>
              <w:br/>
            </w:r>
            <w:r w:rsidRPr="0075248E">
              <w:rPr>
                <w:rFonts w:eastAsia="Times New Roman"/>
                <w:sz w:val="18"/>
                <w:szCs w:val="18"/>
              </w:rPr>
              <w:t>и лиственные кустарники, многолетники, декоративные злаки. Допускается устраивать живую изгородь и использовать контейнерное озеленение. Фундаменты и крепежные элементы информационных конструкций и флагштоков скрывать низкорослыми хвойными к</w:t>
            </w:r>
            <w:r w:rsidRPr="0075248E">
              <w:rPr>
                <w:rFonts w:eastAsia="Times New Roman"/>
                <w:sz w:val="18"/>
                <w:szCs w:val="18"/>
              </w:rPr>
              <w:t>у</w:t>
            </w:r>
            <w:r w:rsidRPr="0075248E">
              <w:rPr>
                <w:rFonts w:eastAsia="Times New Roman"/>
                <w:sz w:val="18"/>
                <w:szCs w:val="18"/>
              </w:rPr>
              <w:t>старниками, декоративными злаками. На автозаправочных комплексах необходимо размещать мойки, СТО, магазин, экспресс-кафе, ста</w:t>
            </w:r>
            <w:r w:rsidRPr="0075248E">
              <w:rPr>
                <w:rFonts w:eastAsia="Times New Roman"/>
                <w:sz w:val="18"/>
                <w:szCs w:val="18"/>
              </w:rPr>
              <w:t>н</w:t>
            </w:r>
            <w:r w:rsidRPr="0075248E">
              <w:rPr>
                <w:rFonts w:eastAsia="Times New Roman"/>
                <w:sz w:val="18"/>
                <w:szCs w:val="18"/>
              </w:rPr>
              <w:t>ции подзарядки электрокаров.</w:t>
            </w:r>
            <w:r w:rsidR="00C15BE2" w:rsidRPr="0075248E">
              <w:rPr>
                <w:rFonts w:eastAsia="Times New Roman"/>
                <w:sz w:val="18"/>
                <w:szCs w:val="18"/>
              </w:rPr>
              <w:t xml:space="preserve"> </w:t>
            </w:r>
            <w:r w:rsidRPr="0075248E">
              <w:rPr>
                <w:rFonts w:eastAsia="Times New Roman"/>
                <w:sz w:val="18"/>
                <w:szCs w:val="18"/>
              </w:rPr>
              <w:t>Автозаправочные комплексы необходимо  оснащать туалетом, душем, площадками кратковременного о</w:t>
            </w:r>
            <w:r w:rsidRPr="0075248E">
              <w:rPr>
                <w:rFonts w:eastAsia="Times New Roman"/>
                <w:sz w:val="18"/>
                <w:szCs w:val="18"/>
              </w:rPr>
              <w:t>т</w:t>
            </w:r>
            <w:r w:rsidRPr="0075248E">
              <w:rPr>
                <w:rFonts w:eastAsia="Times New Roman"/>
                <w:sz w:val="18"/>
                <w:szCs w:val="18"/>
              </w:rPr>
              <w:t>дыха, рядом с местами временного хранения автомобилей. Площадки для кратковременного отдыха оборудовать городской мебелью, урнами, декоративным и защитным ограждением. Устраивать освещение торшерами высотой 2.5-3</w:t>
            </w:r>
            <w:r w:rsidR="00C15BE2" w:rsidRPr="0075248E">
              <w:rPr>
                <w:rFonts w:eastAsia="Times New Roman"/>
                <w:sz w:val="18"/>
                <w:szCs w:val="18"/>
              </w:rPr>
              <w:t xml:space="preserve"> </w:t>
            </w:r>
            <w:r w:rsidRPr="0075248E">
              <w:rPr>
                <w:rFonts w:eastAsia="Times New Roman"/>
                <w:sz w:val="18"/>
                <w:szCs w:val="18"/>
              </w:rPr>
              <w:t>м и декоративной подсветкой. Дек</w:t>
            </w:r>
            <w:r w:rsidRPr="0075248E">
              <w:rPr>
                <w:rFonts w:eastAsia="Times New Roman"/>
                <w:sz w:val="18"/>
                <w:szCs w:val="18"/>
              </w:rPr>
              <w:t>о</w:t>
            </w:r>
            <w:r w:rsidRPr="0075248E">
              <w:rPr>
                <w:rFonts w:eastAsia="Times New Roman"/>
                <w:sz w:val="18"/>
                <w:szCs w:val="18"/>
              </w:rPr>
              <w:t xml:space="preserve">ративное освещение островков, подсветку зоны въезда/выезда выполнять осветительными столбиками высотой до 0,9 м. Благоустройство территории автозаправочных станций выполнять с использованием МАФ на не препятствующих обзору островках вдоль проезжей части и </w:t>
            </w:r>
            <w:proofErr w:type="gramStart"/>
            <w:r w:rsidRPr="0075248E">
              <w:rPr>
                <w:rFonts w:eastAsia="Times New Roman"/>
                <w:sz w:val="18"/>
                <w:szCs w:val="18"/>
              </w:rPr>
              <w:t>га</w:t>
            </w:r>
            <w:proofErr w:type="gramEnd"/>
            <w:r w:rsidRPr="0075248E">
              <w:rPr>
                <w:rFonts w:eastAsia="Times New Roman"/>
                <w:sz w:val="18"/>
                <w:szCs w:val="18"/>
              </w:rPr>
              <w:t xml:space="preserve"> площадках кратковременного отдыха необходимо выполнять ограждение мусорных контейнеров и контейнеров хранения топлива. </w:t>
            </w:r>
          </w:p>
        </w:tc>
      </w:tr>
      <w:tr w:rsidR="0075248E" w:rsidRPr="0075248E" w:rsidTr="008A2035">
        <w:trPr>
          <w:trHeight w:val="233"/>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roofErr w:type="spellStart"/>
            <w:r w:rsidRPr="0075248E">
              <w:rPr>
                <w:rFonts w:eastAsia="Times New Roman"/>
                <w:sz w:val="18"/>
                <w:szCs w:val="18"/>
              </w:rPr>
              <w:t>Автогазозаправочные</w:t>
            </w:r>
            <w:proofErr w:type="spellEnd"/>
            <w:r w:rsidRPr="0075248E">
              <w:rPr>
                <w:rFonts w:eastAsia="Times New Roman"/>
                <w:sz w:val="18"/>
                <w:szCs w:val="18"/>
              </w:rPr>
              <w:t xml:space="preserve"> станции</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Доля от общего количества автозаправочных станций, %</w:t>
            </w:r>
          </w:p>
        </w:tc>
        <w:tc>
          <w:tcPr>
            <w:tcW w:w="1545"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не менее 15</w:t>
            </w:r>
          </w:p>
        </w:tc>
        <w:tc>
          <w:tcPr>
            <w:tcW w:w="2753" w:type="dxa"/>
            <w:gridSpan w:val="3"/>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gramStart"/>
            <w:r w:rsidRPr="0075248E">
              <w:rPr>
                <w:rFonts w:eastAsia="Times New Roman"/>
                <w:sz w:val="18"/>
                <w:szCs w:val="18"/>
              </w:rPr>
              <w:t>га</w:t>
            </w:r>
            <w:proofErr w:type="gramEnd"/>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2 колонки</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0,1</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5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7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9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0,35</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4"/>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11 колонок</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282"/>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roofErr w:type="spellStart"/>
            <w:r w:rsidRPr="0075248E">
              <w:rPr>
                <w:rFonts w:eastAsia="Times New Roman"/>
                <w:sz w:val="18"/>
                <w:szCs w:val="18"/>
              </w:rPr>
              <w:t>Автокемпинги</w:t>
            </w:r>
            <w:proofErr w:type="spellEnd"/>
            <w:r w:rsidRPr="0075248E">
              <w:rPr>
                <w:rFonts w:eastAsia="Times New Roman"/>
                <w:sz w:val="18"/>
                <w:szCs w:val="18"/>
              </w:rPr>
              <w:t>, мотели</w:t>
            </w:r>
          </w:p>
        </w:tc>
        <w:tc>
          <w:tcPr>
            <w:tcW w:w="6611"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Максимальное расстояние между объектами на автомобильных дорогах категории </w:t>
            </w:r>
            <w:proofErr w:type="gramStart"/>
            <w:r w:rsidRPr="0075248E">
              <w:rPr>
                <w:rFonts w:eastAsia="Times New Roman"/>
                <w:sz w:val="18"/>
                <w:szCs w:val="18"/>
              </w:rPr>
              <w:t>I</w:t>
            </w:r>
            <w:proofErr w:type="gramEnd"/>
            <w:r w:rsidRPr="0075248E">
              <w:rPr>
                <w:rFonts w:eastAsia="Times New Roman"/>
                <w:sz w:val="18"/>
                <w:szCs w:val="18"/>
              </w:rPr>
              <w:t>В, II, III, IV, V, км</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250</w:t>
            </w:r>
          </w:p>
        </w:tc>
        <w:tc>
          <w:tcPr>
            <w:tcW w:w="2753" w:type="dxa"/>
            <w:gridSpan w:val="3"/>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59"/>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p>
        </w:tc>
        <w:tc>
          <w:tcPr>
            <w:tcW w:w="6611" w:type="dxa"/>
            <w:gridSpan w:val="8"/>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8A2035">
        <w:trPr>
          <w:trHeight w:val="148"/>
          <w:tblHeader/>
        </w:trPr>
        <w:tc>
          <w:tcPr>
            <w:tcW w:w="4116" w:type="dxa"/>
            <w:gridSpan w:val="5"/>
            <w:vMerge w:val="restart"/>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Станции технического обслуживания</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постов на 200 автомобилей</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08"/>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gramStart"/>
            <w:r w:rsidRPr="0075248E">
              <w:rPr>
                <w:rFonts w:eastAsia="Times New Roman"/>
                <w:sz w:val="18"/>
                <w:szCs w:val="18"/>
              </w:rPr>
              <w:t>Га</w:t>
            </w:r>
            <w:proofErr w:type="gramEnd"/>
            <w:r w:rsidRPr="0075248E">
              <w:rPr>
                <w:rFonts w:eastAsia="Times New Roman"/>
                <w:sz w:val="18"/>
                <w:szCs w:val="18"/>
              </w:rPr>
              <w:t xml:space="preserve"> </w:t>
            </w: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10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8"/>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15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1,5 </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86"/>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25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2,0 </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1"/>
          <w:tblHeader/>
        </w:trPr>
        <w:tc>
          <w:tcPr>
            <w:tcW w:w="4116" w:type="dxa"/>
            <w:gridSpan w:val="5"/>
            <w:vMerge/>
            <w:tcBorders>
              <w:top w:val="single" w:sz="4" w:space="0" w:color="auto"/>
              <w:left w:val="single" w:sz="8"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53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078"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на 40 постов</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265"/>
          <w:tblHeader/>
        </w:trPr>
        <w:tc>
          <w:tcPr>
            <w:tcW w:w="4116" w:type="dxa"/>
            <w:gridSpan w:val="5"/>
            <w:tcBorders>
              <w:top w:val="nil"/>
              <w:left w:val="single" w:sz="8" w:space="0" w:color="auto"/>
              <w:bottom w:val="single" w:sz="4" w:space="0" w:color="auto"/>
              <w:right w:val="single" w:sz="4" w:space="0" w:color="auto"/>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Автомойки</w:t>
            </w:r>
          </w:p>
        </w:tc>
        <w:tc>
          <w:tcPr>
            <w:tcW w:w="6611" w:type="dxa"/>
            <w:gridSpan w:val="8"/>
            <w:tcBorders>
              <w:top w:val="nil"/>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Количество постов на 1000 автомобилей                                                                                                                       </w:t>
            </w:r>
          </w:p>
        </w:tc>
        <w:tc>
          <w:tcPr>
            <w:tcW w:w="1545" w:type="dxa"/>
            <w:gridSpan w:val="3"/>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4116" w:type="dxa"/>
            <w:gridSpan w:val="5"/>
            <w:tcBorders>
              <w:top w:val="single" w:sz="4" w:space="0" w:color="auto"/>
              <w:left w:val="single" w:sz="8" w:space="0" w:color="auto"/>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Станции технического обслуживания городского пассажирского транспорта</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единиц / транспорт</w:t>
            </w:r>
            <w:proofErr w:type="gramStart"/>
            <w:r w:rsidRPr="0075248E">
              <w:rPr>
                <w:rFonts w:eastAsia="Times New Roman"/>
                <w:sz w:val="18"/>
                <w:szCs w:val="18"/>
              </w:rPr>
              <w:t>.</w:t>
            </w:r>
            <w:proofErr w:type="gramEnd"/>
            <w:r w:rsidRPr="0075248E">
              <w:rPr>
                <w:rFonts w:eastAsia="Times New Roman"/>
                <w:sz w:val="18"/>
                <w:szCs w:val="18"/>
              </w:rPr>
              <w:t xml:space="preserve"> </w:t>
            </w:r>
            <w:proofErr w:type="gramStart"/>
            <w:r w:rsidRPr="0075248E">
              <w:rPr>
                <w:rFonts w:eastAsia="Times New Roman"/>
                <w:sz w:val="18"/>
                <w:szCs w:val="18"/>
              </w:rPr>
              <w:t>п</w:t>
            </w:r>
            <w:proofErr w:type="gramEnd"/>
            <w:r w:rsidRPr="0075248E">
              <w:rPr>
                <w:rFonts w:eastAsia="Times New Roman"/>
                <w:sz w:val="18"/>
                <w:szCs w:val="18"/>
              </w:rPr>
              <w:t>редприятие</w:t>
            </w:r>
          </w:p>
        </w:tc>
        <w:tc>
          <w:tcPr>
            <w:tcW w:w="1545" w:type="dxa"/>
            <w:gridSpan w:val="3"/>
            <w:tcBorders>
              <w:top w:val="nil"/>
              <w:left w:val="nil"/>
              <w:bottom w:val="single" w:sz="4" w:space="0" w:color="auto"/>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8A2035">
        <w:trPr>
          <w:trHeight w:val="499"/>
          <w:tblHeader/>
        </w:trPr>
        <w:tc>
          <w:tcPr>
            <w:tcW w:w="4116" w:type="dxa"/>
            <w:gridSpan w:val="5"/>
            <w:tcBorders>
              <w:top w:val="single" w:sz="4" w:space="0" w:color="auto"/>
              <w:left w:val="single" w:sz="8" w:space="0" w:color="auto"/>
              <w:bottom w:val="single" w:sz="4" w:space="0" w:color="auto"/>
              <w:right w:val="single" w:sz="4" w:space="0" w:color="000000"/>
            </w:tcBorders>
            <w:shd w:val="clear" w:color="auto" w:fill="auto"/>
            <w:hideMark/>
          </w:tcPr>
          <w:p w:rsidR="00813ECA" w:rsidRPr="0075248E" w:rsidRDefault="00813ECA" w:rsidP="007562AA">
            <w:pPr>
              <w:ind w:firstLine="0"/>
              <w:jc w:val="left"/>
              <w:rPr>
                <w:rFonts w:eastAsia="Times New Roman"/>
                <w:sz w:val="18"/>
                <w:szCs w:val="18"/>
              </w:rPr>
            </w:pPr>
            <w:r w:rsidRPr="0075248E">
              <w:rPr>
                <w:rFonts w:eastAsia="Times New Roman"/>
                <w:sz w:val="18"/>
                <w:szCs w:val="18"/>
              </w:rPr>
              <w:t>Транспортно-эксплуатационные предприятия городского транспорта.</w:t>
            </w:r>
          </w:p>
        </w:tc>
        <w:tc>
          <w:tcPr>
            <w:tcW w:w="6611" w:type="dxa"/>
            <w:gridSpan w:val="8"/>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Количество единиц / вид транспорта</w:t>
            </w:r>
          </w:p>
        </w:tc>
        <w:tc>
          <w:tcPr>
            <w:tcW w:w="1545" w:type="dxa"/>
            <w:gridSpan w:val="3"/>
            <w:tcBorders>
              <w:top w:val="nil"/>
              <w:left w:val="nil"/>
              <w:bottom w:val="single" w:sz="4" w:space="0" w:color="auto"/>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526816" w:rsidRPr="0075248E" w:rsidTr="00403906">
        <w:trPr>
          <w:cantSplit/>
          <w:trHeight w:val="266"/>
          <w:tblHeader/>
        </w:trPr>
        <w:tc>
          <w:tcPr>
            <w:tcW w:w="1200" w:type="dxa"/>
            <w:vMerge w:val="restart"/>
            <w:tcBorders>
              <w:top w:val="nil"/>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r w:rsidRPr="0075248E">
              <w:rPr>
                <w:rFonts w:eastAsia="Times New Roman"/>
                <w:sz w:val="18"/>
                <w:szCs w:val="18"/>
              </w:rPr>
              <w:t>Парковки</w:t>
            </w:r>
          </w:p>
        </w:tc>
        <w:tc>
          <w:tcPr>
            <w:tcW w:w="13825" w:type="dxa"/>
            <w:gridSpan w:val="18"/>
            <w:tcBorders>
              <w:top w:val="single" w:sz="4" w:space="0" w:color="auto"/>
              <w:left w:val="single" w:sz="4" w:space="0" w:color="auto"/>
              <w:bottom w:val="single" w:sz="4" w:space="0" w:color="auto"/>
              <w:right w:val="single" w:sz="8"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bCs/>
                <w:iCs/>
                <w:sz w:val="18"/>
                <w:szCs w:val="18"/>
              </w:rPr>
              <w:t xml:space="preserve">Количество </w:t>
            </w:r>
            <w:proofErr w:type="spellStart"/>
            <w:r w:rsidRPr="00465219">
              <w:rPr>
                <w:rFonts w:eastAsia="Times New Roman"/>
                <w:bCs/>
                <w:iCs/>
                <w:sz w:val="18"/>
                <w:szCs w:val="18"/>
              </w:rPr>
              <w:t>машино</w:t>
            </w:r>
            <w:proofErr w:type="spellEnd"/>
            <w:r w:rsidRPr="00465219">
              <w:rPr>
                <w:rFonts w:eastAsia="Times New Roman"/>
                <w:bCs/>
                <w:iCs/>
                <w:sz w:val="18"/>
                <w:szCs w:val="18"/>
              </w:rPr>
              <w:t xml:space="preserve">-мест для парковки легковых автомобилей на стоянках автомобилей, размещаемых в непосредственной близости от отдельно стоящих </w:t>
            </w:r>
            <w:r w:rsidRPr="00465219">
              <w:rPr>
                <w:rFonts w:eastAsia="Times New Roman"/>
                <w:bCs/>
                <w:iCs/>
                <w:sz w:val="18"/>
                <w:szCs w:val="18"/>
              </w:rPr>
              <w:br/>
              <w:t>объектов капитального строительства в границах жилых и общественно-деловых зон</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proofErr w:type="spellStart"/>
            <w:r w:rsidRPr="00465219">
              <w:rPr>
                <w:rFonts w:eastAsia="Times New Roman"/>
                <w:sz w:val="18"/>
                <w:szCs w:val="18"/>
              </w:rPr>
              <w:t>Среднеэтажная</w:t>
            </w:r>
            <w:proofErr w:type="spellEnd"/>
            <w:r w:rsidRPr="00465219">
              <w:rPr>
                <w:rFonts w:eastAsia="Times New Roman"/>
                <w:sz w:val="18"/>
                <w:szCs w:val="18"/>
              </w:rPr>
              <w:t xml:space="preserve"> жилая застройка</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right="-12" w:firstLine="0"/>
              <w:jc w:val="center"/>
              <w:rPr>
                <w:rFonts w:eastAsia="Times New Roman"/>
                <w:sz w:val="18"/>
                <w:szCs w:val="18"/>
              </w:rPr>
            </w:pPr>
            <w:r w:rsidRPr="00465219">
              <w:rPr>
                <w:rFonts w:eastAsia="Times New Roman"/>
                <w:sz w:val="18"/>
                <w:szCs w:val="18"/>
              </w:rPr>
              <w:t xml:space="preserve">количество </w:t>
            </w:r>
            <w:proofErr w:type="spellStart"/>
            <w:r w:rsidRPr="00465219">
              <w:rPr>
                <w:rFonts w:eastAsia="Times New Roman"/>
                <w:sz w:val="18"/>
                <w:szCs w:val="18"/>
              </w:rPr>
              <w:t>машино</w:t>
            </w:r>
            <w:proofErr w:type="spellEnd"/>
            <w:r w:rsidRPr="00465219">
              <w:rPr>
                <w:rFonts w:eastAsia="Times New Roman"/>
                <w:sz w:val="18"/>
                <w:szCs w:val="18"/>
              </w:rPr>
              <w:t>-мест на квартиру</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0,9</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403906" w:rsidP="00735375">
            <w:pPr>
              <w:ind w:firstLine="0"/>
              <w:jc w:val="center"/>
              <w:rPr>
                <w:rFonts w:eastAsia="Times New Roman"/>
                <w:sz w:val="18"/>
                <w:szCs w:val="18"/>
              </w:rPr>
            </w:pPr>
            <w:r w:rsidRPr="00465219">
              <w:rPr>
                <w:rFonts w:eastAsia="Times New Roman"/>
                <w:sz w:val="18"/>
                <w:szCs w:val="18"/>
              </w:rPr>
              <w:t>400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Малоэтажная жилая застройка</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right="-12" w:firstLine="0"/>
              <w:jc w:val="center"/>
              <w:rPr>
                <w:rFonts w:eastAsia="Times New Roman"/>
                <w:sz w:val="18"/>
                <w:szCs w:val="18"/>
              </w:rPr>
            </w:pPr>
            <w:r w:rsidRPr="00465219">
              <w:rPr>
                <w:rFonts w:eastAsia="Times New Roman"/>
                <w:sz w:val="18"/>
                <w:szCs w:val="18"/>
              </w:rPr>
              <w:t xml:space="preserve">количество </w:t>
            </w:r>
            <w:proofErr w:type="spellStart"/>
            <w:r w:rsidRPr="00465219">
              <w:rPr>
                <w:rFonts w:eastAsia="Times New Roman"/>
                <w:sz w:val="18"/>
                <w:szCs w:val="18"/>
              </w:rPr>
              <w:t>машино</w:t>
            </w:r>
            <w:proofErr w:type="spellEnd"/>
            <w:r w:rsidRPr="00465219">
              <w:rPr>
                <w:rFonts w:eastAsia="Times New Roman"/>
                <w:sz w:val="18"/>
                <w:szCs w:val="18"/>
              </w:rPr>
              <w:t>-мест на квартиру</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1,3</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403906" w:rsidP="00735375">
            <w:pPr>
              <w:ind w:firstLine="0"/>
              <w:jc w:val="center"/>
              <w:rPr>
                <w:rFonts w:eastAsia="Times New Roman"/>
                <w:sz w:val="18"/>
                <w:szCs w:val="18"/>
              </w:rPr>
            </w:pPr>
            <w:r w:rsidRPr="00465219">
              <w:rPr>
                <w:rFonts w:eastAsia="Times New Roman"/>
                <w:sz w:val="18"/>
                <w:szCs w:val="18"/>
              </w:rPr>
              <w:t>400 м</w:t>
            </w:r>
          </w:p>
        </w:tc>
      </w:tr>
      <w:tr w:rsidR="0040390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75248E"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465219" w:rsidRDefault="00403906" w:rsidP="0092417F">
            <w:pPr>
              <w:ind w:firstLine="0"/>
              <w:jc w:val="left"/>
              <w:rPr>
                <w:rFonts w:eastAsia="Times New Roman"/>
                <w:sz w:val="18"/>
                <w:szCs w:val="18"/>
              </w:rPr>
            </w:pPr>
            <w:r w:rsidRPr="00465219">
              <w:rPr>
                <w:rFonts w:eastAsia="Times New Roman"/>
                <w:sz w:val="18"/>
                <w:szCs w:val="18"/>
              </w:rPr>
              <w:t>Блокированная жилая застройка</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465219" w:rsidRDefault="00403906" w:rsidP="0092417F">
            <w:pPr>
              <w:widowControl w:val="0"/>
              <w:autoSpaceDE w:val="0"/>
              <w:autoSpaceDN w:val="0"/>
              <w:adjustRightInd w:val="0"/>
              <w:ind w:right="-12" w:firstLine="0"/>
              <w:jc w:val="center"/>
              <w:rPr>
                <w:rFonts w:eastAsia="Times New Roman"/>
                <w:sz w:val="18"/>
                <w:szCs w:val="18"/>
              </w:rPr>
            </w:pPr>
            <w:r w:rsidRPr="00465219">
              <w:rPr>
                <w:rFonts w:eastAsia="Times New Roman"/>
                <w:sz w:val="18"/>
                <w:szCs w:val="18"/>
              </w:rPr>
              <w:t xml:space="preserve">количество </w:t>
            </w:r>
            <w:proofErr w:type="spellStart"/>
            <w:r w:rsidRPr="00465219">
              <w:rPr>
                <w:rFonts w:eastAsia="Times New Roman"/>
                <w:sz w:val="18"/>
                <w:szCs w:val="18"/>
              </w:rPr>
              <w:t>машино</w:t>
            </w:r>
            <w:proofErr w:type="spellEnd"/>
            <w:r w:rsidRPr="00465219">
              <w:rPr>
                <w:rFonts w:eastAsia="Times New Roman"/>
                <w:sz w:val="18"/>
                <w:szCs w:val="18"/>
              </w:rPr>
              <w:t>-мест на дом (блок)</w:t>
            </w:r>
          </w:p>
        </w:tc>
        <w:tc>
          <w:tcPr>
            <w:tcW w:w="1545" w:type="dxa"/>
            <w:gridSpan w:val="3"/>
            <w:tcBorders>
              <w:top w:val="nil"/>
              <w:left w:val="nil"/>
              <w:bottom w:val="single" w:sz="4" w:space="0" w:color="auto"/>
              <w:right w:val="single" w:sz="4" w:space="0" w:color="auto"/>
            </w:tcBorders>
            <w:shd w:val="clear" w:color="auto" w:fill="auto"/>
          </w:tcPr>
          <w:p w:rsidR="00403906" w:rsidRPr="00465219" w:rsidRDefault="00403906" w:rsidP="0092417F">
            <w:pPr>
              <w:ind w:firstLine="0"/>
              <w:jc w:val="center"/>
              <w:rPr>
                <w:rFonts w:eastAsia="Times New Roman"/>
                <w:sz w:val="18"/>
                <w:szCs w:val="18"/>
              </w:rPr>
            </w:pPr>
            <w:r w:rsidRPr="00465219">
              <w:rPr>
                <w:rFonts w:eastAsia="Times New Roman"/>
                <w:sz w:val="18"/>
                <w:szCs w:val="18"/>
              </w:rPr>
              <w:t>1,3</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465219" w:rsidRDefault="00403906" w:rsidP="00735375">
            <w:pPr>
              <w:ind w:firstLine="0"/>
              <w:jc w:val="center"/>
              <w:rPr>
                <w:rFonts w:eastAsia="Times New Roman"/>
                <w:sz w:val="18"/>
                <w:szCs w:val="18"/>
              </w:rPr>
            </w:pPr>
            <w:r w:rsidRPr="00465219">
              <w:rPr>
                <w:rFonts w:eastAsia="Times New Roman"/>
                <w:sz w:val="18"/>
                <w:szCs w:val="18"/>
              </w:rPr>
              <w:t>400 м</w:t>
            </w:r>
          </w:p>
        </w:tc>
      </w:tr>
      <w:tr w:rsidR="0040390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75248E"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465219" w:rsidRDefault="00403906" w:rsidP="0092417F">
            <w:pPr>
              <w:ind w:firstLine="0"/>
              <w:jc w:val="left"/>
              <w:rPr>
                <w:rFonts w:eastAsia="Times New Roman"/>
                <w:sz w:val="18"/>
                <w:szCs w:val="18"/>
              </w:rPr>
            </w:pPr>
            <w:r w:rsidRPr="00465219">
              <w:rPr>
                <w:rFonts w:eastAsia="Times New Roman"/>
                <w:sz w:val="18"/>
                <w:szCs w:val="18"/>
              </w:rPr>
              <w:t xml:space="preserve">Застройка индивидуальными </w:t>
            </w:r>
            <w:r w:rsidRPr="00465219">
              <w:rPr>
                <w:rFonts w:eastAsia="Times New Roman"/>
                <w:sz w:val="18"/>
                <w:szCs w:val="18"/>
              </w:rPr>
              <w:br/>
              <w:t>жилыми домами</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465219" w:rsidRDefault="00403906" w:rsidP="0092417F">
            <w:pPr>
              <w:ind w:right="-12" w:firstLine="0"/>
              <w:jc w:val="center"/>
              <w:rPr>
                <w:rFonts w:eastAsia="Times New Roman"/>
                <w:sz w:val="18"/>
                <w:szCs w:val="18"/>
              </w:rPr>
            </w:pPr>
            <w:r w:rsidRPr="00465219">
              <w:rPr>
                <w:rFonts w:eastAsia="Times New Roman"/>
                <w:sz w:val="18"/>
                <w:szCs w:val="18"/>
              </w:rPr>
              <w:t xml:space="preserve">количество </w:t>
            </w:r>
            <w:proofErr w:type="spellStart"/>
            <w:r w:rsidRPr="00465219">
              <w:rPr>
                <w:rFonts w:eastAsia="Times New Roman"/>
                <w:sz w:val="18"/>
                <w:szCs w:val="18"/>
              </w:rPr>
              <w:t>машино</w:t>
            </w:r>
            <w:proofErr w:type="spellEnd"/>
            <w:r w:rsidRPr="00465219">
              <w:rPr>
                <w:rFonts w:eastAsia="Times New Roman"/>
                <w:sz w:val="18"/>
                <w:szCs w:val="18"/>
              </w:rPr>
              <w:t>-мест на квартиру</w:t>
            </w:r>
          </w:p>
        </w:tc>
        <w:tc>
          <w:tcPr>
            <w:tcW w:w="1545" w:type="dxa"/>
            <w:gridSpan w:val="3"/>
            <w:tcBorders>
              <w:top w:val="nil"/>
              <w:left w:val="nil"/>
              <w:bottom w:val="single" w:sz="4" w:space="0" w:color="auto"/>
              <w:right w:val="single" w:sz="4" w:space="0" w:color="auto"/>
            </w:tcBorders>
            <w:shd w:val="clear" w:color="auto" w:fill="auto"/>
          </w:tcPr>
          <w:p w:rsidR="00403906" w:rsidRPr="00465219" w:rsidRDefault="00403906" w:rsidP="0092417F">
            <w:pPr>
              <w:ind w:firstLine="0"/>
              <w:jc w:val="center"/>
              <w:rPr>
                <w:rFonts w:eastAsia="Times New Roman"/>
                <w:sz w:val="18"/>
                <w:szCs w:val="18"/>
              </w:rPr>
            </w:pPr>
            <w:r w:rsidRPr="00465219">
              <w:rPr>
                <w:rFonts w:eastAsia="Times New Roman"/>
                <w:sz w:val="18"/>
                <w:szCs w:val="18"/>
              </w:rPr>
              <w:t>не нормируется</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465219" w:rsidRDefault="00403906" w:rsidP="00735375">
            <w:pPr>
              <w:ind w:firstLine="0"/>
              <w:jc w:val="center"/>
              <w:rPr>
                <w:rFonts w:eastAsia="Times New Roman"/>
                <w:sz w:val="18"/>
                <w:szCs w:val="18"/>
              </w:rPr>
            </w:pPr>
            <w:r w:rsidRPr="00465219">
              <w:rPr>
                <w:rFonts w:eastAsia="Times New Roman"/>
                <w:sz w:val="18"/>
                <w:szCs w:val="18"/>
              </w:rPr>
              <w:t>400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Учреждения органов госуда</w:t>
            </w:r>
            <w:r w:rsidRPr="00465219">
              <w:rPr>
                <w:rFonts w:eastAsia="Times New Roman"/>
                <w:sz w:val="18"/>
                <w:szCs w:val="18"/>
              </w:rPr>
              <w:t>р</w:t>
            </w:r>
            <w:r w:rsidRPr="00465219">
              <w:rPr>
                <w:rFonts w:eastAsia="Times New Roman"/>
                <w:sz w:val="18"/>
                <w:szCs w:val="18"/>
              </w:rPr>
              <w:t>ственной власти, органов местного самоуправления</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right="-12"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200 – 220*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403906" w:rsidP="00735375">
            <w:pPr>
              <w:ind w:firstLine="0"/>
              <w:jc w:val="center"/>
              <w:rPr>
                <w:rFonts w:eastAsia="Times New Roman"/>
                <w:sz w:val="18"/>
                <w:szCs w:val="18"/>
              </w:rP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Административно-управленческие учреждения, иностранные пре</w:t>
            </w:r>
            <w:r w:rsidRPr="00465219">
              <w:rPr>
                <w:rFonts w:eastAsia="Times New Roman"/>
                <w:sz w:val="18"/>
                <w:szCs w:val="18"/>
              </w:rPr>
              <w:t>д</w:t>
            </w:r>
            <w:r w:rsidRPr="00465219">
              <w:rPr>
                <w:rFonts w:eastAsia="Times New Roman"/>
                <w:sz w:val="18"/>
                <w:szCs w:val="18"/>
              </w:rPr>
              <w:t>ставительства, представительства субъектов Российской Федерации, здания и помещения обществе</w:t>
            </w:r>
            <w:r w:rsidRPr="00465219">
              <w:rPr>
                <w:rFonts w:eastAsia="Times New Roman"/>
                <w:sz w:val="18"/>
                <w:szCs w:val="18"/>
              </w:rPr>
              <w:t>н</w:t>
            </w:r>
            <w:r w:rsidRPr="00465219">
              <w:rPr>
                <w:rFonts w:eastAsia="Times New Roman"/>
                <w:sz w:val="18"/>
                <w:szCs w:val="18"/>
              </w:rPr>
              <w:t>ных организаций</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right="-12"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100 – 120*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403906" w:rsidP="00735375">
            <w:pPr>
              <w:ind w:firstLine="0"/>
              <w:jc w:val="center"/>
              <w:rPr>
                <w:rFonts w:eastAsia="Times New Roman"/>
                <w:sz w:val="18"/>
                <w:szCs w:val="18"/>
              </w:rP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Коммерческо-деловые центры, офисные здания и помещения, страховые компании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50 – 60*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Банки и банковские учреждения, кредитно-финансовые учрежд</w:t>
            </w:r>
            <w:r w:rsidRPr="00465219">
              <w:rPr>
                <w:rFonts w:eastAsia="Times New Roman"/>
                <w:sz w:val="18"/>
                <w:szCs w:val="18"/>
              </w:rPr>
              <w:t>е</w:t>
            </w:r>
            <w:r w:rsidRPr="00465219">
              <w:rPr>
                <w:rFonts w:eastAsia="Times New Roman"/>
                <w:sz w:val="18"/>
                <w:szCs w:val="18"/>
              </w:rPr>
              <w:t>ния:</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p>
        </w:tc>
      </w:tr>
      <w:tr w:rsidR="0040390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75248E"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465219" w:rsidRDefault="00403906" w:rsidP="0092417F">
            <w:pPr>
              <w:ind w:firstLine="0"/>
              <w:jc w:val="left"/>
              <w:rPr>
                <w:rFonts w:eastAsia="Times New Roman"/>
                <w:sz w:val="18"/>
                <w:szCs w:val="18"/>
              </w:rPr>
            </w:pPr>
            <w:r w:rsidRPr="00465219">
              <w:rPr>
                <w:rFonts w:eastAsia="Times New Roman"/>
                <w:sz w:val="18"/>
                <w:szCs w:val="18"/>
              </w:rPr>
              <w:t>- с операционными залами</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465219" w:rsidRDefault="0040390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403906" w:rsidRPr="00465219" w:rsidRDefault="00403906" w:rsidP="0092417F">
            <w:pPr>
              <w:ind w:firstLine="0"/>
              <w:jc w:val="center"/>
              <w:rPr>
                <w:rFonts w:eastAsia="Times New Roman"/>
                <w:sz w:val="18"/>
                <w:szCs w:val="18"/>
              </w:rPr>
            </w:pPr>
            <w:r w:rsidRPr="00465219">
              <w:rPr>
                <w:rFonts w:eastAsia="Times New Roman"/>
                <w:sz w:val="18"/>
                <w:szCs w:val="18"/>
              </w:rPr>
              <w:t>30 – 35*</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465219" w:rsidRDefault="00403906" w:rsidP="00735375">
            <w:pPr>
              <w:ind w:firstLine="0"/>
              <w:jc w:val="center"/>
              <w:rPr>
                <w:rFonts w:eastAsia="Times New Roman"/>
                <w:sz w:val="18"/>
                <w:szCs w:val="18"/>
              </w:rPr>
            </w:pPr>
            <w:r w:rsidRPr="00465219">
              <w:rPr>
                <w:rFonts w:eastAsia="Times New Roman"/>
                <w:sz w:val="18"/>
                <w:szCs w:val="18"/>
              </w:rPr>
              <w:t>250 м</w:t>
            </w:r>
          </w:p>
        </w:tc>
      </w:tr>
      <w:tr w:rsidR="0040390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75248E"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465219" w:rsidRDefault="00403906" w:rsidP="0092417F">
            <w:pPr>
              <w:ind w:firstLine="0"/>
              <w:jc w:val="left"/>
              <w:rPr>
                <w:rFonts w:eastAsia="Times New Roman"/>
                <w:sz w:val="18"/>
                <w:szCs w:val="18"/>
              </w:rPr>
            </w:pPr>
            <w:r w:rsidRPr="00465219">
              <w:rPr>
                <w:rFonts w:eastAsia="Times New Roman"/>
                <w:sz w:val="18"/>
                <w:szCs w:val="18"/>
              </w:rPr>
              <w:t>- без операционных залов</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465219" w:rsidRDefault="0040390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403906" w:rsidRPr="00465219" w:rsidRDefault="00403906" w:rsidP="0092417F">
            <w:pPr>
              <w:ind w:firstLine="0"/>
              <w:jc w:val="center"/>
              <w:rPr>
                <w:rFonts w:eastAsia="Times New Roman"/>
                <w:sz w:val="18"/>
                <w:szCs w:val="18"/>
              </w:rPr>
            </w:pPr>
            <w:r w:rsidRPr="00465219">
              <w:rPr>
                <w:rFonts w:eastAsia="Times New Roman"/>
                <w:sz w:val="18"/>
                <w:szCs w:val="18"/>
              </w:rPr>
              <w:t>55 – 60*</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465219" w:rsidRDefault="00403906" w:rsidP="00735375">
            <w:pPr>
              <w:ind w:firstLine="0"/>
              <w:jc w:val="center"/>
              <w:rPr>
                <w:rFonts w:eastAsia="Times New Roman"/>
                <w:sz w:val="18"/>
                <w:szCs w:val="18"/>
              </w:rP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Здания и комплексы многофун</w:t>
            </w:r>
            <w:r w:rsidRPr="00465219">
              <w:rPr>
                <w:rFonts w:eastAsia="Times New Roman"/>
                <w:sz w:val="18"/>
                <w:szCs w:val="18"/>
              </w:rPr>
              <w:t>к</w:t>
            </w:r>
            <w:r w:rsidRPr="00465219">
              <w:rPr>
                <w:rFonts w:eastAsia="Times New Roman"/>
                <w:sz w:val="18"/>
                <w:szCs w:val="18"/>
              </w:rPr>
              <w:t>циональные</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Количество </w:t>
            </w:r>
            <w:proofErr w:type="spellStart"/>
            <w:r w:rsidRPr="00465219">
              <w:rPr>
                <w:rFonts w:eastAsia="Times New Roman"/>
                <w:sz w:val="18"/>
                <w:szCs w:val="18"/>
              </w:rPr>
              <w:t>машино</w:t>
            </w:r>
            <w:proofErr w:type="spellEnd"/>
            <w:r w:rsidRPr="00465219">
              <w:rPr>
                <w:rFonts w:eastAsia="Times New Roman"/>
                <w:sz w:val="18"/>
                <w:szCs w:val="18"/>
              </w:rPr>
              <w:t>-мест определяется для каждого функционально-планировочного компонента здания в соответствии с требованиями настоящего раздела «Парковки»</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Здания судов общей юрисдикции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работников</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1,4 работника</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судей</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0,7 судьи</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для служебного автотранспорта</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По заданию на проектирование</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Здания и сооружения следстве</w:t>
            </w:r>
            <w:r w:rsidRPr="00465219">
              <w:rPr>
                <w:rFonts w:eastAsia="Times New Roman"/>
                <w:sz w:val="18"/>
                <w:szCs w:val="18"/>
              </w:rPr>
              <w:t>н</w:t>
            </w:r>
            <w:r w:rsidRPr="00465219">
              <w:rPr>
                <w:rFonts w:eastAsia="Times New Roman"/>
                <w:sz w:val="18"/>
                <w:szCs w:val="18"/>
              </w:rPr>
              <w:t>ных органов</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сотрудника</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3 сотрудника</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Общеобразовательные и дошкол</w:t>
            </w:r>
            <w:r w:rsidRPr="00465219">
              <w:rPr>
                <w:rFonts w:eastAsia="Times New Roman"/>
                <w:sz w:val="18"/>
                <w:szCs w:val="18"/>
              </w:rPr>
              <w:t>ь</w:t>
            </w:r>
            <w:r w:rsidRPr="00465219">
              <w:rPr>
                <w:rFonts w:eastAsia="Times New Roman"/>
                <w:sz w:val="18"/>
                <w:szCs w:val="18"/>
              </w:rPr>
              <w:t>ные организации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 xml:space="preserve">-место на преподавателей, сотрудников, обучающихся, занятых </w:t>
            </w:r>
            <w:r w:rsidRPr="00465219">
              <w:rPr>
                <w:rFonts w:eastAsia="Times New Roman"/>
                <w:sz w:val="18"/>
                <w:szCs w:val="18"/>
              </w:rPr>
              <w:br/>
              <w:t>в одну смену</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ind w:left="-62" w:right="-26" w:firstLine="0"/>
              <w:contextualSpacing/>
              <w:jc w:val="center"/>
              <w:rPr>
                <w:rFonts w:eastAsia="Times New Roman"/>
                <w:sz w:val="18"/>
                <w:szCs w:val="18"/>
              </w:rPr>
            </w:pPr>
            <w:r w:rsidRPr="00465219">
              <w:rPr>
                <w:rFonts w:eastAsia="Times New Roman"/>
                <w:sz w:val="18"/>
                <w:szCs w:val="18"/>
              </w:rPr>
              <w:t>2 – 3 преподав</w:t>
            </w:r>
            <w:r w:rsidRPr="00465219">
              <w:rPr>
                <w:rFonts w:eastAsia="Times New Roman"/>
                <w:sz w:val="18"/>
                <w:szCs w:val="18"/>
              </w:rPr>
              <w:t>а</w:t>
            </w:r>
            <w:r w:rsidRPr="00465219">
              <w:rPr>
                <w:rFonts w:eastAsia="Times New Roman"/>
                <w:sz w:val="18"/>
                <w:szCs w:val="18"/>
              </w:rPr>
              <w:t xml:space="preserve">теля и сотрудника + 1 временное </w:t>
            </w:r>
            <w:proofErr w:type="spellStart"/>
            <w:r w:rsidRPr="00465219">
              <w:rPr>
                <w:rFonts w:eastAsia="Times New Roman"/>
                <w:sz w:val="18"/>
                <w:szCs w:val="18"/>
              </w:rPr>
              <w:t>машино</w:t>
            </w:r>
            <w:proofErr w:type="spellEnd"/>
            <w:r w:rsidRPr="00465219">
              <w:rPr>
                <w:rFonts w:eastAsia="Times New Roman"/>
                <w:sz w:val="18"/>
                <w:szCs w:val="18"/>
              </w:rPr>
              <w:t xml:space="preserve">-место на 30 </w:t>
            </w:r>
            <w:proofErr w:type="gramStart"/>
            <w:r w:rsidRPr="00465219">
              <w:rPr>
                <w:rFonts w:eastAsia="Times New Roman"/>
                <w:sz w:val="18"/>
                <w:szCs w:val="18"/>
              </w:rPr>
              <w:t>обучающихся</w:t>
            </w:r>
            <w:proofErr w:type="gramEnd"/>
            <w:r w:rsidRPr="00465219">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403906" w:rsidP="00735375">
            <w:pPr>
              <w:ind w:firstLine="0"/>
              <w:jc w:val="center"/>
              <w:rPr>
                <w:rFonts w:eastAsia="Times New Roman"/>
                <w:sz w:val="18"/>
                <w:szCs w:val="18"/>
              </w:rPr>
            </w:pPr>
            <w:r w:rsidRPr="00465219">
              <w:rPr>
                <w:rFonts w:eastAsia="Times New Roman"/>
                <w:sz w:val="18"/>
                <w:szCs w:val="18"/>
              </w:rPr>
              <w:t>100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Профессиональные образовател</w:t>
            </w:r>
            <w:r w:rsidRPr="00465219">
              <w:rPr>
                <w:rFonts w:eastAsia="Times New Roman"/>
                <w:sz w:val="18"/>
                <w:szCs w:val="18"/>
              </w:rPr>
              <w:t>ь</w:t>
            </w:r>
            <w:r w:rsidRPr="00465219">
              <w:rPr>
                <w:rFonts w:eastAsia="Times New Roman"/>
                <w:sz w:val="18"/>
                <w:szCs w:val="18"/>
              </w:rPr>
              <w:t>ные организации, образовател</w:t>
            </w:r>
            <w:r w:rsidRPr="00465219">
              <w:rPr>
                <w:rFonts w:eastAsia="Times New Roman"/>
                <w:sz w:val="18"/>
                <w:szCs w:val="18"/>
              </w:rPr>
              <w:t>ь</w:t>
            </w:r>
            <w:r w:rsidRPr="00465219">
              <w:rPr>
                <w:rFonts w:eastAsia="Times New Roman"/>
                <w:sz w:val="18"/>
                <w:szCs w:val="18"/>
              </w:rPr>
              <w:t>ные организации искусств горо</w:t>
            </w:r>
            <w:r w:rsidRPr="00465219">
              <w:rPr>
                <w:rFonts w:eastAsia="Times New Roman"/>
                <w:sz w:val="18"/>
                <w:szCs w:val="18"/>
              </w:rPr>
              <w:t>д</w:t>
            </w:r>
            <w:r w:rsidRPr="00465219">
              <w:rPr>
                <w:rFonts w:eastAsia="Times New Roman"/>
                <w:sz w:val="18"/>
                <w:szCs w:val="18"/>
              </w:rPr>
              <w:t>ского значения</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 xml:space="preserve">-место на преподавателей, сотрудников, студентов, занятых </w:t>
            </w:r>
            <w:r w:rsidRPr="00465219">
              <w:rPr>
                <w:rFonts w:eastAsia="Times New Roman"/>
                <w:sz w:val="18"/>
                <w:szCs w:val="18"/>
              </w:rPr>
              <w:br/>
              <w:t>в одну смену</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ind w:left="-62" w:right="-26" w:firstLine="0"/>
              <w:contextualSpacing/>
              <w:jc w:val="center"/>
              <w:rPr>
                <w:rFonts w:eastAsia="Times New Roman"/>
                <w:sz w:val="18"/>
                <w:szCs w:val="18"/>
              </w:rPr>
            </w:pPr>
            <w:r w:rsidRPr="00465219">
              <w:rPr>
                <w:rFonts w:eastAsia="Times New Roman"/>
                <w:sz w:val="18"/>
                <w:szCs w:val="18"/>
              </w:rPr>
              <w:t>2 – 3 преподав</w:t>
            </w:r>
            <w:r w:rsidRPr="00465219">
              <w:rPr>
                <w:rFonts w:eastAsia="Times New Roman"/>
                <w:sz w:val="18"/>
                <w:szCs w:val="18"/>
              </w:rPr>
              <w:t>а</w:t>
            </w:r>
            <w:r w:rsidRPr="00465219">
              <w:rPr>
                <w:rFonts w:eastAsia="Times New Roman"/>
                <w:sz w:val="18"/>
                <w:szCs w:val="18"/>
              </w:rPr>
              <w:t xml:space="preserve">теля и сотрудника + 1 временное </w:t>
            </w:r>
            <w:proofErr w:type="spellStart"/>
            <w:r w:rsidRPr="00465219">
              <w:rPr>
                <w:rFonts w:eastAsia="Times New Roman"/>
                <w:sz w:val="18"/>
                <w:szCs w:val="18"/>
              </w:rPr>
              <w:t>машино</w:t>
            </w:r>
            <w:proofErr w:type="spellEnd"/>
            <w:r w:rsidRPr="00465219">
              <w:rPr>
                <w:rFonts w:eastAsia="Times New Roman"/>
                <w:sz w:val="18"/>
                <w:szCs w:val="18"/>
              </w:rPr>
              <w:t xml:space="preserve">-место на 30 </w:t>
            </w:r>
            <w:proofErr w:type="gramStart"/>
            <w:r w:rsidRPr="00465219">
              <w:rPr>
                <w:rFonts w:eastAsia="Times New Roman"/>
                <w:sz w:val="18"/>
                <w:szCs w:val="18"/>
              </w:rPr>
              <w:t>обучающихся</w:t>
            </w:r>
            <w:proofErr w:type="gramEnd"/>
            <w:r w:rsidRPr="00465219">
              <w:rPr>
                <w:rFonts w:eastAsia="Times New Roman"/>
                <w:sz w:val="18"/>
                <w:szCs w:val="18"/>
              </w:rPr>
              <w:t>*</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403906" w:rsidP="00735375">
            <w:pPr>
              <w:ind w:firstLine="0"/>
              <w:jc w:val="center"/>
              <w:rPr>
                <w:rFonts w:eastAsia="Times New Roman"/>
                <w:sz w:val="18"/>
                <w:szCs w:val="18"/>
              </w:rPr>
            </w:pPr>
            <w:r w:rsidRPr="00465219">
              <w:rPr>
                <w:rFonts w:eastAsia="Times New Roman"/>
                <w:sz w:val="18"/>
                <w:szCs w:val="18"/>
              </w:rPr>
              <w:t>100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Центры обучения, самодеятельн</w:t>
            </w:r>
            <w:r w:rsidRPr="00465219">
              <w:rPr>
                <w:rFonts w:eastAsia="Times New Roman"/>
                <w:sz w:val="18"/>
                <w:szCs w:val="18"/>
              </w:rPr>
              <w:t>о</w:t>
            </w:r>
            <w:r w:rsidRPr="00465219">
              <w:rPr>
                <w:rFonts w:eastAsia="Times New Roman"/>
                <w:sz w:val="18"/>
                <w:szCs w:val="18"/>
              </w:rPr>
              <w:t>го творчества, клубы по интересам для взрослых</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20 – 25*</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Магазины-склады (мелкооптовой и розничной торговли, гиперма</w:t>
            </w:r>
            <w:r w:rsidRPr="00465219">
              <w:rPr>
                <w:rFonts w:eastAsia="Times New Roman"/>
                <w:sz w:val="18"/>
                <w:szCs w:val="18"/>
              </w:rPr>
              <w:t>р</w:t>
            </w:r>
            <w:r w:rsidRPr="00465219">
              <w:rPr>
                <w:rFonts w:eastAsia="Times New Roman"/>
                <w:sz w:val="18"/>
                <w:szCs w:val="18"/>
              </w:rPr>
              <w:t>кеты)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30 – 35*</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403906" w:rsidP="00735375">
            <w:pPr>
              <w:ind w:firstLine="0"/>
              <w:jc w:val="center"/>
              <w:rPr>
                <w:rFonts w:eastAsia="Times New Roman"/>
                <w:sz w:val="18"/>
                <w:szCs w:val="18"/>
              </w:rP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Объекты торгового назначения с широким ассортиментом товаров периодического спроса прод</w:t>
            </w:r>
            <w:r w:rsidRPr="00465219">
              <w:rPr>
                <w:rFonts w:eastAsia="Times New Roman"/>
                <w:sz w:val="18"/>
                <w:szCs w:val="18"/>
              </w:rPr>
              <w:t>о</w:t>
            </w:r>
            <w:r w:rsidRPr="00465219">
              <w:rPr>
                <w:rFonts w:eastAsia="Times New Roman"/>
                <w:sz w:val="18"/>
                <w:szCs w:val="18"/>
              </w:rPr>
              <w:t>вольственной и (или) непрод</w:t>
            </w:r>
            <w:r w:rsidRPr="00465219">
              <w:rPr>
                <w:rFonts w:eastAsia="Times New Roman"/>
                <w:sz w:val="18"/>
                <w:szCs w:val="18"/>
              </w:rPr>
              <w:t>о</w:t>
            </w:r>
            <w:r w:rsidRPr="00465219">
              <w:rPr>
                <w:rFonts w:eastAsia="Times New Roman"/>
                <w:sz w:val="18"/>
                <w:szCs w:val="18"/>
              </w:rPr>
              <w:t>вольственной групп (торговые центры, торговые комплексы, супермаркеты, универсамы, ун</w:t>
            </w:r>
            <w:r w:rsidRPr="00465219">
              <w:rPr>
                <w:rFonts w:eastAsia="Times New Roman"/>
                <w:sz w:val="18"/>
                <w:szCs w:val="18"/>
              </w:rPr>
              <w:t>и</w:t>
            </w:r>
            <w:r w:rsidRPr="00465219">
              <w:rPr>
                <w:rFonts w:eastAsia="Times New Roman"/>
                <w:sz w:val="18"/>
                <w:szCs w:val="18"/>
              </w:rPr>
              <w:t>вермаги и т.п.)</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right="-12"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40 – 50*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403906" w:rsidP="00735375">
            <w:pPr>
              <w:ind w:firstLine="0"/>
              <w:jc w:val="center"/>
              <w:rPr>
                <w:rFonts w:eastAsia="Times New Roman"/>
                <w:sz w:val="18"/>
                <w:szCs w:val="18"/>
              </w:rP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 xml:space="preserve">Специализированные магазины </w:t>
            </w:r>
            <w:r w:rsidRPr="00465219">
              <w:rPr>
                <w:rFonts w:eastAsia="Times New Roman"/>
                <w:sz w:val="18"/>
                <w:szCs w:val="18"/>
              </w:rPr>
              <w:br/>
              <w:t>по продаже товаров эпизодическ</w:t>
            </w:r>
            <w:r w:rsidRPr="00465219">
              <w:rPr>
                <w:rFonts w:eastAsia="Times New Roman"/>
                <w:sz w:val="18"/>
                <w:szCs w:val="18"/>
              </w:rPr>
              <w:t>о</w:t>
            </w:r>
            <w:r w:rsidRPr="00465219">
              <w:rPr>
                <w:rFonts w:eastAsia="Times New Roman"/>
                <w:sz w:val="18"/>
                <w:szCs w:val="18"/>
              </w:rPr>
              <w:t xml:space="preserve">го спроса непродовольственной группы (спортивные, автосалоны, мебельные, бытовой техники, </w:t>
            </w:r>
            <w:r w:rsidRPr="00465219">
              <w:rPr>
                <w:rFonts w:eastAsia="Times New Roman"/>
                <w:sz w:val="18"/>
                <w:szCs w:val="18"/>
              </w:rPr>
              <w:br/>
              <w:t xml:space="preserve">музыкальных инструментов, </w:t>
            </w:r>
            <w:r w:rsidRPr="00465219">
              <w:rPr>
                <w:rFonts w:eastAsia="Times New Roman"/>
                <w:sz w:val="18"/>
                <w:szCs w:val="18"/>
              </w:rPr>
              <w:br/>
              <w:t>ювелирные, книжные и т.п.)</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right="-12"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60 – 70*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403906" w:rsidP="00735375">
            <w:pPr>
              <w:ind w:firstLine="0"/>
              <w:jc w:val="center"/>
              <w:rPr>
                <w:rFonts w:eastAsia="Times New Roman"/>
                <w:sz w:val="18"/>
                <w:szCs w:val="18"/>
              </w:rP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Рынки постоянные:</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right="-12"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p>
        </w:tc>
      </w:tr>
      <w:tr w:rsidR="0040390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75248E"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465219" w:rsidRDefault="00403906" w:rsidP="0092417F">
            <w:pPr>
              <w:ind w:firstLine="0"/>
              <w:jc w:val="left"/>
              <w:rPr>
                <w:rFonts w:eastAsia="Times New Roman"/>
                <w:sz w:val="18"/>
                <w:szCs w:val="18"/>
              </w:rPr>
            </w:pPr>
            <w:r w:rsidRPr="00465219">
              <w:rPr>
                <w:rFonts w:eastAsia="Times New Roman"/>
                <w:sz w:val="18"/>
                <w:szCs w:val="18"/>
              </w:rPr>
              <w:t xml:space="preserve">- универсальные </w:t>
            </w:r>
            <w:r w:rsidRPr="00465219">
              <w:rPr>
                <w:rFonts w:eastAsia="Times New Roman"/>
                <w:sz w:val="18"/>
                <w:szCs w:val="18"/>
              </w:rPr>
              <w:br/>
              <w:t>и непродовольственные</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465219" w:rsidRDefault="00403906" w:rsidP="0092417F">
            <w:pPr>
              <w:ind w:right="-12"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403906" w:rsidRPr="00465219" w:rsidRDefault="00403906" w:rsidP="0092417F">
            <w:pPr>
              <w:ind w:firstLine="0"/>
              <w:jc w:val="center"/>
              <w:rPr>
                <w:rFonts w:eastAsia="Times New Roman"/>
                <w:sz w:val="18"/>
                <w:szCs w:val="18"/>
              </w:rPr>
            </w:pPr>
            <w:r w:rsidRPr="00465219">
              <w:rPr>
                <w:rFonts w:eastAsia="Times New Roman"/>
                <w:sz w:val="18"/>
                <w:szCs w:val="18"/>
              </w:rPr>
              <w:t>30 – 40*</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465219" w:rsidRDefault="00403906" w:rsidP="00735375">
            <w:pPr>
              <w:ind w:firstLine="0"/>
              <w:jc w:val="center"/>
            </w:pPr>
            <w:r w:rsidRPr="00465219">
              <w:rPr>
                <w:rFonts w:eastAsia="Times New Roman"/>
                <w:sz w:val="18"/>
                <w:szCs w:val="18"/>
              </w:rPr>
              <w:t>250 м</w:t>
            </w:r>
          </w:p>
        </w:tc>
      </w:tr>
      <w:tr w:rsidR="0040390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75248E"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465219" w:rsidRDefault="00403906" w:rsidP="0092417F">
            <w:pPr>
              <w:ind w:firstLine="0"/>
              <w:jc w:val="left"/>
              <w:rPr>
                <w:rFonts w:eastAsia="Times New Roman"/>
                <w:sz w:val="18"/>
                <w:szCs w:val="18"/>
              </w:rPr>
            </w:pPr>
            <w:r w:rsidRPr="00465219">
              <w:rPr>
                <w:rFonts w:eastAsia="Times New Roman"/>
                <w:sz w:val="18"/>
                <w:szCs w:val="18"/>
              </w:rPr>
              <w:t xml:space="preserve">- продовольственные </w:t>
            </w:r>
            <w:r w:rsidRPr="00465219">
              <w:rPr>
                <w:rFonts w:eastAsia="Times New Roman"/>
                <w:sz w:val="18"/>
                <w:szCs w:val="18"/>
              </w:rPr>
              <w:br/>
              <w:t>и сельскохозяйственные</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465219" w:rsidRDefault="00403906" w:rsidP="0092417F">
            <w:pPr>
              <w:ind w:right="-12"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403906" w:rsidRPr="00465219" w:rsidRDefault="00403906" w:rsidP="0092417F">
            <w:pPr>
              <w:ind w:firstLine="0"/>
              <w:jc w:val="center"/>
              <w:rPr>
                <w:rFonts w:eastAsia="Times New Roman"/>
                <w:sz w:val="18"/>
                <w:szCs w:val="18"/>
              </w:rPr>
            </w:pPr>
            <w:r w:rsidRPr="00465219">
              <w:rPr>
                <w:rFonts w:eastAsia="Times New Roman"/>
                <w:sz w:val="18"/>
                <w:szCs w:val="18"/>
              </w:rPr>
              <w:t>40 – 50*</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465219" w:rsidRDefault="00403906" w:rsidP="00735375">
            <w:pPr>
              <w:ind w:firstLine="0"/>
              <w:jc w:val="center"/>
            </w:pPr>
            <w:r w:rsidRPr="00465219">
              <w:rPr>
                <w:rFonts w:eastAsia="Times New Roman"/>
                <w:sz w:val="18"/>
                <w:szCs w:val="18"/>
              </w:rPr>
              <w:t>250 м</w:t>
            </w:r>
          </w:p>
        </w:tc>
      </w:tr>
      <w:tr w:rsidR="0040390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403906" w:rsidRPr="0075248E" w:rsidRDefault="0040390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403906" w:rsidRPr="00465219" w:rsidRDefault="00403906" w:rsidP="0092417F">
            <w:pPr>
              <w:ind w:firstLine="0"/>
              <w:jc w:val="left"/>
              <w:rPr>
                <w:rFonts w:eastAsia="Times New Roman"/>
                <w:sz w:val="18"/>
                <w:szCs w:val="18"/>
              </w:rPr>
            </w:pPr>
            <w:r w:rsidRPr="00465219">
              <w:rPr>
                <w:rFonts w:eastAsia="Times New Roman"/>
                <w:sz w:val="18"/>
                <w:szCs w:val="18"/>
              </w:rPr>
              <w:t xml:space="preserve">Предприятия общественного </w:t>
            </w:r>
            <w:r w:rsidRPr="00465219">
              <w:rPr>
                <w:rFonts w:eastAsia="Times New Roman"/>
                <w:sz w:val="18"/>
                <w:szCs w:val="18"/>
              </w:rPr>
              <w:br/>
              <w:t>питания периодического спроса (рестораны, кафе)</w:t>
            </w:r>
          </w:p>
        </w:tc>
        <w:tc>
          <w:tcPr>
            <w:tcW w:w="6611" w:type="dxa"/>
            <w:gridSpan w:val="8"/>
            <w:tcBorders>
              <w:top w:val="single" w:sz="4" w:space="0" w:color="auto"/>
              <w:left w:val="nil"/>
              <w:bottom w:val="single" w:sz="4" w:space="0" w:color="auto"/>
              <w:right w:val="single" w:sz="4" w:space="0" w:color="auto"/>
            </w:tcBorders>
            <w:shd w:val="clear" w:color="auto" w:fill="auto"/>
          </w:tcPr>
          <w:p w:rsidR="00403906" w:rsidRPr="00465219" w:rsidRDefault="00403906" w:rsidP="0092417F">
            <w:pPr>
              <w:ind w:right="-12"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посадочных мест</w:t>
            </w:r>
          </w:p>
        </w:tc>
        <w:tc>
          <w:tcPr>
            <w:tcW w:w="1545" w:type="dxa"/>
            <w:gridSpan w:val="3"/>
            <w:tcBorders>
              <w:top w:val="nil"/>
              <w:left w:val="nil"/>
              <w:bottom w:val="single" w:sz="4" w:space="0" w:color="auto"/>
              <w:right w:val="single" w:sz="4" w:space="0" w:color="auto"/>
            </w:tcBorders>
            <w:shd w:val="clear" w:color="auto" w:fill="auto"/>
          </w:tcPr>
          <w:p w:rsidR="00403906" w:rsidRPr="00465219" w:rsidRDefault="00403906" w:rsidP="0092417F">
            <w:pPr>
              <w:ind w:firstLine="0"/>
              <w:jc w:val="center"/>
              <w:rPr>
                <w:rFonts w:eastAsia="Times New Roman"/>
                <w:sz w:val="18"/>
                <w:szCs w:val="18"/>
              </w:rPr>
            </w:pPr>
            <w:r w:rsidRPr="00465219">
              <w:rPr>
                <w:rFonts w:eastAsia="Times New Roman"/>
                <w:sz w:val="18"/>
                <w:szCs w:val="18"/>
              </w:rPr>
              <w:t>4 – 5*</w:t>
            </w:r>
          </w:p>
        </w:tc>
        <w:tc>
          <w:tcPr>
            <w:tcW w:w="2753" w:type="dxa"/>
            <w:gridSpan w:val="3"/>
            <w:tcBorders>
              <w:top w:val="nil"/>
              <w:left w:val="nil"/>
              <w:bottom w:val="single" w:sz="4" w:space="0" w:color="auto"/>
              <w:right w:val="single" w:sz="8" w:space="0" w:color="auto"/>
            </w:tcBorders>
            <w:shd w:val="clear" w:color="auto" w:fill="auto"/>
            <w:vAlign w:val="center"/>
          </w:tcPr>
          <w:p w:rsidR="00403906" w:rsidRPr="00465219" w:rsidRDefault="00403906" w:rsidP="00735375">
            <w:pPr>
              <w:ind w:firstLine="0"/>
              <w:jc w:val="cente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Бани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right="-12"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5 – 6*</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Ателье, фотосалоны городского значения, салоны-парикмахерские, салоны красоты, солярии, салоны моды, свадебные салоны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10 – 15*</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Салоны ритуальных услуг</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20 – 25*</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Химчистки, прачечные, ремон</w:t>
            </w:r>
            <w:r w:rsidRPr="00465219">
              <w:rPr>
                <w:rFonts w:eastAsia="Times New Roman"/>
                <w:sz w:val="18"/>
                <w:szCs w:val="18"/>
              </w:rPr>
              <w:t>т</w:t>
            </w:r>
            <w:r w:rsidRPr="00465219">
              <w:rPr>
                <w:rFonts w:eastAsia="Times New Roman"/>
                <w:sz w:val="18"/>
                <w:szCs w:val="18"/>
              </w:rPr>
              <w:t>ные мастерские, специализир</w:t>
            </w:r>
            <w:r w:rsidRPr="00465219">
              <w:rPr>
                <w:rFonts w:eastAsia="Times New Roman"/>
                <w:sz w:val="18"/>
                <w:szCs w:val="18"/>
              </w:rPr>
              <w:t>о</w:t>
            </w:r>
            <w:r w:rsidRPr="00465219">
              <w:rPr>
                <w:rFonts w:eastAsia="Times New Roman"/>
                <w:sz w:val="18"/>
                <w:szCs w:val="18"/>
              </w:rPr>
              <w:t>ванные центры по обслуживанию сложной бытовой техники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рабочих мест приемщика</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1 – 2*</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Гостиницы: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 категория до 3 зве</w:t>
            </w:r>
            <w:proofErr w:type="gramStart"/>
            <w:r w:rsidRPr="00465219">
              <w:rPr>
                <w:rFonts w:eastAsia="Times New Roman"/>
                <w:sz w:val="18"/>
                <w:szCs w:val="18"/>
              </w:rPr>
              <w:t>зд вкл</w:t>
            </w:r>
            <w:proofErr w:type="gramEnd"/>
            <w:r w:rsidRPr="00465219">
              <w:rPr>
                <w:rFonts w:eastAsia="Times New Roman"/>
                <w:sz w:val="18"/>
                <w:szCs w:val="18"/>
              </w:rPr>
              <w:t>юч</w:t>
            </w:r>
            <w:r w:rsidRPr="00465219">
              <w:rPr>
                <w:rFonts w:eastAsia="Times New Roman"/>
                <w:sz w:val="18"/>
                <w:szCs w:val="18"/>
              </w:rPr>
              <w:t>и</w:t>
            </w:r>
            <w:r w:rsidRPr="00465219">
              <w:rPr>
                <w:rFonts w:eastAsia="Times New Roman"/>
                <w:sz w:val="18"/>
                <w:szCs w:val="18"/>
              </w:rPr>
              <w:t>тельно</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номеров</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5*</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работников</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категория 4 звезды и выше</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номеров</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3*</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работников</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proofErr w:type="spellStart"/>
            <w:r w:rsidRPr="00465219">
              <w:rPr>
                <w:rFonts w:eastAsia="Times New Roman"/>
                <w:sz w:val="18"/>
                <w:szCs w:val="18"/>
              </w:rPr>
              <w:t>Выставочно</w:t>
            </w:r>
            <w:proofErr w:type="spellEnd"/>
            <w:r w:rsidRPr="00465219">
              <w:rPr>
                <w:rFonts w:eastAsia="Times New Roman"/>
                <w:sz w:val="18"/>
                <w:szCs w:val="18"/>
              </w:rPr>
              <w:t>-музейные комплексы, музеи-заповедники, музеи, гал</w:t>
            </w:r>
            <w:r w:rsidRPr="00465219">
              <w:rPr>
                <w:rFonts w:eastAsia="Times New Roman"/>
                <w:sz w:val="18"/>
                <w:szCs w:val="18"/>
              </w:rPr>
              <w:t>е</w:t>
            </w:r>
            <w:r w:rsidRPr="00465219">
              <w:rPr>
                <w:rFonts w:eastAsia="Times New Roman"/>
                <w:sz w:val="18"/>
                <w:szCs w:val="18"/>
              </w:rPr>
              <w:t>реи, выставочные 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6 – 8*</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Театры, концертные 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widowControl w:val="0"/>
              <w:autoSpaceDE w:val="0"/>
              <w:autoSpaceDN w:val="0"/>
              <w:adjustRightInd w:val="0"/>
              <w:ind w:firstLine="0"/>
              <w:contextualSpacing/>
              <w:jc w:val="left"/>
              <w:rPr>
                <w:rFonts w:eastAsia="Times New Roman"/>
                <w:sz w:val="18"/>
                <w:szCs w:val="18"/>
              </w:rPr>
            </w:pPr>
            <w:r w:rsidRPr="00465219">
              <w:rPr>
                <w:rFonts w:eastAsia="Times New Roman"/>
                <w:sz w:val="18"/>
                <w:szCs w:val="18"/>
              </w:rPr>
              <w:t xml:space="preserve">- городского значения (1-й </w:t>
            </w:r>
            <w:r w:rsidRPr="00465219">
              <w:rPr>
                <w:rFonts w:eastAsia="Times New Roman"/>
                <w:sz w:val="18"/>
                <w:szCs w:val="18"/>
              </w:rPr>
              <w:br/>
              <w:t>уровень комфорта)</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зрительских мест</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4 – 7*</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widowControl w:val="0"/>
              <w:autoSpaceDE w:val="0"/>
              <w:autoSpaceDN w:val="0"/>
              <w:adjustRightInd w:val="0"/>
              <w:ind w:firstLine="0"/>
              <w:contextualSpacing/>
              <w:jc w:val="left"/>
              <w:rPr>
                <w:rFonts w:eastAsia="Times New Roman"/>
                <w:sz w:val="18"/>
                <w:szCs w:val="18"/>
              </w:rPr>
            </w:pPr>
            <w:r w:rsidRPr="00465219">
              <w:rPr>
                <w:rFonts w:eastAsia="Times New Roman"/>
                <w:sz w:val="18"/>
                <w:szCs w:val="18"/>
              </w:rPr>
              <w:t xml:space="preserve">- другие театры и концертные залы (2-й уровень комфорта) </w:t>
            </w:r>
            <w:r w:rsidRPr="00465219">
              <w:rPr>
                <w:rFonts w:eastAsia="Times New Roman"/>
                <w:sz w:val="18"/>
                <w:szCs w:val="18"/>
              </w:rPr>
              <w:br/>
              <w:t>и конференц-залы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зрительских мест</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15 – 20*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Киноцентры и кинотеатры: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 xml:space="preserve">- городского значения </w:t>
            </w:r>
            <w:r w:rsidRPr="00465219">
              <w:rPr>
                <w:rFonts w:eastAsia="Times New Roman"/>
                <w:sz w:val="18"/>
                <w:szCs w:val="18"/>
              </w:rPr>
              <w:br/>
              <w:t>(1-й уровень комфорта)</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зрительских мест</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8 – 12*</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 другие (2-й уровень комфорта)</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зрительских мест</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15 – 25*</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 xml:space="preserve">Центральные, специальные </w:t>
            </w:r>
            <w:r w:rsidRPr="00465219">
              <w:rPr>
                <w:rFonts w:eastAsia="Times New Roman"/>
                <w:sz w:val="18"/>
                <w:szCs w:val="18"/>
              </w:rPr>
              <w:br/>
              <w:t>и специализированные библиот</w:t>
            </w:r>
            <w:r w:rsidRPr="00465219">
              <w:rPr>
                <w:rFonts w:eastAsia="Times New Roman"/>
                <w:sz w:val="18"/>
                <w:szCs w:val="18"/>
              </w:rPr>
              <w:t>е</w:t>
            </w:r>
            <w:r w:rsidRPr="00465219">
              <w:rPr>
                <w:rFonts w:eastAsia="Times New Roman"/>
                <w:sz w:val="18"/>
                <w:szCs w:val="18"/>
              </w:rPr>
              <w:t>ки, интернет-кафе</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мест</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6 – 8*</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Объекты религиозных конфессий (церкви, костелы, мечети, синаг</w:t>
            </w:r>
            <w:r w:rsidRPr="00465219">
              <w:rPr>
                <w:rFonts w:eastAsia="Times New Roman"/>
                <w:sz w:val="18"/>
                <w:szCs w:val="18"/>
              </w:rPr>
              <w:t>о</w:t>
            </w:r>
            <w:r w:rsidRPr="00465219">
              <w:rPr>
                <w:rFonts w:eastAsia="Times New Roman"/>
                <w:sz w:val="18"/>
                <w:szCs w:val="18"/>
              </w:rPr>
              <w:t>ги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left="-95" w:firstLine="0"/>
              <w:contextualSpacing/>
              <w:jc w:val="center"/>
              <w:rPr>
                <w:rFonts w:eastAsia="Times New Roman"/>
                <w:sz w:val="18"/>
                <w:szCs w:val="18"/>
              </w:rPr>
            </w:pPr>
            <w:r w:rsidRPr="00465219">
              <w:rPr>
                <w:rFonts w:eastAsia="Times New Roman"/>
                <w:sz w:val="18"/>
                <w:szCs w:val="18"/>
              </w:rPr>
              <w:t xml:space="preserve">8 – 10, но не менее 10 </w:t>
            </w:r>
            <w:proofErr w:type="spellStart"/>
            <w:r w:rsidRPr="00465219">
              <w:rPr>
                <w:rFonts w:eastAsia="Times New Roman"/>
                <w:sz w:val="18"/>
                <w:szCs w:val="18"/>
              </w:rPr>
              <w:t>машино</w:t>
            </w:r>
            <w:proofErr w:type="spellEnd"/>
            <w:r w:rsidRPr="00465219">
              <w:rPr>
                <w:rFonts w:eastAsia="Times New Roman"/>
                <w:sz w:val="18"/>
                <w:szCs w:val="18"/>
              </w:rPr>
              <w:t>-мест на объект*</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Досугово-развлекательные учр</w:t>
            </w:r>
            <w:r w:rsidRPr="00465219">
              <w:rPr>
                <w:rFonts w:eastAsia="Times New Roman"/>
                <w:sz w:val="18"/>
                <w:szCs w:val="18"/>
              </w:rPr>
              <w:t>е</w:t>
            </w:r>
            <w:r w:rsidRPr="00465219">
              <w:rPr>
                <w:rFonts w:eastAsia="Times New Roman"/>
                <w:sz w:val="18"/>
                <w:szCs w:val="18"/>
              </w:rPr>
              <w:t>ждения: развлекательные центры, дискотеки, залы игровых автом</w:t>
            </w:r>
            <w:r w:rsidRPr="00465219">
              <w:rPr>
                <w:rFonts w:eastAsia="Times New Roman"/>
                <w:sz w:val="18"/>
                <w:szCs w:val="18"/>
              </w:rPr>
              <w:t>а</w:t>
            </w:r>
            <w:r w:rsidRPr="00465219">
              <w:rPr>
                <w:rFonts w:eastAsia="Times New Roman"/>
                <w:sz w:val="18"/>
                <w:szCs w:val="18"/>
              </w:rPr>
              <w:t>тов, ночные клубы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4 – 7*</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Бильярдные, боулинги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3 – 4*</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Дворец бракосочетания, ЗАГС</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15 – 20*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Стационары регионального, з</w:t>
            </w:r>
            <w:r w:rsidRPr="00465219">
              <w:rPr>
                <w:rFonts w:eastAsia="Times New Roman"/>
                <w:sz w:val="18"/>
                <w:szCs w:val="18"/>
              </w:rPr>
              <w:t>о</w:t>
            </w:r>
            <w:r w:rsidRPr="00465219">
              <w:rPr>
                <w:rFonts w:eastAsia="Times New Roman"/>
                <w:sz w:val="18"/>
                <w:szCs w:val="18"/>
              </w:rPr>
              <w:t>нального, межрайонного уровня (больницы, диспансеры, перин</w:t>
            </w:r>
            <w:r w:rsidRPr="00465219">
              <w:rPr>
                <w:rFonts w:eastAsia="Times New Roman"/>
                <w:sz w:val="18"/>
                <w:szCs w:val="18"/>
              </w:rPr>
              <w:t>а</w:t>
            </w:r>
            <w:r w:rsidRPr="00465219">
              <w:rPr>
                <w:rFonts w:eastAsia="Times New Roman"/>
                <w:sz w:val="18"/>
                <w:szCs w:val="18"/>
              </w:rPr>
              <w:t>тальные центры)</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сотрудников</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5</w:t>
            </w:r>
            <w:r w:rsidRPr="00465219">
              <w:rPr>
                <w:rFonts w:eastAsia="Times New Roman"/>
                <w:sz w:val="18"/>
                <w:szCs w:val="18"/>
                <w:lang w:val="en-US"/>
              </w:rPr>
              <w:t xml:space="preserve"> </w:t>
            </w:r>
            <w:r w:rsidRPr="00465219">
              <w:rPr>
                <w:rFonts w:eastAsia="Times New Roman"/>
                <w:sz w:val="18"/>
                <w:szCs w:val="18"/>
              </w:rPr>
              <w:t>–</w:t>
            </w:r>
            <w:r w:rsidRPr="00465219">
              <w:rPr>
                <w:rFonts w:eastAsia="Times New Roman"/>
                <w:sz w:val="18"/>
                <w:szCs w:val="18"/>
                <w:lang w:val="en-US"/>
              </w:rPr>
              <w:t xml:space="preserve"> </w:t>
            </w:r>
            <w:r w:rsidRPr="00465219">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коек</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5</w:t>
            </w:r>
            <w:r w:rsidRPr="00465219">
              <w:rPr>
                <w:rFonts w:eastAsia="Times New Roman"/>
                <w:sz w:val="18"/>
                <w:szCs w:val="18"/>
                <w:lang w:val="en-US"/>
              </w:rPr>
              <w:t xml:space="preserve"> </w:t>
            </w:r>
            <w:r w:rsidRPr="00465219">
              <w:rPr>
                <w:rFonts w:eastAsia="Times New Roman"/>
                <w:sz w:val="18"/>
                <w:szCs w:val="18"/>
              </w:rPr>
              <w:t>–</w:t>
            </w:r>
            <w:r w:rsidRPr="00465219">
              <w:rPr>
                <w:rFonts w:eastAsia="Times New Roman"/>
                <w:sz w:val="18"/>
                <w:szCs w:val="18"/>
                <w:lang w:val="en-US"/>
              </w:rPr>
              <w:t xml:space="preserve"> </w:t>
            </w:r>
            <w:r w:rsidRPr="00465219">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Стационары городского, районн</w:t>
            </w:r>
            <w:r w:rsidRPr="00465219">
              <w:rPr>
                <w:rFonts w:eastAsia="Times New Roman"/>
                <w:sz w:val="18"/>
                <w:szCs w:val="18"/>
              </w:rPr>
              <w:t>о</w:t>
            </w:r>
            <w:r w:rsidRPr="00465219">
              <w:rPr>
                <w:rFonts w:eastAsia="Times New Roman"/>
                <w:sz w:val="18"/>
                <w:szCs w:val="18"/>
              </w:rPr>
              <w:t>го, участкового уровня (больницы, диспансеры, родильные дома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сотрудников</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14</w:t>
            </w:r>
            <w:r w:rsidRPr="00465219">
              <w:rPr>
                <w:rFonts w:eastAsia="Times New Roman"/>
                <w:sz w:val="18"/>
                <w:szCs w:val="18"/>
                <w:lang w:val="en-US"/>
              </w:rPr>
              <w:t xml:space="preserve"> </w:t>
            </w:r>
            <w:r w:rsidRPr="00465219">
              <w:rPr>
                <w:rFonts w:eastAsia="Times New Roman"/>
                <w:sz w:val="18"/>
                <w:szCs w:val="18"/>
              </w:rPr>
              <w:t>–</w:t>
            </w:r>
            <w:r w:rsidRPr="00465219">
              <w:rPr>
                <w:rFonts w:eastAsia="Times New Roman"/>
                <w:sz w:val="18"/>
                <w:szCs w:val="18"/>
                <w:lang w:val="en-US"/>
              </w:rPr>
              <w:t xml:space="preserve"> </w:t>
            </w:r>
            <w:r w:rsidRPr="00465219">
              <w:rPr>
                <w:rFonts w:eastAsia="Times New Roman"/>
                <w:sz w:val="18"/>
                <w:szCs w:val="18"/>
              </w:rPr>
              <w:t>20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коек</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20*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Поликлиники, в том числе амб</w:t>
            </w:r>
            <w:r w:rsidRPr="00465219">
              <w:rPr>
                <w:rFonts w:eastAsia="Times New Roman"/>
                <w:sz w:val="18"/>
                <w:szCs w:val="18"/>
              </w:rPr>
              <w:t>у</w:t>
            </w:r>
            <w:r w:rsidRPr="00465219">
              <w:rPr>
                <w:rFonts w:eastAsia="Times New Roman"/>
                <w:sz w:val="18"/>
                <w:szCs w:val="18"/>
              </w:rPr>
              <w:t>латории</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сотрудников</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14</w:t>
            </w:r>
            <w:r w:rsidRPr="00465219">
              <w:rPr>
                <w:rFonts w:eastAsia="Times New Roman"/>
                <w:sz w:val="18"/>
                <w:szCs w:val="18"/>
                <w:lang w:val="en-US"/>
              </w:rPr>
              <w:t xml:space="preserve"> </w:t>
            </w:r>
            <w:r w:rsidRPr="00465219">
              <w:rPr>
                <w:rFonts w:eastAsia="Times New Roman"/>
                <w:sz w:val="18"/>
                <w:szCs w:val="18"/>
              </w:rPr>
              <w:t>–</w:t>
            </w:r>
            <w:r w:rsidRPr="00465219">
              <w:rPr>
                <w:rFonts w:eastAsia="Times New Roman"/>
                <w:sz w:val="18"/>
                <w:szCs w:val="18"/>
                <w:lang w:val="en-US"/>
              </w:rPr>
              <w:t xml:space="preserve"> </w:t>
            </w:r>
            <w:r w:rsidRPr="00465219">
              <w:rPr>
                <w:rFonts w:eastAsia="Times New Roman"/>
                <w:sz w:val="18"/>
                <w:szCs w:val="18"/>
              </w:rPr>
              <w:t>20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посещений</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30</w:t>
            </w:r>
            <w:r w:rsidRPr="00465219">
              <w:rPr>
                <w:rFonts w:eastAsia="Times New Roman"/>
                <w:sz w:val="18"/>
                <w:szCs w:val="18"/>
                <w:lang w:val="en-US"/>
              </w:rPr>
              <w:t xml:space="preserve"> </w:t>
            </w:r>
            <w:r w:rsidRPr="00465219">
              <w:rPr>
                <w:rFonts w:eastAsia="Times New Roman"/>
                <w:sz w:val="18"/>
                <w:szCs w:val="18"/>
              </w:rPr>
              <w:t>–50*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Спортивные комплексы и стади</w:t>
            </w:r>
            <w:r w:rsidRPr="00465219">
              <w:rPr>
                <w:rFonts w:eastAsia="Times New Roman"/>
                <w:sz w:val="18"/>
                <w:szCs w:val="18"/>
              </w:rPr>
              <w:t>о</w:t>
            </w:r>
            <w:r w:rsidRPr="00465219">
              <w:rPr>
                <w:rFonts w:eastAsia="Times New Roman"/>
                <w:sz w:val="18"/>
                <w:szCs w:val="18"/>
              </w:rPr>
              <w:t>ны с трибунами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мест на трибунах</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25 – 30*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763E50" w:rsidP="00735375">
            <w:pPr>
              <w:ind w:firstLine="0"/>
              <w:jc w:val="center"/>
              <w:rPr>
                <w:rFonts w:eastAsia="Times New Roman"/>
                <w:sz w:val="18"/>
                <w:szCs w:val="18"/>
              </w:rP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Оздоровительные комплексы (</w:t>
            </w:r>
            <w:proofErr w:type="gramStart"/>
            <w:r w:rsidRPr="00465219">
              <w:rPr>
                <w:rFonts w:eastAsia="Times New Roman"/>
                <w:sz w:val="18"/>
                <w:szCs w:val="18"/>
              </w:rPr>
              <w:t>фитнес-клубы</w:t>
            </w:r>
            <w:proofErr w:type="gramEnd"/>
            <w:r w:rsidRPr="00465219">
              <w:rPr>
                <w:rFonts w:eastAsia="Times New Roman"/>
                <w:sz w:val="18"/>
                <w:szCs w:val="18"/>
              </w:rPr>
              <w:t xml:space="preserve">, ФОК, спортивные </w:t>
            </w:r>
            <w:r w:rsidRPr="00465219">
              <w:rPr>
                <w:rFonts w:eastAsia="Times New Roman"/>
                <w:sz w:val="18"/>
                <w:szCs w:val="18"/>
              </w:rPr>
              <w:br/>
              <w:t>и тренажерные 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 общей площадью менее 1000 кв. м</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25 – 40*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 общей площадью 1000 кв. м и более</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кв. м общей площади</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40 – 55*</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Муниципальные детские физкул</w:t>
            </w:r>
            <w:r w:rsidRPr="00465219">
              <w:rPr>
                <w:rFonts w:eastAsia="Times New Roman"/>
                <w:sz w:val="18"/>
                <w:szCs w:val="18"/>
              </w:rPr>
              <w:t>ь</w:t>
            </w:r>
            <w:r w:rsidRPr="00465219">
              <w:rPr>
                <w:rFonts w:eastAsia="Times New Roman"/>
                <w:sz w:val="18"/>
                <w:szCs w:val="18"/>
              </w:rPr>
              <w:t>турно-оздоровительные объекты локального и районного уровней обслуживания:</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 xml:space="preserve">- тренажерные залы площадью </w:t>
            </w:r>
            <w:r w:rsidRPr="00465219">
              <w:rPr>
                <w:rFonts w:eastAsia="Times New Roman"/>
                <w:sz w:val="18"/>
                <w:szCs w:val="18"/>
              </w:rPr>
              <w:br/>
              <w:t>150 – 500 кв. м</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8 – 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 xml:space="preserve">- ФОК с залом площадью </w:t>
            </w:r>
            <w:r w:rsidRPr="00465219">
              <w:rPr>
                <w:rFonts w:eastAsia="Times New Roman"/>
                <w:sz w:val="18"/>
                <w:szCs w:val="18"/>
              </w:rPr>
              <w:br/>
              <w:t>1000 – 2000 кв. м</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 ФОК с залом и бассейном общей площадью 2000 – 3000 кв. м</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5 – 7*</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Специализированные спортивные клубы и комплексы (теннис, ко</w:t>
            </w:r>
            <w:r w:rsidRPr="00465219">
              <w:rPr>
                <w:rFonts w:eastAsia="Times New Roman"/>
                <w:sz w:val="18"/>
                <w:szCs w:val="18"/>
              </w:rPr>
              <w:t>н</w:t>
            </w:r>
            <w:r w:rsidRPr="00465219">
              <w:rPr>
                <w:rFonts w:eastAsia="Times New Roman"/>
                <w:sz w:val="18"/>
                <w:szCs w:val="18"/>
              </w:rPr>
              <w:t>ный спорт, горнолыжные центры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3 – 4*</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Аквапарки, бассейны</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5 – 7*</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Катки с искусственным покрыт</w:t>
            </w:r>
            <w:r w:rsidRPr="00465219">
              <w:rPr>
                <w:rFonts w:eastAsia="Times New Roman"/>
                <w:sz w:val="18"/>
                <w:szCs w:val="18"/>
              </w:rPr>
              <w:t>и</w:t>
            </w:r>
            <w:r w:rsidRPr="00465219">
              <w:rPr>
                <w:rFonts w:eastAsia="Times New Roman"/>
                <w:sz w:val="18"/>
                <w:szCs w:val="18"/>
              </w:rPr>
              <w:t>ем общей площадью более 3000 кв. м</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6 – 7*</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Железнодорожные вокзалы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пассажиров дальнего следования в час пик</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8 – 10*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Автовокзалы</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firstLine="0"/>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пассажиров в час пик</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10 – 15*</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13825" w:type="dxa"/>
            <w:gridSpan w:val="18"/>
            <w:tcBorders>
              <w:top w:val="single" w:sz="4" w:space="0" w:color="auto"/>
              <w:left w:val="single" w:sz="4" w:space="0" w:color="auto"/>
              <w:bottom w:val="single" w:sz="4" w:space="0" w:color="auto"/>
              <w:right w:val="single" w:sz="8" w:space="0" w:color="auto"/>
            </w:tcBorders>
            <w:shd w:val="clear" w:color="auto" w:fill="auto"/>
            <w:vAlign w:val="center"/>
          </w:tcPr>
          <w:p w:rsidR="00526816" w:rsidRPr="00465219" w:rsidRDefault="00526816" w:rsidP="00735375">
            <w:pPr>
              <w:ind w:firstLine="0"/>
              <w:jc w:val="center"/>
              <w:rPr>
                <w:rFonts w:eastAsia="Times New Roman"/>
                <w:sz w:val="18"/>
                <w:szCs w:val="18"/>
              </w:rPr>
            </w:pPr>
            <w:r w:rsidRPr="00465219">
              <w:rPr>
                <w:rFonts w:eastAsia="Times New Roman"/>
                <w:sz w:val="18"/>
                <w:szCs w:val="18"/>
              </w:rPr>
              <w:t xml:space="preserve">Количество </w:t>
            </w:r>
            <w:proofErr w:type="spellStart"/>
            <w:r w:rsidRPr="00465219">
              <w:rPr>
                <w:rFonts w:eastAsia="Times New Roman"/>
                <w:sz w:val="18"/>
                <w:szCs w:val="18"/>
              </w:rPr>
              <w:t>машино</w:t>
            </w:r>
            <w:proofErr w:type="spellEnd"/>
            <w:r w:rsidRPr="00465219">
              <w:rPr>
                <w:rFonts w:eastAsia="Times New Roman"/>
                <w:sz w:val="18"/>
                <w:szCs w:val="18"/>
              </w:rPr>
              <w:t>-мест для парковки легковых автомобилей на стоянках автомобилей, размещаемых у границ лесопарков, зон отдыха и курортных зон</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Пляжи и парки в рекреационных зонах отдыха</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left="-30" w:firstLine="25"/>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15 – 20*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763E50" w:rsidP="00735375">
            <w:pPr>
              <w:ind w:firstLine="0"/>
              <w:jc w:val="center"/>
              <w:rPr>
                <w:rFonts w:eastAsia="Times New Roman"/>
                <w:sz w:val="18"/>
                <w:szCs w:val="18"/>
              </w:rPr>
            </w:pPr>
            <w:r w:rsidRPr="00465219">
              <w:rPr>
                <w:rFonts w:eastAsia="Times New Roman"/>
                <w:sz w:val="18"/>
                <w:szCs w:val="18"/>
              </w:rPr>
              <w:t>400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Парки культуры и отдыха</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left="-30" w:firstLine="25"/>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10 – 12*</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400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Лесопарки</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left="-30" w:firstLine="25"/>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7 – 10*</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400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Базы кратковременного отдыха (спортивные, лыжные, рыболо</w:t>
            </w:r>
            <w:r w:rsidRPr="00465219">
              <w:rPr>
                <w:rFonts w:eastAsia="Times New Roman"/>
                <w:sz w:val="18"/>
                <w:szCs w:val="18"/>
              </w:rPr>
              <w:t>в</w:t>
            </w:r>
            <w:r w:rsidRPr="00465219">
              <w:rPr>
                <w:rFonts w:eastAsia="Times New Roman"/>
                <w:sz w:val="18"/>
                <w:szCs w:val="18"/>
              </w:rPr>
              <w:t>ные, охотничьи и др.)</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left="-30" w:firstLine="25"/>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10 – 15*</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400 м</w:t>
            </w:r>
          </w:p>
        </w:tc>
      </w:tr>
      <w:tr w:rsidR="00763E50"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763E50" w:rsidRPr="0075248E" w:rsidRDefault="00763E50"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763E50" w:rsidRPr="00465219" w:rsidRDefault="00763E50" w:rsidP="0092417F">
            <w:pPr>
              <w:ind w:firstLine="0"/>
              <w:jc w:val="left"/>
              <w:rPr>
                <w:rFonts w:eastAsia="Times New Roman"/>
                <w:sz w:val="18"/>
                <w:szCs w:val="18"/>
              </w:rPr>
            </w:pPr>
            <w:r w:rsidRPr="00465219">
              <w:rPr>
                <w:rFonts w:eastAsia="Times New Roman"/>
                <w:sz w:val="18"/>
                <w:szCs w:val="18"/>
              </w:rPr>
              <w:t>Дома отдыха и санатории, санат</w:t>
            </w:r>
            <w:r w:rsidRPr="00465219">
              <w:rPr>
                <w:rFonts w:eastAsia="Times New Roman"/>
                <w:sz w:val="18"/>
                <w:szCs w:val="18"/>
              </w:rPr>
              <w:t>о</w:t>
            </w:r>
            <w:r w:rsidRPr="00465219">
              <w:rPr>
                <w:rFonts w:eastAsia="Times New Roman"/>
                <w:sz w:val="18"/>
                <w:szCs w:val="18"/>
              </w:rPr>
              <w:t>рии-профилактории, базы отдыха предприятий и туристские базы</w:t>
            </w:r>
          </w:p>
        </w:tc>
        <w:tc>
          <w:tcPr>
            <w:tcW w:w="6611" w:type="dxa"/>
            <w:gridSpan w:val="8"/>
            <w:tcBorders>
              <w:top w:val="single" w:sz="4" w:space="0" w:color="auto"/>
              <w:left w:val="nil"/>
              <w:bottom w:val="single" w:sz="4" w:space="0" w:color="auto"/>
              <w:right w:val="single" w:sz="4" w:space="0" w:color="auto"/>
            </w:tcBorders>
            <w:shd w:val="clear" w:color="auto" w:fill="auto"/>
          </w:tcPr>
          <w:p w:rsidR="00763E50" w:rsidRPr="00465219" w:rsidRDefault="00763E50" w:rsidP="0092417F">
            <w:pPr>
              <w:widowControl w:val="0"/>
              <w:autoSpaceDE w:val="0"/>
              <w:autoSpaceDN w:val="0"/>
              <w:adjustRightInd w:val="0"/>
              <w:ind w:left="-30" w:firstLine="25"/>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отдыхающих и обслуживающего персонала</w:t>
            </w:r>
          </w:p>
        </w:tc>
        <w:tc>
          <w:tcPr>
            <w:tcW w:w="1545" w:type="dxa"/>
            <w:gridSpan w:val="3"/>
            <w:tcBorders>
              <w:top w:val="nil"/>
              <w:left w:val="nil"/>
              <w:bottom w:val="single" w:sz="4" w:space="0" w:color="auto"/>
              <w:right w:val="single" w:sz="4" w:space="0" w:color="auto"/>
            </w:tcBorders>
            <w:shd w:val="clear" w:color="auto" w:fill="auto"/>
          </w:tcPr>
          <w:p w:rsidR="00763E50" w:rsidRPr="00465219" w:rsidRDefault="00763E50" w:rsidP="0092417F">
            <w:pPr>
              <w:ind w:firstLine="0"/>
              <w:jc w:val="center"/>
              <w:rPr>
                <w:rFonts w:eastAsia="Times New Roman"/>
                <w:sz w:val="18"/>
                <w:szCs w:val="18"/>
              </w:rPr>
            </w:pPr>
            <w:r w:rsidRPr="00465219">
              <w:rPr>
                <w:rFonts w:eastAsia="Times New Roman"/>
                <w:sz w:val="18"/>
                <w:szCs w:val="18"/>
              </w:rPr>
              <w:t>3 – 5*</w:t>
            </w:r>
          </w:p>
        </w:tc>
        <w:tc>
          <w:tcPr>
            <w:tcW w:w="2753" w:type="dxa"/>
            <w:gridSpan w:val="3"/>
            <w:tcBorders>
              <w:top w:val="nil"/>
              <w:left w:val="nil"/>
              <w:bottom w:val="single" w:sz="4" w:space="0" w:color="auto"/>
              <w:right w:val="single" w:sz="8" w:space="0" w:color="auto"/>
            </w:tcBorders>
            <w:shd w:val="clear" w:color="auto" w:fill="auto"/>
            <w:vAlign w:val="center"/>
          </w:tcPr>
          <w:p w:rsidR="00763E50" w:rsidRPr="00465219" w:rsidRDefault="00763E50" w:rsidP="00735375">
            <w:pPr>
              <w:ind w:firstLine="0"/>
              <w:jc w:val="center"/>
            </w:pPr>
            <w:r w:rsidRPr="00465219">
              <w:rPr>
                <w:rFonts w:eastAsia="Times New Roman"/>
                <w:sz w:val="18"/>
                <w:szCs w:val="18"/>
              </w:rPr>
              <w:t>400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Предприятия общественного п</w:t>
            </w:r>
            <w:r w:rsidRPr="00465219">
              <w:rPr>
                <w:rFonts w:eastAsia="Times New Roman"/>
                <w:sz w:val="18"/>
                <w:szCs w:val="18"/>
              </w:rPr>
              <w:t>и</w:t>
            </w:r>
            <w:r w:rsidRPr="00465219">
              <w:rPr>
                <w:rFonts w:eastAsia="Times New Roman"/>
                <w:sz w:val="18"/>
                <w:szCs w:val="18"/>
              </w:rPr>
              <w:t>тания, торговли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left="-30" w:firstLine="25"/>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 xml:space="preserve">-место на количество мест в залах или единовременных посетителей </w:t>
            </w:r>
            <w:r w:rsidRPr="00465219">
              <w:rPr>
                <w:rFonts w:eastAsia="Times New Roman"/>
                <w:sz w:val="18"/>
                <w:szCs w:val="18"/>
              </w:rPr>
              <w:br/>
              <w:t>и персонала</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7 – 10*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763E50" w:rsidP="00735375">
            <w:pPr>
              <w:ind w:firstLine="0"/>
              <w:jc w:val="center"/>
              <w:rPr>
                <w:rFonts w:eastAsia="Times New Roman"/>
                <w:sz w:val="18"/>
                <w:szCs w:val="18"/>
              </w:rPr>
            </w:pPr>
            <w:r w:rsidRPr="00465219">
              <w:rPr>
                <w:rFonts w:eastAsia="Times New Roman"/>
                <w:sz w:val="18"/>
                <w:szCs w:val="18"/>
              </w:rPr>
              <w:t>250 м</w:t>
            </w:r>
          </w:p>
        </w:tc>
      </w:tr>
      <w:tr w:rsidR="00526816" w:rsidRPr="0075248E" w:rsidTr="00735375">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Ботанические сады, зоопарки, аквапарки и луна-парки и т.д.</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left="-30" w:firstLine="25"/>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10*</w:t>
            </w:r>
          </w:p>
        </w:tc>
        <w:tc>
          <w:tcPr>
            <w:tcW w:w="2753" w:type="dxa"/>
            <w:gridSpan w:val="3"/>
            <w:tcBorders>
              <w:top w:val="nil"/>
              <w:left w:val="nil"/>
              <w:bottom w:val="single" w:sz="4" w:space="0" w:color="auto"/>
              <w:right w:val="single" w:sz="8" w:space="0" w:color="auto"/>
            </w:tcBorders>
            <w:shd w:val="clear" w:color="auto" w:fill="auto"/>
            <w:vAlign w:val="center"/>
          </w:tcPr>
          <w:p w:rsidR="00526816" w:rsidRPr="00465219" w:rsidRDefault="00763E50" w:rsidP="00735375">
            <w:pPr>
              <w:ind w:firstLine="0"/>
              <w:jc w:val="center"/>
              <w:rPr>
                <w:rFonts w:eastAsia="Times New Roman"/>
                <w:sz w:val="18"/>
                <w:szCs w:val="18"/>
              </w:rPr>
            </w:pPr>
            <w:r w:rsidRPr="00465219">
              <w:rPr>
                <w:rFonts w:eastAsia="Times New Roman"/>
                <w:sz w:val="18"/>
                <w:szCs w:val="18"/>
              </w:rPr>
              <w:t>250 м</w:t>
            </w:r>
          </w:p>
        </w:tc>
      </w:tr>
      <w:tr w:rsidR="00526816" w:rsidRPr="0075248E" w:rsidTr="00403906">
        <w:trPr>
          <w:cantSplit/>
          <w:trHeight w:val="266"/>
          <w:tblHeader/>
        </w:trPr>
        <w:tc>
          <w:tcPr>
            <w:tcW w:w="1200" w:type="dxa"/>
            <w:vMerge/>
            <w:tcBorders>
              <w:left w:val="single" w:sz="8" w:space="0" w:color="auto"/>
              <w:right w:val="nil"/>
            </w:tcBorders>
            <w:shd w:val="clear" w:color="auto" w:fill="auto"/>
            <w:textDirection w:val="btLr"/>
          </w:tcPr>
          <w:p w:rsidR="00526816" w:rsidRPr="0075248E" w:rsidRDefault="00526816" w:rsidP="0092417F">
            <w:pPr>
              <w:jc w:val="center"/>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000000"/>
            </w:tcBorders>
            <w:shd w:val="clear" w:color="auto" w:fill="auto"/>
          </w:tcPr>
          <w:p w:rsidR="00526816" w:rsidRPr="00465219" w:rsidRDefault="00526816" w:rsidP="0092417F">
            <w:pPr>
              <w:ind w:firstLine="0"/>
              <w:jc w:val="left"/>
              <w:rPr>
                <w:rFonts w:eastAsia="Times New Roman"/>
                <w:sz w:val="18"/>
                <w:szCs w:val="18"/>
              </w:rPr>
            </w:pPr>
            <w:r w:rsidRPr="00465219">
              <w:rPr>
                <w:rFonts w:eastAsia="Times New Roman"/>
                <w:sz w:val="18"/>
                <w:szCs w:val="18"/>
              </w:rPr>
              <w:t>Кемпинги, мотели</w:t>
            </w:r>
          </w:p>
        </w:tc>
        <w:tc>
          <w:tcPr>
            <w:tcW w:w="6611" w:type="dxa"/>
            <w:gridSpan w:val="8"/>
            <w:tcBorders>
              <w:top w:val="single" w:sz="4" w:space="0" w:color="auto"/>
              <w:left w:val="nil"/>
              <w:bottom w:val="single" w:sz="4" w:space="0" w:color="auto"/>
              <w:right w:val="single" w:sz="4" w:space="0" w:color="auto"/>
            </w:tcBorders>
            <w:shd w:val="clear" w:color="auto" w:fill="auto"/>
          </w:tcPr>
          <w:p w:rsidR="00526816" w:rsidRPr="00465219" w:rsidRDefault="00526816" w:rsidP="0092417F">
            <w:pPr>
              <w:widowControl w:val="0"/>
              <w:autoSpaceDE w:val="0"/>
              <w:autoSpaceDN w:val="0"/>
              <w:adjustRightInd w:val="0"/>
              <w:ind w:left="-30" w:firstLine="25"/>
              <w:contextualSpacing/>
              <w:jc w:val="center"/>
              <w:rPr>
                <w:rFonts w:eastAsia="Times New Roman"/>
                <w:sz w:val="18"/>
                <w:szCs w:val="18"/>
              </w:rPr>
            </w:pPr>
            <w:r w:rsidRPr="00465219">
              <w:rPr>
                <w:rFonts w:eastAsia="Times New Roman"/>
                <w:sz w:val="18"/>
                <w:szCs w:val="18"/>
              </w:rPr>
              <w:t xml:space="preserve">1 </w:t>
            </w:r>
            <w:proofErr w:type="spellStart"/>
            <w:r w:rsidRPr="00465219">
              <w:rPr>
                <w:rFonts w:eastAsia="Times New Roman"/>
                <w:sz w:val="18"/>
                <w:szCs w:val="18"/>
              </w:rPr>
              <w:t>машино</w:t>
            </w:r>
            <w:proofErr w:type="spellEnd"/>
            <w:r w:rsidRPr="00465219">
              <w:rPr>
                <w:rFonts w:eastAsia="Times New Roman"/>
                <w:sz w:val="18"/>
                <w:szCs w:val="18"/>
              </w:rPr>
              <w:t>-место на количество единовременных посетителей</w:t>
            </w:r>
          </w:p>
        </w:tc>
        <w:tc>
          <w:tcPr>
            <w:tcW w:w="1545" w:type="dxa"/>
            <w:gridSpan w:val="3"/>
            <w:tcBorders>
              <w:top w:val="nil"/>
              <w:left w:val="nil"/>
              <w:bottom w:val="single" w:sz="4" w:space="0" w:color="auto"/>
              <w:right w:val="single" w:sz="4"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По расчетной вместимости объекта</w:t>
            </w:r>
          </w:p>
        </w:tc>
        <w:tc>
          <w:tcPr>
            <w:tcW w:w="2753" w:type="dxa"/>
            <w:gridSpan w:val="3"/>
            <w:tcBorders>
              <w:top w:val="nil"/>
              <w:left w:val="nil"/>
              <w:bottom w:val="single" w:sz="4" w:space="0" w:color="auto"/>
              <w:right w:val="single" w:sz="8" w:space="0" w:color="auto"/>
            </w:tcBorders>
            <w:shd w:val="clear" w:color="auto" w:fill="auto"/>
          </w:tcPr>
          <w:p w:rsidR="00526816" w:rsidRPr="00465219" w:rsidRDefault="00526816" w:rsidP="0092417F">
            <w:pPr>
              <w:ind w:firstLine="0"/>
              <w:jc w:val="center"/>
              <w:rPr>
                <w:rFonts w:eastAsia="Times New Roman"/>
                <w:sz w:val="18"/>
                <w:szCs w:val="18"/>
              </w:rPr>
            </w:pPr>
            <w:r w:rsidRPr="00465219">
              <w:rPr>
                <w:rFonts w:eastAsia="Times New Roman"/>
                <w:sz w:val="18"/>
                <w:szCs w:val="18"/>
              </w:rPr>
              <w:t>-</w:t>
            </w:r>
          </w:p>
        </w:tc>
      </w:tr>
      <w:tr w:rsidR="00526816" w:rsidRPr="0075248E" w:rsidTr="00403906">
        <w:trPr>
          <w:trHeight w:val="297"/>
          <w:tblHeader/>
        </w:trPr>
        <w:tc>
          <w:tcPr>
            <w:tcW w:w="1200" w:type="dxa"/>
            <w:vMerge/>
            <w:tcBorders>
              <w:left w:val="single" w:sz="8" w:space="0" w:color="auto"/>
              <w:right w:val="nil"/>
            </w:tcBorders>
            <w:shd w:val="clear" w:color="auto" w:fill="auto"/>
            <w:hideMark/>
          </w:tcPr>
          <w:p w:rsidR="00526816" w:rsidRPr="0075248E" w:rsidRDefault="00526816" w:rsidP="0092417F">
            <w:pPr>
              <w:ind w:firstLine="0"/>
              <w:jc w:val="left"/>
              <w:rPr>
                <w:rFonts w:eastAsia="Times New Roman"/>
                <w:sz w:val="18"/>
                <w:szCs w:val="18"/>
              </w:rPr>
            </w:pPr>
          </w:p>
        </w:tc>
        <w:tc>
          <w:tcPr>
            <w:tcW w:w="9527" w:type="dxa"/>
            <w:gridSpan w:val="12"/>
            <w:tcBorders>
              <w:top w:val="single" w:sz="4" w:space="0" w:color="auto"/>
              <w:left w:val="single" w:sz="4" w:space="0" w:color="auto"/>
              <w:bottom w:val="single" w:sz="4" w:space="0" w:color="auto"/>
              <w:right w:val="single" w:sz="4" w:space="0" w:color="auto"/>
            </w:tcBorders>
            <w:shd w:val="clear" w:color="auto" w:fill="auto"/>
            <w:hideMark/>
          </w:tcPr>
          <w:p w:rsidR="00526816" w:rsidRPr="00465219" w:rsidRDefault="00526816" w:rsidP="0092417F">
            <w:pPr>
              <w:ind w:firstLine="0"/>
              <w:jc w:val="center"/>
              <w:rPr>
                <w:rFonts w:eastAsia="Times New Roman"/>
                <w:sz w:val="18"/>
                <w:szCs w:val="18"/>
              </w:rPr>
            </w:pPr>
            <w:r w:rsidRPr="00465219">
              <w:rPr>
                <w:rFonts w:eastAsia="Times New Roman"/>
                <w:sz w:val="18"/>
                <w:szCs w:val="18"/>
              </w:rPr>
              <w:t xml:space="preserve">Размеры земельного участка открытых стоянок автомобилей, </w:t>
            </w:r>
            <w:proofErr w:type="spellStart"/>
            <w:r w:rsidRPr="00465219">
              <w:rPr>
                <w:rFonts w:eastAsia="Times New Roman"/>
                <w:sz w:val="18"/>
                <w:szCs w:val="18"/>
              </w:rPr>
              <w:t>кв</w:t>
            </w:r>
            <w:proofErr w:type="gramStart"/>
            <w:r w:rsidRPr="00465219">
              <w:rPr>
                <w:rFonts w:eastAsia="Times New Roman"/>
                <w:sz w:val="18"/>
                <w:szCs w:val="18"/>
              </w:rPr>
              <w:t>.м</w:t>
            </w:r>
            <w:proofErr w:type="spellEnd"/>
            <w:proofErr w:type="gramEnd"/>
            <w:r w:rsidRPr="00465219">
              <w:rPr>
                <w:rFonts w:eastAsia="Times New Roman"/>
                <w:sz w:val="18"/>
                <w:szCs w:val="18"/>
              </w:rPr>
              <w:t>/1 автомобиль</w:t>
            </w:r>
          </w:p>
        </w:tc>
        <w:tc>
          <w:tcPr>
            <w:tcW w:w="1545" w:type="dxa"/>
            <w:gridSpan w:val="3"/>
            <w:tcBorders>
              <w:top w:val="nil"/>
              <w:left w:val="nil"/>
              <w:bottom w:val="single" w:sz="4" w:space="0" w:color="auto"/>
              <w:right w:val="single" w:sz="4" w:space="0" w:color="auto"/>
            </w:tcBorders>
            <w:shd w:val="clear" w:color="auto" w:fill="auto"/>
            <w:hideMark/>
          </w:tcPr>
          <w:p w:rsidR="00526816" w:rsidRPr="00465219" w:rsidRDefault="00526816" w:rsidP="0092417F">
            <w:pPr>
              <w:ind w:firstLine="0"/>
              <w:jc w:val="center"/>
              <w:rPr>
                <w:rFonts w:eastAsia="Times New Roman"/>
                <w:sz w:val="18"/>
                <w:szCs w:val="18"/>
              </w:rPr>
            </w:pPr>
            <w:r w:rsidRPr="00465219">
              <w:rPr>
                <w:rFonts w:eastAsia="Times New Roman"/>
                <w:sz w:val="18"/>
                <w:szCs w:val="18"/>
              </w:rPr>
              <w:t>25</w:t>
            </w:r>
          </w:p>
        </w:tc>
        <w:tc>
          <w:tcPr>
            <w:tcW w:w="2753" w:type="dxa"/>
            <w:gridSpan w:val="3"/>
            <w:tcBorders>
              <w:top w:val="nil"/>
              <w:left w:val="nil"/>
              <w:bottom w:val="single" w:sz="4" w:space="0" w:color="auto"/>
              <w:right w:val="single" w:sz="8" w:space="0" w:color="auto"/>
            </w:tcBorders>
            <w:shd w:val="clear" w:color="auto" w:fill="auto"/>
            <w:hideMark/>
          </w:tcPr>
          <w:p w:rsidR="00526816" w:rsidRPr="00465219" w:rsidRDefault="00526816" w:rsidP="0092417F">
            <w:pPr>
              <w:ind w:firstLine="0"/>
              <w:jc w:val="center"/>
              <w:rPr>
                <w:rFonts w:eastAsia="Times New Roman"/>
                <w:sz w:val="18"/>
                <w:szCs w:val="18"/>
              </w:rPr>
            </w:pPr>
            <w:r w:rsidRPr="00465219">
              <w:rPr>
                <w:rFonts w:eastAsia="Times New Roman"/>
                <w:sz w:val="18"/>
                <w:szCs w:val="18"/>
              </w:rPr>
              <w:t>-</w:t>
            </w:r>
          </w:p>
        </w:tc>
      </w:tr>
      <w:tr w:rsidR="00526816" w:rsidRPr="0075248E" w:rsidTr="00403906">
        <w:trPr>
          <w:trHeight w:val="1671"/>
          <w:tblHeader/>
        </w:trPr>
        <w:tc>
          <w:tcPr>
            <w:tcW w:w="1200" w:type="dxa"/>
            <w:vMerge/>
            <w:tcBorders>
              <w:left w:val="single" w:sz="8" w:space="0" w:color="auto"/>
              <w:bottom w:val="single" w:sz="4" w:space="0" w:color="000000"/>
              <w:right w:val="nil"/>
            </w:tcBorders>
            <w:shd w:val="clear" w:color="auto" w:fill="auto"/>
            <w:hideMark/>
          </w:tcPr>
          <w:p w:rsidR="00526816" w:rsidRPr="0075248E" w:rsidRDefault="00526816" w:rsidP="0092417F">
            <w:pPr>
              <w:ind w:firstLine="0"/>
              <w:jc w:val="left"/>
              <w:rPr>
                <w:rFonts w:eastAsia="Times New Roman"/>
                <w:sz w:val="18"/>
                <w:szCs w:val="18"/>
              </w:rPr>
            </w:pPr>
          </w:p>
        </w:tc>
        <w:tc>
          <w:tcPr>
            <w:tcW w:w="2916" w:type="dxa"/>
            <w:gridSpan w:val="4"/>
            <w:tcBorders>
              <w:top w:val="single" w:sz="4" w:space="0" w:color="auto"/>
              <w:left w:val="single" w:sz="4" w:space="0" w:color="auto"/>
              <w:bottom w:val="single" w:sz="4" w:space="0" w:color="auto"/>
              <w:right w:val="single" w:sz="4" w:space="0" w:color="auto"/>
            </w:tcBorders>
            <w:shd w:val="clear" w:color="auto" w:fill="auto"/>
            <w:hideMark/>
          </w:tcPr>
          <w:p w:rsidR="00526816" w:rsidRPr="00465219" w:rsidRDefault="00526816" w:rsidP="0092417F">
            <w:pPr>
              <w:ind w:firstLine="0"/>
              <w:jc w:val="left"/>
              <w:rPr>
                <w:rFonts w:eastAsia="Times New Roman"/>
                <w:sz w:val="18"/>
                <w:szCs w:val="18"/>
              </w:rPr>
            </w:pPr>
            <w:r w:rsidRPr="00465219">
              <w:rPr>
                <w:rFonts w:eastAsia="Times New Roman"/>
                <w:sz w:val="18"/>
                <w:szCs w:val="18"/>
              </w:rPr>
              <w:t>Примечания</w:t>
            </w:r>
          </w:p>
        </w:tc>
        <w:tc>
          <w:tcPr>
            <w:tcW w:w="10909" w:type="dxa"/>
            <w:gridSpan w:val="14"/>
            <w:tcBorders>
              <w:top w:val="single" w:sz="4" w:space="0" w:color="auto"/>
              <w:left w:val="nil"/>
              <w:bottom w:val="single" w:sz="4" w:space="0" w:color="auto"/>
              <w:right w:val="single" w:sz="8" w:space="0" w:color="000000"/>
            </w:tcBorders>
            <w:shd w:val="clear" w:color="auto" w:fill="auto"/>
            <w:hideMark/>
          </w:tcPr>
          <w:p w:rsidR="00D23CDC" w:rsidRPr="00465219" w:rsidRDefault="00D23CDC" w:rsidP="00D23CDC">
            <w:pPr>
              <w:widowControl w:val="0"/>
              <w:autoSpaceDE w:val="0"/>
              <w:autoSpaceDN w:val="0"/>
              <w:adjustRightInd w:val="0"/>
              <w:ind w:firstLine="0"/>
              <w:contextualSpacing/>
              <w:rPr>
                <w:rFonts w:eastAsia="Times New Roman"/>
                <w:sz w:val="18"/>
                <w:szCs w:val="18"/>
              </w:rPr>
            </w:pPr>
            <w:proofErr w:type="gramStart"/>
            <w:r w:rsidRPr="00465219">
              <w:rPr>
                <w:rFonts w:eastAsia="Times New Roman"/>
                <w:sz w:val="18"/>
                <w:szCs w:val="18"/>
              </w:rPr>
              <w:t xml:space="preserve">* На стоянке (парковке) транспортных средств личного пользования, расположенной на участке около здания организации сферы услуг или внутри этого здания, следует выделять 10 процентов </w:t>
            </w:r>
            <w:proofErr w:type="spellStart"/>
            <w:r w:rsidRPr="00465219">
              <w:rPr>
                <w:rFonts w:eastAsia="Times New Roman"/>
                <w:sz w:val="18"/>
                <w:szCs w:val="18"/>
              </w:rPr>
              <w:t>машино</w:t>
            </w:r>
            <w:proofErr w:type="spellEnd"/>
            <w:r w:rsidRPr="00465219">
              <w:rPr>
                <w:rFonts w:eastAsia="Times New Roman"/>
                <w:sz w:val="18"/>
                <w:szCs w:val="18"/>
              </w:rPr>
              <w:t xml:space="preserve">-мест (но не менее одного места) для людей с инвалидностью, в том числе количество специализированных расширенных </w:t>
            </w:r>
            <w:proofErr w:type="spellStart"/>
            <w:r w:rsidRPr="00465219">
              <w:rPr>
                <w:rFonts w:eastAsia="Times New Roman"/>
                <w:sz w:val="18"/>
                <w:szCs w:val="18"/>
              </w:rPr>
              <w:t>машино</w:t>
            </w:r>
            <w:proofErr w:type="spellEnd"/>
            <w:r w:rsidRPr="00465219">
              <w:rPr>
                <w:rFonts w:eastAsia="Times New Roman"/>
                <w:sz w:val="18"/>
                <w:szCs w:val="18"/>
              </w:rPr>
              <w:t>-мест для транспортных средств инвалидов, передвигающихся на кресле-коляске, определять расчетом, при количестве мест:</w:t>
            </w:r>
            <w:proofErr w:type="gramEnd"/>
          </w:p>
          <w:p w:rsidR="00D23CDC" w:rsidRPr="00465219" w:rsidRDefault="00D23CDC" w:rsidP="00D23CDC">
            <w:pPr>
              <w:widowControl w:val="0"/>
              <w:autoSpaceDE w:val="0"/>
              <w:autoSpaceDN w:val="0"/>
              <w:adjustRightInd w:val="0"/>
              <w:ind w:firstLine="0"/>
              <w:contextualSpacing/>
              <w:rPr>
                <w:rFonts w:eastAsia="Times New Roman"/>
                <w:sz w:val="18"/>
                <w:szCs w:val="18"/>
              </w:rPr>
            </w:pPr>
            <w:r w:rsidRPr="00465219">
              <w:rPr>
                <w:rFonts w:eastAsia="Times New Roman"/>
                <w:sz w:val="18"/>
                <w:szCs w:val="18"/>
              </w:rPr>
              <w:t>- до 100 включительно – 5 процентов, но не менее одного места;</w:t>
            </w:r>
          </w:p>
          <w:p w:rsidR="00D23CDC" w:rsidRPr="00465219" w:rsidRDefault="00D23CDC" w:rsidP="00D23CDC">
            <w:pPr>
              <w:widowControl w:val="0"/>
              <w:autoSpaceDE w:val="0"/>
              <w:autoSpaceDN w:val="0"/>
              <w:adjustRightInd w:val="0"/>
              <w:ind w:firstLine="0"/>
              <w:contextualSpacing/>
              <w:rPr>
                <w:rFonts w:eastAsia="Times New Roman"/>
                <w:sz w:val="18"/>
                <w:szCs w:val="18"/>
              </w:rPr>
            </w:pPr>
            <w:r w:rsidRPr="00465219">
              <w:rPr>
                <w:rFonts w:eastAsia="Times New Roman"/>
                <w:sz w:val="18"/>
                <w:szCs w:val="18"/>
              </w:rPr>
              <w:t>- от 101 до 200 – 5 мест и дополнительно 3 процентов от количества мест свыше 100;</w:t>
            </w:r>
          </w:p>
          <w:p w:rsidR="00D23CDC" w:rsidRPr="00465219" w:rsidRDefault="00D23CDC" w:rsidP="00D23CDC">
            <w:pPr>
              <w:widowControl w:val="0"/>
              <w:autoSpaceDE w:val="0"/>
              <w:autoSpaceDN w:val="0"/>
              <w:adjustRightInd w:val="0"/>
              <w:ind w:firstLine="0"/>
              <w:contextualSpacing/>
              <w:rPr>
                <w:rFonts w:eastAsia="Times New Roman"/>
                <w:sz w:val="18"/>
                <w:szCs w:val="18"/>
              </w:rPr>
            </w:pPr>
            <w:r w:rsidRPr="00465219">
              <w:rPr>
                <w:rFonts w:eastAsia="Times New Roman"/>
                <w:sz w:val="18"/>
                <w:szCs w:val="18"/>
              </w:rPr>
              <w:t>- от 201 до 500 – 8 мест и дополнительно 2 процентов от количества мест свыше 200;</w:t>
            </w:r>
          </w:p>
          <w:p w:rsidR="00526816" w:rsidRPr="00465219" w:rsidRDefault="00D23CDC" w:rsidP="00D23CDC">
            <w:pPr>
              <w:tabs>
                <w:tab w:val="left" w:pos="144"/>
              </w:tabs>
              <w:ind w:left="-3" w:firstLine="0"/>
              <w:rPr>
                <w:rFonts w:eastAsia="Times New Roman"/>
                <w:sz w:val="18"/>
                <w:szCs w:val="18"/>
              </w:rPr>
            </w:pPr>
            <w:r w:rsidRPr="00465219">
              <w:rPr>
                <w:rFonts w:eastAsia="Times New Roman"/>
                <w:sz w:val="18"/>
                <w:szCs w:val="18"/>
              </w:rPr>
              <w:t>- 501 и более – 14 мест и дополнительно 1 процентов от количества мест свыше 500</w:t>
            </w:r>
            <w:r w:rsidR="00526816" w:rsidRPr="00465219">
              <w:rPr>
                <w:rFonts w:eastAsia="Times New Roman"/>
                <w:sz w:val="18"/>
                <w:szCs w:val="18"/>
              </w:rPr>
              <w:t xml:space="preserve"> </w:t>
            </w:r>
          </w:p>
        </w:tc>
      </w:tr>
      <w:tr w:rsidR="0092417F" w:rsidRPr="0075248E" w:rsidTr="008A2035">
        <w:trPr>
          <w:trHeight w:val="300"/>
          <w:tblHeader/>
        </w:trPr>
        <w:tc>
          <w:tcPr>
            <w:tcW w:w="1200" w:type="dxa"/>
            <w:vMerge w:val="restart"/>
            <w:tcBorders>
              <w:top w:val="nil"/>
              <w:left w:val="single" w:sz="8" w:space="0" w:color="auto"/>
              <w:bottom w:val="nil"/>
              <w:right w:val="nil"/>
            </w:tcBorders>
            <w:shd w:val="clear" w:color="auto" w:fill="auto"/>
            <w:textDirection w:val="btLr"/>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Велодорожки [1]</w:t>
            </w:r>
          </w:p>
        </w:tc>
        <w:tc>
          <w:tcPr>
            <w:tcW w:w="291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Расчетные показатели</w:t>
            </w: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велодорожка на 15 тыс. жителей в жилой зоне </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300"/>
          <w:tblHeader/>
        </w:trPr>
        <w:tc>
          <w:tcPr>
            <w:tcW w:w="1200" w:type="dxa"/>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велодорожка в каждой рекреационной зоне</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315"/>
          <w:tblHeader/>
        </w:trPr>
        <w:tc>
          <w:tcPr>
            <w:tcW w:w="1200" w:type="dxa"/>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велодорожка в центральной части города</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53" w:type="dxa"/>
            <w:gridSpan w:val="3"/>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315"/>
          <w:tblHeader/>
        </w:trPr>
        <w:tc>
          <w:tcPr>
            <w:tcW w:w="1200" w:type="dxa"/>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16"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611" w:type="dxa"/>
            <w:gridSpan w:val="8"/>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протяженность, </w:t>
            </w:r>
            <w:proofErr w:type="gramStart"/>
            <w:r w:rsidRPr="0075248E">
              <w:rPr>
                <w:rFonts w:eastAsia="Times New Roman"/>
                <w:sz w:val="18"/>
                <w:szCs w:val="18"/>
              </w:rPr>
              <w:t>м</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50</w:t>
            </w:r>
          </w:p>
        </w:tc>
        <w:tc>
          <w:tcPr>
            <w:tcW w:w="2753" w:type="dxa"/>
            <w:gridSpan w:val="3"/>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1266"/>
          <w:tblHeader/>
        </w:trPr>
        <w:tc>
          <w:tcPr>
            <w:tcW w:w="1200" w:type="dxa"/>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16" w:type="dxa"/>
            <w:gridSpan w:val="4"/>
            <w:tcBorders>
              <w:top w:val="single" w:sz="4" w:space="0" w:color="auto"/>
              <w:left w:val="single" w:sz="4"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Примечания</w:t>
            </w:r>
          </w:p>
        </w:tc>
        <w:tc>
          <w:tcPr>
            <w:tcW w:w="10909" w:type="dxa"/>
            <w:gridSpan w:val="14"/>
            <w:tcBorders>
              <w:top w:val="single" w:sz="4" w:space="0" w:color="auto"/>
              <w:left w:val="nil"/>
              <w:bottom w:val="nil"/>
              <w:right w:val="single" w:sz="8" w:space="0" w:color="000000"/>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1. Параметры велодорожек определяются в соответствии со СП 42.13330.2016. </w:t>
            </w:r>
          </w:p>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2.Минимальная обеспеченность жителей местами для хранения (стоянки) велосипедов принимается: </w:t>
            </w:r>
          </w:p>
          <w:p w:rsidR="0092417F" w:rsidRPr="0075248E" w:rsidRDefault="0092417F" w:rsidP="0092417F">
            <w:pPr>
              <w:ind w:firstLine="0"/>
              <w:jc w:val="left"/>
              <w:rPr>
                <w:rFonts w:eastAsia="Times New Roman"/>
                <w:sz w:val="18"/>
                <w:szCs w:val="18"/>
              </w:rPr>
            </w:pPr>
            <w:r w:rsidRPr="0075248E">
              <w:rPr>
                <w:rFonts w:eastAsia="Times New Roman"/>
                <w:sz w:val="18"/>
                <w:szCs w:val="18"/>
              </w:rPr>
              <w:t>- предприятия, учреждения, организации - для 10 % от количества персонала и единовременных посетителей;</w:t>
            </w:r>
          </w:p>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 объекты торговли, общественного питания, культуры, досуга - для 15 % от количества персонала и единовременных посетителей; </w:t>
            </w:r>
          </w:p>
          <w:p w:rsidR="0092417F" w:rsidRPr="0075248E" w:rsidRDefault="0092417F" w:rsidP="0092417F">
            <w:pPr>
              <w:ind w:firstLine="0"/>
              <w:jc w:val="left"/>
              <w:rPr>
                <w:rFonts w:eastAsia="Times New Roman"/>
                <w:sz w:val="18"/>
                <w:szCs w:val="18"/>
              </w:rPr>
            </w:pPr>
            <w:r w:rsidRPr="0075248E">
              <w:rPr>
                <w:rFonts w:eastAsia="Times New Roman"/>
                <w:sz w:val="18"/>
                <w:szCs w:val="18"/>
              </w:rPr>
              <w:t>- транспортные пересадочные узлы - не менее 10 % от предусмотренного количества парковочных мест автомобилей; места проживания - не менее 1 места для хранения велосипеда на 1 квартиру.</w:t>
            </w:r>
          </w:p>
        </w:tc>
      </w:tr>
      <w:tr w:rsidR="0092417F" w:rsidRPr="0075248E" w:rsidTr="008A2035">
        <w:trPr>
          <w:trHeight w:val="499"/>
          <w:tblHeader/>
        </w:trPr>
        <w:tc>
          <w:tcPr>
            <w:tcW w:w="15025" w:type="dxa"/>
            <w:gridSpan w:val="19"/>
            <w:tcBorders>
              <w:top w:val="single" w:sz="8" w:space="0" w:color="auto"/>
              <w:left w:val="single" w:sz="8" w:space="0" w:color="auto"/>
              <w:bottom w:val="single" w:sz="8" w:space="0" w:color="auto"/>
              <w:right w:val="single" w:sz="8" w:space="0" w:color="000000"/>
            </w:tcBorders>
            <w:shd w:val="clear" w:color="auto" w:fill="auto"/>
            <w:hideMark/>
          </w:tcPr>
          <w:p w:rsidR="0092417F" w:rsidRPr="0075248E" w:rsidRDefault="0092417F" w:rsidP="0092417F">
            <w:pPr>
              <w:pStyle w:val="3"/>
              <w:rPr>
                <w:szCs w:val="18"/>
              </w:rPr>
            </w:pPr>
            <w:bookmarkStart w:id="13" w:name="_Toc68777294"/>
            <w:r w:rsidRPr="0075248E">
              <w:rPr>
                <w:szCs w:val="18"/>
              </w:rPr>
              <w:t>2.3 Расчетные показатели минимально допустимого уровня обеспеченности и расчетные показатели максимально допустимого уровня террит</w:t>
            </w:r>
            <w:r w:rsidRPr="0075248E">
              <w:rPr>
                <w:szCs w:val="18"/>
              </w:rPr>
              <w:t>о</w:t>
            </w:r>
            <w:r w:rsidRPr="0075248E">
              <w:rPr>
                <w:szCs w:val="18"/>
              </w:rPr>
              <w:t>риальной доступности объектов местного значения в области образования</w:t>
            </w:r>
            <w:bookmarkEnd w:id="13"/>
          </w:p>
        </w:tc>
      </w:tr>
      <w:tr w:rsidR="0092417F" w:rsidRPr="0075248E" w:rsidTr="008A2035">
        <w:trPr>
          <w:trHeight w:val="300"/>
          <w:tblHeader/>
        </w:trPr>
        <w:tc>
          <w:tcPr>
            <w:tcW w:w="1200"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Дошкольные образовател</w:t>
            </w:r>
            <w:r w:rsidRPr="0075248E">
              <w:rPr>
                <w:rFonts w:eastAsia="Times New Roman"/>
                <w:sz w:val="18"/>
                <w:szCs w:val="18"/>
              </w:rPr>
              <w:t>ь</w:t>
            </w:r>
            <w:r w:rsidRPr="0075248E">
              <w:rPr>
                <w:rFonts w:eastAsia="Times New Roman"/>
                <w:sz w:val="18"/>
                <w:szCs w:val="18"/>
              </w:rPr>
              <w:t>ные учреждения</w:t>
            </w:r>
          </w:p>
        </w:tc>
        <w:tc>
          <w:tcPr>
            <w:tcW w:w="1493" w:type="dxa"/>
            <w:gridSpan w:val="2"/>
            <w:vMerge w:val="restart"/>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8A2035">
              <w:rPr>
                <w:rFonts w:eastAsia="Times New Roman"/>
                <w:sz w:val="18"/>
                <w:szCs w:val="18"/>
              </w:rPr>
              <w:t>общего типа</w:t>
            </w:r>
          </w:p>
        </w:tc>
        <w:tc>
          <w:tcPr>
            <w:tcW w:w="8034" w:type="dxa"/>
            <w:gridSpan w:val="10"/>
            <w:tcBorders>
              <w:top w:val="single" w:sz="8" w:space="0" w:color="auto"/>
              <w:left w:val="nil"/>
              <w:bottom w:val="nil"/>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Уровень обеспеченности, мест на 1 тыс. человек</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52 см п. п. [1]</w:t>
            </w:r>
          </w:p>
        </w:tc>
        <w:tc>
          <w:tcPr>
            <w:tcW w:w="2753" w:type="dxa"/>
            <w:gridSpan w:val="3"/>
            <w:vMerge w:val="restart"/>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 - 500 м, сельская террит</w:t>
            </w:r>
            <w:r w:rsidRPr="0075248E">
              <w:rPr>
                <w:rFonts w:eastAsia="Times New Roman"/>
                <w:sz w:val="18"/>
                <w:szCs w:val="18"/>
              </w:rPr>
              <w:t>о</w:t>
            </w:r>
            <w:r w:rsidRPr="0075248E">
              <w:rPr>
                <w:rFonts w:eastAsia="Times New Roman"/>
                <w:sz w:val="18"/>
                <w:szCs w:val="18"/>
              </w:rPr>
              <w:t>рия - 2 км  пешеходной и 10 км транспортной доступности</w:t>
            </w:r>
          </w:p>
        </w:tc>
      </w:tr>
      <w:tr w:rsidR="0092417F" w:rsidRPr="0075248E" w:rsidTr="008A2035">
        <w:trPr>
          <w:trHeight w:val="15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36"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 земельного участка, м</w:t>
            </w:r>
            <w:proofErr w:type="gramStart"/>
            <w:r w:rsidRPr="0075248E">
              <w:rPr>
                <w:rFonts w:eastAsia="Times New Roman"/>
                <w:sz w:val="18"/>
                <w:szCs w:val="18"/>
              </w:rPr>
              <w:t>2</w:t>
            </w:r>
            <w:proofErr w:type="gramEnd"/>
            <w:r w:rsidRPr="0075248E">
              <w:rPr>
                <w:rFonts w:eastAsia="Times New Roman"/>
                <w:sz w:val="18"/>
                <w:szCs w:val="18"/>
              </w:rPr>
              <w:t xml:space="preserve"> на 1 место при вмест</w:t>
            </w:r>
            <w:r w:rsidRPr="0075248E">
              <w:rPr>
                <w:rFonts w:eastAsia="Times New Roman"/>
                <w:sz w:val="18"/>
                <w:szCs w:val="18"/>
              </w:rPr>
              <w:t>и</w:t>
            </w:r>
            <w:r w:rsidRPr="0075248E">
              <w:rPr>
                <w:rFonts w:eastAsia="Times New Roman"/>
                <w:sz w:val="18"/>
                <w:szCs w:val="18"/>
              </w:rPr>
              <w:t>мости организации::</w:t>
            </w:r>
          </w:p>
        </w:tc>
        <w:tc>
          <w:tcPr>
            <w:tcW w:w="3498"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до 100 мест                                                                       </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40</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19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36" w:type="dxa"/>
            <w:gridSpan w:val="6"/>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3498" w:type="dxa"/>
            <w:gridSpan w:val="4"/>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свыше 100 мест</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35</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52"/>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36"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 групповой площадки на 1 место следует прин</w:t>
            </w:r>
            <w:r w:rsidRPr="0075248E">
              <w:rPr>
                <w:rFonts w:eastAsia="Times New Roman"/>
                <w:sz w:val="18"/>
                <w:szCs w:val="18"/>
              </w:rPr>
              <w:t>и</w:t>
            </w:r>
            <w:r w:rsidRPr="0075248E">
              <w:rPr>
                <w:rFonts w:eastAsia="Times New Roman"/>
                <w:sz w:val="18"/>
                <w:szCs w:val="18"/>
              </w:rPr>
              <w:t xml:space="preserve">мать не менее: </w:t>
            </w:r>
          </w:p>
        </w:tc>
        <w:tc>
          <w:tcPr>
            <w:tcW w:w="3498" w:type="dxa"/>
            <w:gridSpan w:val="4"/>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для детей ясельного возраста </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7,5</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55"/>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vMerge/>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36" w:type="dxa"/>
            <w:gridSpan w:val="6"/>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3498" w:type="dxa"/>
            <w:gridSpan w:val="4"/>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для детей дошкольного возраста</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 9</w:t>
            </w:r>
          </w:p>
        </w:tc>
        <w:tc>
          <w:tcPr>
            <w:tcW w:w="2753" w:type="dxa"/>
            <w:gridSpan w:val="3"/>
            <w:vMerge/>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14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специализир</w:t>
            </w:r>
            <w:r w:rsidRPr="0075248E">
              <w:rPr>
                <w:rFonts w:eastAsia="Times New Roman"/>
                <w:sz w:val="18"/>
                <w:szCs w:val="18"/>
              </w:rPr>
              <w:t>о</w:t>
            </w:r>
            <w:r w:rsidRPr="0075248E">
              <w:rPr>
                <w:rFonts w:eastAsia="Times New Roman"/>
                <w:sz w:val="18"/>
                <w:szCs w:val="18"/>
              </w:rPr>
              <w:t>ванного типа</w:t>
            </w:r>
          </w:p>
        </w:tc>
        <w:tc>
          <w:tcPr>
            <w:tcW w:w="8034" w:type="dxa"/>
            <w:gridSpan w:val="10"/>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мест </w:t>
            </w:r>
            <w:proofErr w:type="gramStart"/>
            <w:r w:rsidRPr="0075248E">
              <w:rPr>
                <w:rFonts w:eastAsia="Times New Roman"/>
                <w:sz w:val="18"/>
                <w:szCs w:val="18"/>
              </w:rPr>
              <w:t>в</w:t>
            </w:r>
            <w:proofErr w:type="gramEnd"/>
            <w:r w:rsidRPr="0075248E">
              <w:rPr>
                <w:rFonts w:eastAsia="Times New Roman"/>
                <w:sz w:val="18"/>
                <w:szCs w:val="18"/>
              </w:rPr>
              <w:t xml:space="preserve"> % </w:t>
            </w:r>
            <w:proofErr w:type="gramStart"/>
            <w:r w:rsidRPr="0075248E">
              <w:rPr>
                <w:rFonts w:eastAsia="Times New Roman"/>
                <w:sz w:val="18"/>
                <w:szCs w:val="18"/>
              </w:rPr>
              <w:t>от</w:t>
            </w:r>
            <w:proofErr w:type="gramEnd"/>
            <w:r w:rsidRPr="0075248E">
              <w:rPr>
                <w:rFonts w:eastAsia="Times New Roman"/>
                <w:sz w:val="18"/>
                <w:szCs w:val="18"/>
              </w:rPr>
              <w:t xml:space="preserve"> численности детей 1-6 лет</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w:t>
            </w:r>
          </w:p>
        </w:tc>
        <w:tc>
          <w:tcPr>
            <w:tcW w:w="2753" w:type="dxa"/>
            <w:gridSpan w:val="3"/>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17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оздоровител</w:t>
            </w:r>
            <w:r w:rsidRPr="0075248E">
              <w:rPr>
                <w:rFonts w:eastAsia="Times New Roman"/>
                <w:sz w:val="18"/>
                <w:szCs w:val="18"/>
              </w:rPr>
              <w:t>ь</w:t>
            </w:r>
            <w:r w:rsidRPr="0075248E">
              <w:rPr>
                <w:rFonts w:eastAsia="Times New Roman"/>
                <w:sz w:val="18"/>
                <w:szCs w:val="18"/>
              </w:rPr>
              <w:t>ное</w:t>
            </w:r>
          </w:p>
        </w:tc>
        <w:tc>
          <w:tcPr>
            <w:tcW w:w="8034" w:type="dxa"/>
            <w:gridSpan w:val="10"/>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мест </w:t>
            </w:r>
            <w:proofErr w:type="gramStart"/>
            <w:r w:rsidRPr="0075248E">
              <w:rPr>
                <w:rFonts w:eastAsia="Times New Roman"/>
                <w:sz w:val="18"/>
                <w:szCs w:val="18"/>
              </w:rPr>
              <w:t>в</w:t>
            </w:r>
            <w:proofErr w:type="gramEnd"/>
            <w:r w:rsidRPr="0075248E">
              <w:rPr>
                <w:rFonts w:eastAsia="Times New Roman"/>
                <w:sz w:val="18"/>
                <w:szCs w:val="18"/>
              </w:rPr>
              <w:t xml:space="preserve"> % </w:t>
            </w:r>
            <w:proofErr w:type="gramStart"/>
            <w:r w:rsidRPr="0075248E">
              <w:rPr>
                <w:rFonts w:eastAsia="Times New Roman"/>
                <w:sz w:val="18"/>
                <w:szCs w:val="18"/>
              </w:rPr>
              <w:t>от</w:t>
            </w:r>
            <w:proofErr w:type="gramEnd"/>
            <w:r w:rsidRPr="0075248E">
              <w:rPr>
                <w:rFonts w:eastAsia="Times New Roman"/>
                <w:sz w:val="18"/>
                <w:szCs w:val="18"/>
              </w:rPr>
              <w:t xml:space="preserve"> численности детей 1-6 лет</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12</w:t>
            </w:r>
          </w:p>
        </w:tc>
        <w:tc>
          <w:tcPr>
            <w:tcW w:w="2753" w:type="dxa"/>
            <w:gridSpan w:val="3"/>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794"/>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Примечания</w:t>
            </w:r>
          </w:p>
        </w:tc>
        <w:tc>
          <w:tcPr>
            <w:tcW w:w="12332" w:type="dxa"/>
            <w:gridSpan w:val="16"/>
            <w:tcBorders>
              <w:top w:val="single" w:sz="4" w:space="0" w:color="auto"/>
              <w:left w:val="nil"/>
              <w:bottom w:val="single" w:sz="4" w:space="0" w:color="auto"/>
              <w:right w:val="single" w:sz="8" w:space="0" w:color="000000"/>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1. Расчетные показатели дошкольных образовательных и общеобразовательных учреждений принимаются в соответствии с официальными демографич</w:t>
            </w:r>
            <w:r w:rsidRPr="0075248E">
              <w:rPr>
                <w:rFonts w:eastAsia="Times New Roman"/>
                <w:sz w:val="18"/>
                <w:szCs w:val="18"/>
              </w:rPr>
              <w:t>е</w:t>
            </w:r>
            <w:r w:rsidRPr="0075248E">
              <w:rPr>
                <w:rFonts w:eastAsia="Times New Roman"/>
                <w:sz w:val="18"/>
                <w:szCs w:val="18"/>
              </w:rPr>
              <w:t xml:space="preserve">скими данными по Белгородской области за 2015 год, исходя из рождаемости 13 человек на 1000 жителей.                                                                     </w:t>
            </w:r>
          </w:p>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2. Дошкольные образовательные организации целесообразно предусматривать в населенных пунктах с численностью постоянного населения свыше 200 человек.                </w:t>
            </w:r>
          </w:p>
        </w:tc>
      </w:tr>
      <w:tr w:rsidR="0092417F" w:rsidRPr="0075248E" w:rsidTr="002002A2">
        <w:trPr>
          <w:trHeight w:val="293"/>
          <w:tblHeader/>
        </w:trPr>
        <w:tc>
          <w:tcPr>
            <w:tcW w:w="1200"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92417F" w:rsidRPr="0075248E" w:rsidRDefault="0092417F" w:rsidP="0092417F">
            <w:pPr>
              <w:ind w:firstLine="0"/>
              <w:jc w:val="center"/>
              <w:rPr>
                <w:rFonts w:eastAsia="Times New Roman"/>
                <w:sz w:val="18"/>
                <w:szCs w:val="18"/>
              </w:rPr>
            </w:pPr>
            <w:r w:rsidRPr="00A24611">
              <w:rPr>
                <w:rFonts w:eastAsia="Times New Roman"/>
                <w:sz w:val="18"/>
                <w:szCs w:val="18"/>
              </w:rPr>
              <w:t>Общеобразовательные учреждения</w:t>
            </w:r>
          </w:p>
        </w:tc>
        <w:tc>
          <w:tcPr>
            <w:tcW w:w="1493" w:type="dxa"/>
            <w:gridSpan w:val="2"/>
            <w:vMerge w:val="restart"/>
            <w:tcBorders>
              <w:top w:val="single" w:sz="4" w:space="0" w:color="auto"/>
              <w:left w:val="single" w:sz="4" w:space="0" w:color="auto"/>
              <w:bottom w:val="nil"/>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Общеобразов</w:t>
            </w:r>
            <w:r w:rsidRPr="0075248E">
              <w:rPr>
                <w:rFonts w:eastAsia="Times New Roman"/>
                <w:sz w:val="18"/>
                <w:szCs w:val="18"/>
              </w:rPr>
              <w:t>а</w:t>
            </w:r>
            <w:r w:rsidRPr="0075248E">
              <w:rPr>
                <w:rFonts w:eastAsia="Times New Roman"/>
                <w:sz w:val="18"/>
                <w:szCs w:val="18"/>
              </w:rPr>
              <w:t>тельные школы</w:t>
            </w:r>
          </w:p>
        </w:tc>
        <w:tc>
          <w:tcPr>
            <w:tcW w:w="1417"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Уровень обе</w:t>
            </w:r>
            <w:r w:rsidRPr="0075248E">
              <w:rPr>
                <w:rFonts w:eastAsia="Times New Roman"/>
                <w:sz w:val="18"/>
                <w:szCs w:val="18"/>
              </w:rPr>
              <w:t>с</w:t>
            </w:r>
            <w:r w:rsidRPr="0075248E">
              <w:rPr>
                <w:rFonts w:eastAsia="Times New Roman"/>
                <w:sz w:val="18"/>
                <w:szCs w:val="18"/>
              </w:rPr>
              <w:t>печенности, учащихся на 1 тыс. человек</w:t>
            </w:r>
          </w:p>
        </w:tc>
        <w:tc>
          <w:tcPr>
            <w:tcW w:w="7797" w:type="dxa"/>
            <w:gridSpan w:val="10"/>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I ступень обучения (начальное общее образование 1-4 классы)</w:t>
            </w:r>
          </w:p>
        </w:tc>
        <w:tc>
          <w:tcPr>
            <w:tcW w:w="1275" w:type="dxa"/>
            <w:gridSpan w:val="4"/>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52 см п. п. [1]</w:t>
            </w:r>
          </w:p>
        </w:tc>
        <w:tc>
          <w:tcPr>
            <w:tcW w:w="1843" w:type="dxa"/>
            <w:vMerge w:val="restart"/>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 - 500 м, сел</w:t>
            </w:r>
            <w:r w:rsidRPr="0075248E">
              <w:rPr>
                <w:rFonts w:eastAsia="Times New Roman"/>
                <w:sz w:val="18"/>
                <w:szCs w:val="18"/>
              </w:rPr>
              <w:t>ь</w:t>
            </w:r>
            <w:r w:rsidRPr="0075248E">
              <w:rPr>
                <w:rFonts w:eastAsia="Times New Roman"/>
                <w:sz w:val="18"/>
                <w:szCs w:val="18"/>
              </w:rPr>
              <w:t>ская территория</w:t>
            </w:r>
            <w:r>
              <w:rPr>
                <w:rFonts w:eastAsia="Times New Roman"/>
                <w:sz w:val="18"/>
                <w:szCs w:val="18"/>
              </w:rPr>
              <w:t xml:space="preserve"> </w:t>
            </w:r>
            <w:r w:rsidRPr="0075248E">
              <w:rPr>
                <w:rFonts w:eastAsia="Times New Roman"/>
                <w:sz w:val="18"/>
                <w:szCs w:val="18"/>
              </w:rPr>
              <w:t>- для учащихся I ст</w:t>
            </w:r>
            <w:r w:rsidRPr="0075248E">
              <w:rPr>
                <w:rFonts w:eastAsia="Times New Roman"/>
                <w:sz w:val="18"/>
                <w:szCs w:val="18"/>
              </w:rPr>
              <w:t>у</w:t>
            </w:r>
            <w:r w:rsidRPr="0075248E">
              <w:rPr>
                <w:rFonts w:eastAsia="Times New Roman"/>
                <w:sz w:val="18"/>
                <w:szCs w:val="18"/>
              </w:rPr>
              <w:t>пени обучения – 2 км  пешеходной и 10 км транспортной доступности; для учащихся II - III ступеней – 4 км п</w:t>
            </w:r>
            <w:r w:rsidRPr="0075248E">
              <w:rPr>
                <w:rFonts w:eastAsia="Times New Roman"/>
                <w:sz w:val="18"/>
                <w:szCs w:val="18"/>
              </w:rPr>
              <w:t>е</w:t>
            </w:r>
            <w:r w:rsidRPr="0075248E">
              <w:rPr>
                <w:rFonts w:eastAsia="Times New Roman"/>
                <w:sz w:val="18"/>
                <w:szCs w:val="18"/>
              </w:rPr>
              <w:t>шеходной и 10 км  транспортной д</w:t>
            </w:r>
            <w:r w:rsidRPr="0075248E">
              <w:rPr>
                <w:rFonts w:eastAsia="Times New Roman"/>
                <w:sz w:val="18"/>
                <w:szCs w:val="18"/>
              </w:rPr>
              <w:t>о</w:t>
            </w:r>
            <w:r w:rsidRPr="0075248E">
              <w:rPr>
                <w:rFonts w:eastAsia="Times New Roman"/>
                <w:sz w:val="18"/>
                <w:szCs w:val="18"/>
              </w:rPr>
              <w:t>ступности</w:t>
            </w:r>
          </w:p>
        </w:tc>
      </w:tr>
      <w:tr w:rsidR="0092417F" w:rsidRPr="0075248E" w:rsidTr="002002A2">
        <w:trPr>
          <w:trHeight w:val="269"/>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vMerge/>
            <w:tcBorders>
              <w:top w:val="single" w:sz="4" w:space="0" w:color="auto"/>
              <w:left w:val="single" w:sz="4" w:space="0" w:color="auto"/>
              <w:bottom w:val="nil"/>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1417" w:type="dxa"/>
            <w:vMerge/>
            <w:tcBorders>
              <w:top w:val="single" w:sz="4" w:space="0" w:color="auto"/>
              <w:left w:val="single" w:sz="4"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7797" w:type="dxa"/>
            <w:gridSpan w:val="10"/>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II ступень обучения (основное общее образование 5-9 классы)</w:t>
            </w:r>
          </w:p>
        </w:tc>
        <w:tc>
          <w:tcPr>
            <w:tcW w:w="1275" w:type="dxa"/>
            <w:gridSpan w:val="4"/>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65 см п. п. [1]</w:t>
            </w:r>
          </w:p>
        </w:tc>
        <w:tc>
          <w:tcPr>
            <w:tcW w:w="1843" w:type="dxa"/>
            <w:vMerge/>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2002A2">
        <w:trPr>
          <w:trHeight w:val="273"/>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vMerge/>
            <w:tcBorders>
              <w:top w:val="single" w:sz="4" w:space="0" w:color="auto"/>
              <w:left w:val="single" w:sz="4" w:space="0" w:color="auto"/>
              <w:bottom w:val="nil"/>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1417" w:type="dxa"/>
            <w:vMerge/>
            <w:tcBorders>
              <w:top w:val="single" w:sz="4" w:space="0" w:color="auto"/>
              <w:left w:val="single" w:sz="4"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7797" w:type="dxa"/>
            <w:gridSpan w:val="10"/>
            <w:tcBorders>
              <w:top w:val="nil"/>
              <w:left w:val="nil"/>
              <w:bottom w:val="single" w:sz="4" w:space="0" w:color="auto"/>
              <w:right w:val="single" w:sz="4" w:space="0" w:color="auto"/>
            </w:tcBorders>
            <w:shd w:val="clear" w:color="auto" w:fill="auto"/>
            <w:hideMark/>
          </w:tcPr>
          <w:p w:rsidR="0092417F" w:rsidRPr="00A24611" w:rsidRDefault="0092417F" w:rsidP="0092417F">
            <w:pPr>
              <w:ind w:firstLine="0"/>
              <w:jc w:val="center"/>
              <w:rPr>
                <w:rFonts w:eastAsia="Times New Roman"/>
                <w:sz w:val="18"/>
                <w:szCs w:val="18"/>
              </w:rPr>
            </w:pPr>
            <w:r w:rsidRPr="00A24611">
              <w:rPr>
                <w:rFonts w:eastAsia="Times New Roman"/>
                <w:sz w:val="18"/>
                <w:szCs w:val="18"/>
              </w:rPr>
              <w:t>III ступень обучения (среднее (полное) образование 10-11 классы)[2]</w:t>
            </w:r>
          </w:p>
        </w:tc>
        <w:tc>
          <w:tcPr>
            <w:tcW w:w="1275" w:type="dxa"/>
            <w:gridSpan w:val="4"/>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20 см п. п. [1]</w:t>
            </w:r>
          </w:p>
        </w:tc>
        <w:tc>
          <w:tcPr>
            <w:tcW w:w="1843" w:type="dxa"/>
            <w:vMerge/>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2002A2">
        <w:trPr>
          <w:trHeight w:val="300"/>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vMerge/>
            <w:tcBorders>
              <w:top w:val="single" w:sz="4" w:space="0" w:color="auto"/>
              <w:left w:val="single" w:sz="4" w:space="0" w:color="auto"/>
              <w:bottom w:val="nil"/>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92417F" w:rsidRPr="008A2035" w:rsidRDefault="0092417F" w:rsidP="0092417F">
            <w:pPr>
              <w:ind w:firstLine="0"/>
              <w:jc w:val="center"/>
              <w:rPr>
                <w:rFonts w:eastAsia="Times New Roman"/>
                <w:strike/>
                <w:sz w:val="18"/>
                <w:szCs w:val="18"/>
              </w:rPr>
            </w:pPr>
            <w:r w:rsidRPr="008A2035">
              <w:rPr>
                <w:rFonts w:eastAsia="Times New Roman"/>
                <w:sz w:val="18"/>
                <w:szCs w:val="18"/>
              </w:rPr>
              <w:t>Размер земел</w:t>
            </w:r>
            <w:r w:rsidRPr="008A2035">
              <w:rPr>
                <w:rFonts w:eastAsia="Times New Roman"/>
                <w:sz w:val="18"/>
                <w:szCs w:val="18"/>
              </w:rPr>
              <w:t>ь</w:t>
            </w:r>
            <w:r w:rsidRPr="008A2035">
              <w:rPr>
                <w:rFonts w:eastAsia="Times New Roman"/>
                <w:sz w:val="18"/>
                <w:szCs w:val="18"/>
              </w:rPr>
              <w:t>ного участка, м</w:t>
            </w:r>
            <w:proofErr w:type="gramStart"/>
            <w:r w:rsidRPr="008A2035">
              <w:rPr>
                <w:rFonts w:eastAsia="Times New Roman"/>
                <w:sz w:val="18"/>
                <w:szCs w:val="18"/>
              </w:rPr>
              <w:t>2</w:t>
            </w:r>
            <w:proofErr w:type="gramEnd"/>
            <w:r w:rsidRPr="008A2035">
              <w:rPr>
                <w:rFonts w:eastAsia="Times New Roman"/>
                <w:sz w:val="18"/>
                <w:szCs w:val="18"/>
              </w:rPr>
              <w:t xml:space="preserve"> </w:t>
            </w:r>
          </w:p>
          <w:p w:rsidR="0092417F" w:rsidRPr="0075248E" w:rsidRDefault="0092417F" w:rsidP="0092417F">
            <w:pPr>
              <w:ind w:firstLine="0"/>
              <w:jc w:val="center"/>
              <w:rPr>
                <w:rFonts w:eastAsia="Times New Roman"/>
                <w:sz w:val="18"/>
                <w:szCs w:val="18"/>
              </w:rPr>
            </w:pPr>
          </w:p>
        </w:tc>
        <w:tc>
          <w:tcPr>
            <w:tcW w:w="7797" w:type="dxa"/>
            <w:gridSpan w:val="10"/>
            <w:tcBorders>
              <w:top w:val="nil"/>
              <w:left w:val="nil"/>
              <w:bottom w:val="single" w:sz="4" w:space="0" w:color="auto"/>
              <w:right w:val="single" w:sz="4" w:space="0" w:color="auto"/>
            </w:tcBorders>
            <w:shd w:val="clear" w:color="auto" w:fill="auto"/>
            <w:hideMark/>
          </w:tcPr>
          <w:p w:rsidR="0092417F" w:rsidRPr="00A24611" w:rsidRDefault="0092417F" w:rsidP="0092417F">
            <w:pPr>
              <w:ind w:firstLine="0"/>
              <w:jc w:val="left"/>
              <w:rPr>
                <w:rFonts w:eastAsia="Times New Roman"/>
                <w:sz w:val="18"/>
                <w:szCs w:val="18"/>
              </w:rPr>
            </w:pPr>
            <w:r w:rsidRPr="00A24611">
              <w:rPr>
                <w:rFonts w:eastAsia="Times New Roman"/>
                <w:sz w:val="18"/>
                <w:szCs w:val="18"/>
              </w:rPr>
              <w:t xml:space="preserve">Расчет размера земельного участка выполняется по формуле: </w:t>
            </w:r>
          </w:p>
          <w:p w:rsidR="0092417F" w:rsidRPr="00A24611" w:rsidRDefault="00AF010E" w:rsidP="0092417F">
            <w:pPr>
              <w:ind w:firstLine="0"/>
              <w:jc w:val="left"/>
              <w:rPr>
                <w:rFonts w:eastAsia="Times New Roman"/>
                <w:sz w:val="18"/>
                <w:szCs w:val="18"/>
              </w:rPr>
            </w:pPr>
            <m:oMathPara>
              <m:oMath>
                <m:sSub>
                  <m:sSubPr>
                    <m:ctrlPr>
                      <w:rPr>
                        <w:rFonts w:ascii="Cambria Math" w:hAnsi="Cambria Math"/>
                        <w:i/>
                        <w:sz w:val="26"/>
                        <w:szCs w:val="26"/>
                      </w:rPr>
                    </m:ctrlPr>
                  </m:sSubPr>
                  <m:e>
                    <m:r>
                      <w:rPr>
                        <w:rFonts w:ascii="Cambria Math" w:hAnsi="Cambria Math"/>
                        <w:sz w:val="26"/>
                        <w:szCs w:val="26"/>
                        <w:lang w:val="en-US"/>
                      </w:rPr>
                      <m:t>S</m:t>
                    </m:r>
                  </m:e>
                  <m:sub>
                    <m:r>
                      <w:rPr>
                        <w:rFonts w:ascii="Cambria Math" w:hAnsi="Cambria Math"/>
                        <w:sz w:val="26"/>
                        <w:szCs w:val="26"/>
                      </w:rPr>
                      <m:t>норм</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D</m:t>
                    </m:r>
                  </m:e>
                  <m:sub>
                    <m:r>
                      <w:rPr>
                        <w:rFonts w:ascii="Cambria Math" w:hAnsi="Cambria Math"/>
                        <w:sz w:val="26"/>
                        <w:szCs w:val="26"/>
                      </w:rPr>
                      <m:t>проект</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N</m:t>
                    </m:r>
                  </m:e>
                  <m:sub>
                    <m:r>
                      <w:rPr>
                        <w:rFonts w:ascii="Cambria Math" w:hAnsi="Cambria Math"/>
                        <w:sz w:val="26"/>
                        <w:szCs w:val="26"/>
                      </w:rPr>
                      <m:t>пл</m:t>
                    </m:r>
                  </m:sub>
                </m:sSub>
                <m:r>
                  <w:rPr>
                    <w:rFonts w:ascii="Cambria Math" w:hAnsi="Cambria Math"/>
                    <w:sz w:val="26"/>
                    <w:szCs w:val="26"/>
                  </w:rPr>
                  <m:t>-(</m:t>
                </m:r>
                <m:f>
                  <m:fPr>
                    <m:ctrlPr>
                      <w:rPr>
                        <w:rFonts w:ascii="Cambria Math" w:hAnsi="Cambria Math"/>
                        <w:i/>
                        <w:sz w:val="26"/>
                        <w:szCs w:val="26"/>
                      </w:rPr>
                    </m:ctrlPr>
                  </m:fPr>
                  <m:num>
                    <m:sSub>
                      <m:sSubPr>
                        <m:ctrlPr>
                          <w:rPr>
                            <w:rFonts w:ascii="Cambria Math" w:hAnsi="Cambria Math"/>
                            <w:i/>
                            <w:sz w:val="26"/>
                            <w:szCs w:val="26"/>
                          </w:rPr>
                        </m:ctrlPr>
                      </m:sSubPr>
                      <m:e>
                        <m:r>
                          <w:rPr>
                            <w:rFonts w:ascii="Cambria Math" w:hAnsi="Cambria Math"/>
                            <w:sz w:val="26"/>
                            <w:szCs w:val="26"/>
                          </w:rPr>
                          <m:t>N</m:t>
                        </m:r>
                      </m:e>
                      <m:sub>
                        <m:r>
                          <w:rPr>
                            <w:rFonts w:ascii="Cambria Math" w:hAnsi="Cambria Math"/>
                            <w:sz w:val="26"/>
                            <w:szCs w:val="26"/>
                          </w:rPr>
                          <m:t>пл</m:t>
                        </m:r>
                      </m:sub>
                    </m:sSub>
                    <m:r>
                      <w:rPr>
                        <w:rFonts w:ascii="Cambria Math" w:hAnsi="Cambria Math"/>
                        <w:sz w:val="26"/>
                        <w:szCs w:val="26"/>
                      </w:rPr>
                      <m:t xml:space="preserve">- </m:t>
                    </m:r>
                    <m:sSub>
                      <m:sSubPr>
                        <m:ctrlPr>
                          <w:rPr>
                            <w:rFonts w:ascii="Cambria Math" w:hAnsi="Cambria Math"/>
                            <w:i/>
                            <w:sz w:val="26"/>
                            <w:szCs w:val="26"/>
                          </w:rPr>
                        </m:ctrlPr>
                      </m:sSubPr>
                      <m:e>
                        <m:r>
                          <w:rPr>
                            <w:rFonts w:ascii="Cambria Math" w:hAnsi="Cambria Math"/>
                            <w:sz w:val="26"/>
                            <w:szCs w:val="26"/>
                          </w:rPr>
                          <m:t>N</m:t>
                        </m:r>
                      </m:e>
                      <m:sub>
                        <m:r>
                          <w:rPr>
                            <w:rFonts w:ascii="Cambria Math" w:hAnsi="Cambria Math"/>
                            <w:sz w:val="26"/>
                            <w:szCs w:val="26"/>
                          </w:rPr>
                          <m:t>пл+1</m:t>
                        </m:r>
                      </m:sub>
                    </m:sSub>
                  </m:num>
                  <m:den>
                    <m:sSub>
                      <m:sSubPr>
                        <m:ctrlPr>
                          <w:rPr>
                            <w:rFonts w:ascii="Cambria Math" w:hAnsi="Cambria Math"/>
                            <w:sz w:val="26"/>
                            <w:szCs w:val="26"/>
                          </w:rPr>
                        </m:ctrlPr>
                      </m:sSubPr>
                      <m:e>
                        <m:r>
                          <w:rPr>
                            <w:rFonts w:ascii="Cambria Math" w:hAnsi="Cambria Math"/>
                            <w:sz w:val="26"/>
                            <w:szCs w:val="26"/>
                          </w:rPr>
                          <m:t>D</m:t>
                        </m:r>
                      </m:e>
                      <m:sub>
                        <m:r>
                          <w:rPr>
                            <w:rFonts w:ascii="Cambria Math" w:hAnsi="Cambria Math"/>
                            <w:sz w:val="26"/>
                            <w:szCs w:val="26"/>
                          </w:rPr>
                          <m:t>кон</m:t>
                        </m:r>
                      </m:sub>
                    </m:sSub>
                    <m:r>
                      <w:rPr>
                        <w:rFonts w:ascii="Cambria Math" w:hAnsi="Cambria Math"/>
                        <w:sz w:val="26"/>
                        <w:szCs w:val="26"/>
                      </w:rPr>
                      <m:t xml:space="preserve">- </m:t>
                    </m:r>
                    <m:sSub>
                      <m:sSubPr>
                        <m:ctrlPr>
                          <w:rPr>
                            <w:rFonts w:ascii="Cambria Math" w:hAnsi="Cambria Math"/>
                            <w:sz w:val="26"/>
                            <w:szCs w:val="26"/>
                          </w:rPr>
                        </m:ctrlPr>
                      </m:sSubPr>
                      <m:e>
                        <m:r>
                          <w:rPr>
                            <w:rFonts w:ascii="Cambria Math" w:hAnsi="Cambria Math"/>
                            <w:sz w:val="26"/>
                            <w:szCs w:val="26"/>
                          </w:rPr>
                          <m:t>D</m:t>
                        </m:r>
                      </m:e>
                      <m:sub>
                        <m:r>
                          <w:rPr>
                            <w:rFonts w:ascii="Cambria Math" w:hAnsi="Cambria Math"/>
                            <w:sz w:val="26"/>
                            <w:szCs w:val="26"/>
                          </w:rPr>
                          <m:t>нач</m:t>
                        </m:r>
                      </m:sub>
                    </m:sSub>
                  </m:den>
                </m:f>
                <m:r>
                  <w:rPr>
                    <w:rFonts w:ascii="Cambria Math" w:hAnsi="Cambria Math"/>
                    <w:sz w:val="26"/>
                    <w:szCs w:val="26"/>
                  </w:rPr>
                  <m:t xml:space="preserve"> ×</m:t>
                </m:r>
                <m:d>
                  <m:dPr>
                    <m:ctrlPr>
                      <w:rPr>
                        <w:rFonts w:ascii="Cambria Math" w:hAnsi="Cambria Math"/>
                        <w:i/>
                        <w:sz w:val="26"/>
                        <w:szCs w:val="26"/>
                      </w:rPr>
                    </m:ctrlPr>
                  </m:dPr>
                  <m:e>
                    <m:sSub>
                      <m:sSubPr>
                        <m:ctrlPr>
                          <w:rPr>
                            <w:rFonts w:ascii="Cambria Math" w:hAnsi="Cambria Math"/>
                            <w:i/>
                            <w:sz w:val="26"/>
                            <w:szCs w:val="26"/>
                          </w:rPr>
                        </m:ctrlPr>
                      </m:sSubPr>
                      <m:e>
                        <m:r>
                          <w:rPr>
                            <w:rFonts w:ascii="Cambria Math" w:hAnsi="Cambria Math"/>
                            <w:sz w:val="26"/>
                            <w:szCs w:val="26"/>
                          </w:rPr>
                          <m:t>D</m:t>
                        </m:r>
                      </m:e>
                      <m:sub>
                        <m:r>
                          <w:rPr>
                            <w:rFonts w:ascii="Cambria Math" w:hAnsi="Cambria Math"/>
                            <w:sz w:val="26"/>
                            <w:szCs w:val="26"/>
                          </w:rPr>
                          <m:t>проект</m:t>
                        </m:r>
                      </m:sub>
                    </m:sSub>
                    <m:r>
                      <w:rPr>
                        <w:rFonts w:ascii="Cambria Math" w:hAnsi="Cambria Math"/>
                        <w:sz w:val="26"/>
                        <w:szCs w:val="26"/>
                      </w:rPr>
                      <m:t xml:space="preserve">- </m:t>
                    </m:r>
                    <m:sSub>
                      <m:sSubPr>
                        <m:ctrlPr>
                          <w:rPr>
                            <w:rFonts w:ascii="Cambria Math" w:hAnsi="Cambria Math"/>
                            <w:sz w:val="26"/>
                            <w:szCs w:val="26"/>
                          </w:rPr>
                        </m:ctrlPr>
                      </m:sSubPr>
                      <m:e>
                        <m:r>
                          <w:rPr>
                            <w:rFonts w:ascii="Cambria Math" w:hAnsi="Cambria Math"/>
                            <w:sz w:val="26"/>
                            <w:szCs w:val="26"/>
                          </w:rPr>
                          <m:t>D</m:t>
                        </m:r>
                      </m:e>
                      <m:sub>
                        <m:r>
                          <w:rPr>
                            <w:rFonts w:ascii="Cambria Math" w:hAnsi="Cambria Math"/>
                            <w:sz w:val="26"/>
                            <w:szCs w:val="26"/>
                          </w:rPr>
                          <m:t>нач</m:t>
                        </m:r>
                      </m:sub>
                    </m:sSub>
                  </m:e>
                </m:d>
                <m:r>
                  <w:rPr>
                    <w:rFonts w:ascii="Cambria Math" w:hAnsi="Cambria Math"/>
                    <w:sz w:val="26"/>
                    <w:szCs w:val="26"/>
                  </w:rPr>
                  <m:t>)</m:t>
                </m:r>
              </m:oMath>
            </m:oMathPara>
          </w:p>
          <w:p w:rsidR="0092417F" w:rsidRPr="00A24611" w:rsidRDefault="0092417F" w:rsidP="0092417F">
            <w:pPr>
              <w:ind w:firstLine="0"/>
              <w:jc w:val="left"/>
              <w:rPr>
                <w:rFonts w:eastAsia="Times New Roman"/>
                <w:sz w:val="18"/>
                <w:szCs w:val="18"/>
              </w:rPr>
            </w:pPr>
            <w:proofErr w:type="spellStart"/>
            <w:r w:rsidRPr="00A24611">
              <w:rPr>
                <w:rFonts w:eastAsia="Times New Roman"/>
                <w:sz w:val="18"/>
                <w:szCs w:val="18"/>
              </w:rPr>
              <w:t>Sнорм</w:t>
            </w:r>
            <w:proofErr w:type="spellEnd"/>
            <w:r w:rsidRPr="00A24611">
              <w:rPr>
                <w:rFonts w:eastAsia="Times New Roman"/>
                <w:sz w:val="18"/>
                <w:szCs w:val="18"/>
              </w:rPr>
              <w:t xml:space="preserve"> - нормативная площадь земельного участка в зависимости от мощности школы, </w:t>
            </w:r>
            <w:proofErr w:type="spellStart"/>
            <w:r w:rsidRPr="00A24611">
              <w:rPr>
                <w:rFonts w:eastAsia="Times New Roman"/>
                <w:sz w:val="18"/>
                <w:szCs w:val="18"/>
              </w:rPr>
              <w:t>кв</w:t>
            </w:r>
            <w:proofErr w:type="gramStart"/>
            <w:r w:rsidRPr="00A24611">
              <w:rPr>
                <w:rFonts w:eastAsia="Times New Roman"/>
                <w:sz w:val="18"/>
                <w:szCs w:val="18"/>
              </w:rPr>
              <w:t>.м</w:t>
            </w:r>
            <w:proofErr w:type="spellEnd"/>
            <w:proofErr w:type="gramEnd"/>
            <w:r w:rsidRPr="00A24611">
              <w:rPr>
                <w:rFonts w:eastAsia="Times New Roman"/>
                <w:sz w:val="18"/>
                <w:szCs w:val="18"/>
              </w:rPr>
              <w:t xml:space="preserve">; </w:t>
            </w:r>
          </w:p>
          <w:p w:rsidR="0092417F" w:rsidRPr="00A24611" w:rsidRDefault="0092417F" w:rsidP="0092417F">
            <w:pPr>
              <w:ind w:firstLine="0"/>
              <w:jc w:val="left"/>
              <w:rPr>
                <w:rFonts w:eastAsia="Times New Roman"/>
                <w:sz w:val="18"/>
                <w:szCs w:val="18"/>
              </w:rPr>
            </w:pPr>
            <w:proofErr w:type="spellStart"/>
            <w:r w:rsidRPr="00A24611">
              <w:rPr>
                <w:rFonts w:eastAsia="Times New Roman"/>
                <w:sz w:val="18"/>
                <w:szCs w:val="18"/>
              </w:rPr>
              <w:t>Nпл</w:t>
            </w:r>
            <w:proofErr w:type="spellEnd"/>
            <w:r w:rsidRPr="00A24611">
              <w:rPr>
                <w:rFonts w:eastAsia="Times New Roman"/>
                <w:sz w:val="18"/>
                <w:szCs w:val="18"/>
              </w:rPr>
              <w:t xml:space="preserve"> - норматив площади на 1 место соответствующий диапазону мощности школы, </w:t>
            </w:r>
            <w:proofErr w:type="spellStart"/>
            <w:r w:rsidRPr="00A24611">
              <w:rPr>
                <w:rFonts w:eastAsia="Times New Roman"/>
                <w:sz w:val="18"/>
                <w:szCs w:val="18"/>
              </w:rPr>
              <w:t>кв</w:t>
            </w:r>
            <w:proofErr w:type="gramStart"/>
            <w:r w:rsidRPr="00A24611">
              <w:rPr>
                <w:rFonts w:eastAsia="Times New Roman"/>
                <w:sz w:val="18"/>
                <w:szCs w:val="18"/>
              </w:rPr>
              <w:t>.м</w:t>
            </w:r>
            <w:proofErr w:type="spellEnd"/>
            <w:proofErr w:type="gramEnd"/>
            <w:r w:rsidRPr="00A24611">
              <w:rPr>
                <w:rFonts w:eastAsia="Times New Roman"/>
                <w:sz w:val="18"/>
                <w:szCs w:val="18"/>
              </w:rPr>
              <w:t>;</w:t>
            </w:r>
          </w:p>
          <w:p w:rsidR="0092417F" w:rsidRPr="00A24611" w:rsidRDefault="0092417F" w:rsidP="0092417F">
            <w:pPr>
              <w:ind w:firstLine="0"/>
              <w:jc w:val="left"/>
              <w:rPr>
                <w:rFonts w:eastAsia="Times New Roman"/>
                <w:sz w:val="18"/>
                <w:szCs w:val="18"/>
              </w:rPr>
            </w:pPr>
            <w:r w:rsidRPr="00A24611">
              <w:rPr>
                <w:rFonts w:eastAsia="Times New Roman"/>
                <w:sz w:val="18"/>
                <w:szCs w:val="18"/>
              </w:rPr>
              <w:t xml:space="preserve">Nпл+1 - норматив площади на 1 место для следующего (большего) диапазона мощности школы, </w:t>
            </w:r>
            <w:proofErr w:type="spellStart"/>
            <w:r w:rsidRPr="00A24611">
              <w:rPr>
                <w:rFonts w:eastAsia="Times New Roman"/>
                <w:sz w:val="18"/>
                <w:szCs w:val="18"/>
              </w:rPr>
              <w:t>кв</w:t>
            </w:r>
            <w:proofErr w:type="gramStart"/>
            <w:r w:rsidRPr="00A24611">
              <w:rPr>
                <w:rFonts w:eastAsia="Times New Roman"/>
                <w:sz w:val="18"/>
                <w:szCs w:val="18"/>
              </w:rPr>
              <w:t>.м</w:t>
            </w:r>
            <w:proofErr w:type="spellEnd"/>
            <w:proofErr w:type="gramEnd"/>
            <w:r w:rsidRPr="00A24611">
              <w:rPr>
                <w:rFonts w:eastAsia="Times New Roman"/>
                <w:sz w:val="18"/>
                <w:szCs w:val="18"/>
              </w:rPr>
              <w:t>;</w:t>
            </w:r>
          </w:p>
          <w:p w:rsidR="0092417F" w:rsidRPr="00A24611" w:rsidRDefault="0092417F" w:rsidP="0092417F">
            <w:pPr>
              <w:ind w:firstLine="0"/>
              <w:jc w:val="left"/>
              <w:rPr>
                <w:rFonts w:eastAsia="Times New Roman"/>
                <w:sz w:val="18"/>
                <w:szCs w:val="18"/>
              </w:rPr>
            </w:pPr>
            <w:proofErr w:type="spellStart"/>
            <w:proofErr w:type="gramStart"/>
            <w:r w:rsidRPr="00A24611">
              <w:rPr>
                <w:rFonts w:eastAsia="Times New Roman"/>
                <w:sz w:val="18"/>
                <w:szCs w:val="18"/>
              </w:rPr>
              <w:t>D</w:t>
            </w:r>
            <w:proofErr w:type="gramEnd"/>
            <w:r w:rsidRPr="00A24611">
              <w:rPr>
                <w:rFonts w:eastAsia="Times New Roman"/>
                <w:sz w:val="18"/>
                <w:szCs w:val="18"/>
              </w:rPr>
              <w:t>кон</w:t>
            </w:r>
            <w:proofErr w:type="spellEnd"/>
            <w:r w:rsidRPr="00A24611">
              <w:rPr>
                <w:rFonts w:eastAsia="Times New Roman"/>
                <w:sz w:val="18"/>
                <w:szCs w:val="18"/>
              </w:rPr>
              <w:t xml:space="preserve"> - конечное значение диапазона мощности школы, мест;</w:t>
            </w:r>
          </w:p>
          <w:p w:rsidR="0092417F" w:rsidRPr="00A24611" w:rsidRDefault="0092417F" w:rsidP="0092417F">
            <w:pPr>
              <w:ind w:firstLine="0"/>
              <w:jc w:val="left"/>
              <w:rPr>
                <w:rFonts w:eastAsia="Times New Roman"/>
                <w:sz w:val="18"/>
                <w:szCs w:val="18"/>
              </w:rPr>
            </w:pPr>
            <w:proofErr w:type="spellStart"/>
            <w:proofErr w:type="gramStart"/>
            <w:r w:rsidRPr="00A24611">
              <w:rPr>
                <w:rFonts w:eastAsia="Times New Roman"/>
                <w:sz w:val="18"/>
                <w:szCs w:val="18"/>
              </w:rPr>
              <w:t>D</w:t>
            </w:r>
            <w:proofErr w:type="gramEnd"/>
            <w:r w:rsidRPr="00A24611">
              <w:rPr>
                <w:rFonts w:eastAsia="Times New Roman"/>
                <w:sz w:val="18"/>
                <w:szCs w:val="18"/>
              </w:rPr>
              <w:t>нач</w:t>
            </w:r>
            <w:proofErr w:type="spellEnd"/>
            <w:r w:rsidRPr="00A24611">
              <w:rPr>
                <w:rFonts w:eastAsia="Times New Roman"/>
                <w:sz w:val="18"/>
                <w:szCs w:val="18"/>
              </w:rPr>
              <w:t xml:space="preserve"> - начальное значение диапазона мощности школы, мест;</w:t>
            </w:r>
          </w:p>
          <w:p w:rsidR="0092417F" w:rsidRPr="00A24611" w:rsidRDefault="0092417F" w:rsidP="0092417F">
            <w:pPr>
              <w:ind w:firstLine="0"/>
              <w:jc w:val="left"/>
              <w:rPr>
                <w:rFonts w:eastAsia="Times New Roman"/>
                <w:strike/>
                <w:sz w:val="18"/>
                <w:szCs w:val="18"/>
              </w:rPr>
            </w:pPr>
            <w:proofErr w:type="spellStart"/>
            <w:proofErr w:type="gramStart"/>
            <w:r w:rsidRPr="00A24611">
              <w:rPr>
                <w:rFonts w:eastAsia="Times New Roman"/>
                <w:sz w:val="18"/>
                <w:szCs w:val="18"/>
              </w:rPr>
              <w:t>D</w:t>
            </w:r>
            <w:proofErr w:type="gramEnd"/>
            <w:r w:rsidRPr="00A24611">
              <w:rPr>
                <w:rFonts w:eastAsia="Times New Roman"/>
                <w:sz w:val="18"/>
                <w:szCs w:val="18"/>
              </w:rPr>
              <w:t>проект</w:t>
            </w:r>
            <w:proofErr w:type="spellEnd"/>
            <w:r w:rsidRPr="00A24611">
              <w:rPr>
                <w:rFonts w:eastAsia="Times New Roman"/>
                <w:sz w:val="18"/>
                <w:szCs w:val="18"/>
              </w:rPr>
              <w:t xml:space="preserve"> - проектная мощность школы, мест.</w:t>
            </w:r>
          </w:p>
        </w:tc>
        <w:tc>
          <w:tcPr>
            <w:tcW w:w="1275" w:type="dxa"/>
            <w:gridSpan w:val="4"/>
            <w:tcBorders>
              <w:top w:val="nil"/>
              <w:left w:val="nil"/>
              <w:bottom w:val="single" w:sz="4" w:space="0" w:color="auto"/>
              <w:right w:val="single" w:sz="4" w:space="0" w:color="auto"/>
            </w:tcBorders>
            <w:shd w:val="clear" w:color="auto" w:fill="auto"/>
            <w:hideMark/>
          </w:tcPr>
          <w:p w:rsidR="0092417F" w:rsidRPr="008A2035" w:rsidRDefault="0092417F" w:rsidP="0092417F">
            <w:pPr>
              <w:ind w:firstLine="0"/>
              <w:jc w:val="center"/>
              <w:rPr>
                <w:rFonts w:eastAsia="Times New Roman"/>
                <w:strike/>
                <w:sz w:val="18"/>
                <w:szCs w:val="18"/>
              </w:rPr>
            </w:pPr>
          </w:p>
        </w:tc>
        <w:tc>
          <w:tcPr>
            <w:tcW w:w="1843" w:type="dxa"/>
            <w:vMerge/>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1251"/>
          <w:tblHeader/>
        </w:trPr>
        <w:tc>
          <w:tcPr>
            <w:tcW w:w="1200" w:type="dxa"/>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493" w:type="dxa"/>
            <w:gridSpan w:val="2"/>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Примечания</w:t>
            </w:r>
          </w:p>
        </w:tc>
        <w:tc>
          <w:tcPr>
            <w:tcW w:w="12332" w:type="dxa"/>
            <w:gridSpan w:val="16"/>
            <w:tcBorders>
              <w:top w:val="single" w:sz="4" w:space="0" w:color="auto"/>
              <w:left w:val="nil"/>
              <w:bottom w:val="single" w:sz="4" w:space="0" w:color="auto"/>
              <w:right w:val="single" w:sz="8" w:space="0" w:color="000000"/>
            </w:tcBorders>
            <w:shd w:val="clear" w:color="auto" w:fill="auto"/>
            <w:hideMark/>
          </w:tcPr>
          <w:p w:rsidR="0092417F" w:rsidRPr="00A24611" w:rsidRDefault="0092417F" w:rsidP="0092417F">
            <w:pPr>
              <w:ind w:firstLine="0"/>
              <w:rPr>
                <w:rFonts w:eastAsia="Times New Roman"/>
                <w:sz w:val="18"/>
                <w:szCs w:val="18"/>
              </w:rPr>
            </w:pPr>
            <w:r w:rsidRPr="00A24611">
              <w:rPr>
                <w:rFonts w:eastAsia="Times New Roman"/>
                <w:sz w:val="18"/>
                <w:szCs w:val="18"/>
              </w:rPr>
              <w:t>1. Расчетные показатели дошкольных образовательных и общеобразовательных учреждений принимаются в соответствии с официальными демографич</w:t>
            </w:r>
            <w:r w:rsidRPr="00A24611">
              <w:rPr>
                <w:rFonts w:eastAsia="Times New Roman"/>
                <w:sz w:val="18"/>
                <w:szCs w:val="18"/>
              </w:rPr>
              <w:t>е</w:t>
            </w:r>
            <w:r w:rsidRPr="00A24611">
              <w:rPr>
                <w:rFonts w:eastAsia="Times New Roman"/>
                <w:sz w:val="18"/>
                <w:szCs w:val="18"/>
              </w:rPr>
              <w:t>скими данными по Белгородской области за 2015 год, исходя из рождаемости 13 человек на 1000 жителей.</w:t>
            </w:r>
          </w:p>
          <w:p w:rsidR="0092417F" w:rsidRPr="00A24611" w:rsidRDefault="0092417F" w:rsidP="0092417F">
            <w:pPr>
              <w:ind w:firstLine="0"/>
              <w:rPr>
                <w:rFonts w:eastAsia="Times New Roman"/>
                <w:sz w:val="18"/>
                <w:szCs w:val="18"/>
              </w:rPr>
            </w:pPr>
            <w:r w:rsidRPr="00A24611">
              <w:rPr>
                <w:rFonts w:eastAsia="Times New Roman"/>
                <w:sz w:val="18"/>
                <w:szCs w:val="18"/>
              </w:rPr>
              <w:t>2. Минимальная обеспеченность жителей местами в муниципальных общеобразовательных организациях принимается из расчета 100 процентов от колич</w:t>
            </w:r>
            <w:r w:rsidRPr="00A24611">
              <w:rPr>
                <w:rFonts w:eastAsia="Times New Roman"/>
                <w:sz w:val="18"/>
                <w:szCs w:val="18"/>
              </w:rPr>
              <w:t>е</w:t>
            </w:r>
            <w:r w:rsidRPr="00A24611">
              <w:rPr>
                <w:rFonts w:eastAsia="Times New Roman"/>
                <w:sz w:val="18"/>
                <w:szCs w:val="18"/>
              </w:rPr>
              <w:t>ства детей в возрасте от 6 до 15 лет (1 - 9 классы) и 75 процентов от количества детей в возрасте от 15 до 17 лет (10 - 11 классы) при обучении в одну смену.</w:t>
            </w:r>
          </w:p>
          <w:p w:rsidR="0092417F" w:rsidRPr="00A24611" w:rsidRDefault="0092417F" w:rsidP="0092417F">
            <w:pPr>
              <w:ind w:firstLine="0"/>
              <w:rPr>
                <w:rFonts w:eastAsia="Times New Roman"/>
                <w:sz w:val="18"/>
                <w:szCs w:val="18"/>
              </w:rPr>
            </w:pPr>
            <w:r w:rsidRPr="00A24611">
              <w:rPr>
                <w:rFonts w:eastAsia="Times New Roman"/>
                <w:sz w:val="18"/>
                <w:szCs w:val="18"/>
              </w:rPr>
              <w:t>3. Для учащихся общеобразовательных организаций, проживающих на расстоянии свыше предельно допустимого транспортного обслуживания, предусма</w:t>
            </w:r>
            <w:r w:rsidRPr="00A24611">
              <w:rPr>
                <w:rFonts w:eastAsia="Times New Roman"/>
                <w:sz w:val="18"/>
                <w:szCs w:val="18"/>
              </w:rPr>
              <w:t>т</w:t>
            </w:r>
            <w:r w:rsidRPr="00A24611">
              <w:rPr>
                <w:rFonts w:eastAsia="Times New Roman"/>
                <w:sz w:val="18"/>
                <w:szCs w:val="18"/>
              </w:rPr>
              <w:t xml:space="preserve">ривается пришкольный интернат из расчета 10 % мест от общей вместимости организации.                                      </w:t>
            </w:r>
          </w:p>
        </w:tc>
      </w:tr>
      <w:tr w:rsidR="0092417F" w:rsidRPr="0075248E" w:rsidTr="008A2035">
        <w:trPr>
          <w:trHeight w:val="426"/>
          <w:tblHeader/>
        </w:trPr>
        <w:tc>
          <w:tcPr>
            <w:tcW w:w="2693" w:type="dxa"/>
            <w:gridSpan w:val="3"/>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Межшкольный учебно-производственный комбинат</w:t>
            </w:r>
          </w:p>
        </w:tc>
        <w:tc>
          <w:tcPr>
            <w:tcW w:w="3693" w:type="dxa"/>
            <w:gridSpan w:val="4"/>
            <w:tcBorders>
              <w:top w:val="nil"/>
              <w:left w:val="nil"/>
              <w:bottom w:val="single" w:sz="4" w:space="0" w:color="auto"/>
              <w:right w:val="nil"/>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Уровень обеспеченности, мест на 1 тыс. человек</w:t>
            </w:r>
          </w:p>
        </w:tc>
        <w:tc>
          <w:tcPr>
            <w:tcW w:w="4341" w:type="dxa"/>
            <w:gridSpan w:val="6"/>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8 % общего числа школьников</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11</w:t>
            </w:r>
          </w:p>
        </w:tc>
        <w:tc>
          <w:tcPr>
            <w:tcW w:w="2753" w:type="dxa"/>
            <w:gridSpan w:val="3"/>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30 км транспортной доступн</w:t>
            </w:r>
            <w:r w:rsidRPr="0075248E">
              <w:rPr>
                <w:rFonts w:eastAsia="Times New Roman"/>
                <w:sz w:val="18"/>
                <w:szCs w:val="18"/>
              </w:rPr>
              <w:t>о</w:t>
            </w:r>
            <w:r w:rsidRPr="0075248E">
              <w:rPr>
                <w:rFonts w:eastAsia="Times New Roman"/>
                <w:sz w:val="18"/>
                <w:szCs w:val="18"/>
              </w:rPr>
              <w:t>сти</w:t>
            </w:r>
          </w:p>
        </w:tc>
      </w:tr>
      <w:tr w:rsidR="0092417F" w:rsidRPr="0075248E" w:rsidTr="008A2035">
        <w:trPr>
          <w:trHeight w:val="268"/>
          <w:tblHeader/>
        </w:trPr>
        <w:tc>
          <w:tcPr>
            <w:tcW w:w="2693" w:type="dxa"/>
            <w:gridSpan w:val="3"/>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Школы-интернаты</w:t>
            </w:r>
          </w:p>
        </w:tc>
        <w:tc>
          <w:tcPr>
            <w:tcW w:w="8034" w:type="dxa"/>
            <w:gridSpan w:val="10"/>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мест на 1 тыс. человек</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w:t>
            </w:r>
          </w:p>
        </w:tc>
        <w:tc>
          <w:tcPr>
            <w:tcW w:w="2753" w:type="dxa"/>
            <w:gridSpan w:val="3"/>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139"/>
          <w:tblHeader/>
        </w:trPr>
        <w:tc>
          <w:tcPr>
            <w:tcW w:w="2693" w:type="dxa"/>
            <w:gridSpan w:val="3"/>
            <w:vMerge w:val="restart"/>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Организации дополнительного образования (внешкольные учреждения) </w:t>
            </w:r>
          </w:p>
        </w:tc>
        <w:tc>
          <w:tcPr>
            <w:tcW w:w="3693" w:type="dxa"/>
            <w:gridSpan w:val="4"/>
            <w:vMerge w:val="restart"/>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Количество мест дополнительного образ</w:t>
            </w:r>
            <w:r w:rsidRPr="0075248E">
              <w:rPr>
                <w:rFonts w:eastAsia="Times New Roman"/>
                <w:sz w:val="18"/>
                <w:szCs w:val="18"/>
              </w:rPr>
              <w:t>о</w:t>
            </w:r>
            <w:r w:rsidRPr="0075248E">
              <w:rPr>
                <w:rFonts w:eastAsia="Times New Roman"/>
                <w:sz w:val="18"/>
                <w:szCs w:val="18"/>
              </w:rPr>
              <w:t>вания, % от общего числа школьников</w:t>
            </w: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Дворец (Дом) творчества школьников</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3,3</w:t>
            </w:r>
          </w:p>
        </w:tc>
        <w:tc>
          <w:tcPr>
            <w:tcW w:w="2753" w:type="dxa"/>
            <w:gridSpan w:val="3"/>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 - не более 30 мин, сел</w:t>
            </w:r>
            <w:r w:rsidRPr="0075248E">
              <w:rPr>
                <w:rFonts w:eastAsia="Times New Roman"/>
                <w:sz w:val="18"/>
                <w:szCs w:val="18"/>
              </w:rPr>
              <w:t>ь</w:t>
            </w:r>
            <w:r w:rsidRPr="0075248E">
              <w:rPr>
                <w:rFonts w:eastAsia="Times New Roman"/>
                <w:sz w:val="18"/>
                <w:szCs w:val="18"/>
              </w:rPr>
              <w:t>ская территория - рекомендуе</w:t>
            </w:r>
            <w:r w:rsidRPr="0075248E">
              <w:rPr>
                <w:rFonts w:eastAsia="Times New Roman"/>
                <w:sz w:val="18"/>
                <w:szCs w:val="18"/>
              </w:rPr>
              <w:t>т</w:t>
            </w:r>
            <w:r w:rsidRPr="0075248E">
              <w:rPr>
                <w:rFonts w:eastAsia="Times New Roman"/>
                <w:sz w:val="18"/>
                <w:szCs w:val="18"/>
              </w:rPr>
              <w:t>ся предусматривать в зданиях школ</w:t>
            </w:r>
          </w:p>
        </w:tc>
      </w:tr>
      <w:tr w:rsidR="0092417F" w:rsidRPr="0075248E" w:rsidTr="008A2035">
        <w:trPr>
          <w:trHeight w:val="257"/>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Станция юных техников</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0,9</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34"/>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Станция юных натуралистов</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195"/>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Станция юных туристов</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0,4</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185"/>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Детско-юношеская спортивная школа</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499"/>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3693" w:type="dxa"/>
            <w:gridSpan w:val="4"/>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341"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Детская школа искусств (музыкальная, худож</w:t>
            </w:r>
            <w:r w:rsidRPr="0075248E">
              <w:rPr>
                <w:rFonts w:eastAsia="Times New Roman"/>
                <w:sz w:val="18"/>
                <w:szCs w:val="18"/>
              </w:rPr>
              <w:t>е</w:t>
            </w:r>
            <w:r w:rsidRPr="0075248E">
              <w:rPr>
                <w:rFonts w:eastAsia="Times New Roman"/>
                <w:sz w:val="18"/>
                <w:szCs w:val="18"/>
              </w:rPr>
              <w:t>ственная, хореографическая)</w:t>
            </w:r>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2,7</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163"/>
          <w:tblHeader/>
        </w:trPr>
        <w:tc>
          <w:tcPr>
            <w:tcW w:w="2693" w:type="dxa"/>
            <w:gridSpan w:val="3"/>
            <w:vMerge/>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8034" w:type="dxa"/>
            <w:gridSpan w:val="10"/>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gramStart"/>
            <w:r w:rsidRPr="0075248E">
              <w:rPr>
                <w:rFonts w:eastAsia="Times New Roman"/>
                <w:sz w:val="18"/>
                <w:szCs w:val="18"/>
              </w:rPr>
              <w:t>га</w:t>
            </w:r>
            <w:proofErr w:type="gramEnd"/>
          </w:p>
        </w:tc>
        <w:tc>
          <w:tcPr>
            <w:tcW w:w="1545"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0,3</w:t>
            </w:r>
          </w:p>
        </w:tc>
        <w:tc>
          <w:tcPr>
            <w:tcW w:w="2753" w:type="dxa"/>
            <w:gridSpan w:val="3"/>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584"/>
          <w:tblHeader/>
        </w:trPr>
        <w:tc>
          <w:tcPr>
            <w:tcW w:w="2693" w:type="dxa"/>
            <w:gridSpan w:val="3"/>
            <w:tcBorders>
              <w:top w:val="single" w:sz="4" w:space="0" w:color="auto"/>
              <w:left w:val="single" w:sz="8" w:space="0" w:color="auto"/>
              <w:bottom w:val="single" w:sz="8"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lastRenderedPageBreak/>
              <w:t>Детский оздоровительный л</w:t>
            </w:r>
            <w:r w:rsidRPr="0075248E">
              <w:rPr>
                <w:rFonts w:eastAsia="Times New Roman"/>
                <w:sz w:val="18"/>
                <w:szCs w:val="18"/>
              </w:rPr>
              <w:t>а</w:t>
            </w:r>
            <w:r w:rsidRPr="0075248E">
              <w:rPr>
                <w:rFonts w:eastAsia="Times New Roman"/>
                <w:sz w:val="18"/>
                <w:szCs w:val="18"/>
              </w:rPr>
              <w:t>герь с дневным пребыванием детей (для организации отдыха детей в каникулярное время)</w:t>
            </w:r>
          </w:p>
        </w:tc>
        <w:tc>
          <w:tcPr>
            <w:tcW w:w="8034" w:type="dxa"/>
            <w:gridSpan w:val="10"/>
            <w:tcBorders>
              <w:top w:val="single" w:sz="4" w:space="0" w:color="auto"/>
              <w:left w:val="nil"/>
              <w:bottom w:val="single" w:sz="8"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Количество место, % от общего числа школьников</w:t>
            </w:r>
          </w:p>
        </w:tc>
        <w:tc>
          <w:tcPr>
            <w:tcW w:w="1545" w:type="dxa"/>
            <w:gridSpan w:val="3"/>
            <w:tcBorders>
              <w:top w:val="nil"/>
              <w:left w:val="nil"/>
              <w:bottom w:val="single" w:sz="8"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20</w:t>
            </w:r>
          </w:p>
        </w:tc>
        <w:tc>
          <w:tcPr>
            <w:tcW w:w="2753" w:type="dxa"/>
            <w:gridSpan w:val="3"/>
            <w:tcBorders>
              <w:top w:val="nil"/>
              <w:left w:val="nil"/>
              <w:bottom w:val="single" w:sz="8"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500 м</w:t>
            </w:r>
          </w:p>
        </w:tc>
      </w:tr>
      <w:tr w:rsidR="0092417F" w:rsidRPr="0075248E" w:rsidTr="008A2035">
        <w:trPr>
          <w:trHeight w:val="499"/>
          <w:tblHeader/>
        </w:trPr>
        <w:tc>
          <w:tcPr>
            <w:tcW w:w="15025" w:type="dxa"/>
            <w:gridSpan w:val="19"/>
            <w:tcBorders>
              <w:top w:val="single" w:sz="8" w:space="0" w:color="auto"/>
              <w:left w:val="single" w:sz="8" w:space="0" w:color="auto"/>
              <w:bottom w:val="single" w:sz="8" w:space="0" w:color="auto"/>
              <w:right w:val="single" w:sz="8" w:space="0" w:color="000000"/>
            </w:tcBorders>
            <w:shd w:val="clear" w:color="auto" w:fill="auto"/>
            <w:hideMark/>
          </w:tcPr>
          <w:p w:rsidR="0092417F" w:rsidRPr="0075248E" w:rsidRDefault="005F5092" w:rsidP="0092417F">
            <w:pPr>
              <w:pStyle w:val="3"/>
              <w:rPr>
                <w:szCs w:val="18"/>
              </w:rPr>
            </w:pPr>
            <w:bookmarkStart w:id="14" w:name="_Toc68777296"/>
            <w:r w:rsidRPr="00465219">
              <w:rPr>
                <w:szCs w:val="18"/>
              </w:rPr>
              <w:t xml:space="preserve">2.4 </w:t>
            </w:r>
            <w:r w:rsidR="0092417F" w:rsidRPr="0075248E">
              <w:rPr>
                <w:szCs w:val="18"/>
              </w:rPr>
              <w:t>Расчетные показатели минимально допустимого уровня обеспеченности и расчетные показатели максимально допустимого уровня террит</w:t>
            </w:r>
            <w:r w:rsidR="0092417F" w:rsidRPr="0075248E">
              <w:rPr>
                <w:szCs w:val="18"/>
              </w:rPr>
              <w:t>о</w:t>
            </w:r>
            <w:r w:rsidR="0092417F" w:rsidRPr="0075248E">
              <w:rPr>
                <w:szCs w:val="18"/>
              </w:rPr>
              <w:t>риальной доступности объектов местного значения в области физической  культуры и спорта</w:t>
            </w:r>
            <w:bookmarkEnd w:id="14"/>
          </w:p>
        </w:tc>
      </w:tr>
      <w:tr w:rsidR="0092417F" w:rsidRPr="0075248E" w:rsidTr="008A2035">
        <w:trPr>
          <w:trHeight w:val="705"/>
          <w:tblHeader/>
        </w:trPr>
        <w:tc>
          <w:tcPr>
            <w:tcW w:w="1214" w:type="dxa"/>
            <w:gridSpan w:val="2"/>
            <w:vMerge w:val="restart"/>
            <w:tcBorders>
              <w:top w:val="nil"/>
              <w:left w:val="single" w:sz="8" w:space="0" w:color="auto"/>
              <w:bottom w:val="nil"/>
              <w:right w:val="nil"/>
            </w:tcBorders>
            <w:shd w:val="clear" w:color="auto" w:fill="auto"/>
            <w:textDirection w:val="btLr"/>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Физическая культура и спорт</w:t>
            </w:r>
          </w:p>
        </w:tc>
        <w:tc>
          <w:tcPr>
            <w:tcW w:w="2933" w:type="dxa"/>
            <w:gridSpan w:val="4"/>
            <w:vMerge w:val="restart"/>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Физкультурно-спортивные залы, предназначенные для организации и </w:t>
            </w:r>
            <w:proofErr w:type="gramStart"/>
            <w:r w:rsidRPr="0075248E">
              <w:rPr>
                <w:rFonts w:eastAsia="Times New Roman"/>
                <w:sz w:val="18"/>
                <w:szCs w:val="18"/>
              </w:rPr>
              <w:t>проведения</w:t>
            </w:r>
            <w:proofErr w:type="gramEnd"/>
            <w:r w:rsidRPr="0075248E">
              <w:rPr>
                <w:rFonts w:eastAsia="Times New Roman"/>
                <w:sz w:val="18"/>
                <w:szCs w:val="18"/>
              </w:rPr>
              <w:t xml:space="preserve"> официальных фи</w:t>
            </w:r>
            <w:r w:rsidRPr="0075248E">
              <w:rPr>
                <w:rFonts w:eastAsia="Times New Roman"/>
                <w:sz w:val="18"/>
                <w:szCs w:val="18"/>
              </w:rPr>
              <w:t>з</w:t>
            </w:r>
            <w:r w:rsidRPr="0075248E">
              <w:rPr>
                <w:rFonts w:eastAsia="Times New Roman"/>
                <w:sz w:val="18"/>
                <w:szCs w:val="18"/>
              </w:rPr>
              <w:t xml:space="preserve">культурно-оздоровительных и спортивных мероприятий </w:t>
            </w:r>
            <w:r w:rsidR="007760AB" w:rsidRPr="0075248E">
              <w:rPr>
                <w:rFonts w:eastAsia="Times New Roman"/>
                <w:sz w:val="18"/>
                <w:szCs w:val="18"/>
              </w:rPr>
              <w:t>гран</w:t>
            </w:r>
            <w:r w:rsidR="007760AB" w:rsidRPr="0075248E">
              <w:rPr>
                <w:rFonts w:eastAsia="Times New Roman"/>
                <w:sz w:val="18"/>
                <w:szCs w:val="18"/>
              </w:rPr>
              <w:t>и</w:t>
            </w:r>
            <w:r w:rsidR="007760AB" w:rsidRPr="0075248E">
              <w:rPr>
                <w:rFonts w:eastAsia="Times New Roman"/>
                <w:sz w:val="18"/>
                <w:szCs w:val="18"/>
              </w:rPr>
              <w:t xml:space="preserve">цах </w:t>
            </w:r>
            <w:r w:rsidR="007760AB" w:rsidRPr="007760AB">
              <w:rPr>
                <w:rFonts w:eastAsia="Times New Roman"/>
                <w:strike/>
                <w:color w:val="FF0000"/>
                <w:sz w:val="18"/>
                <w:szCs w:val="18"/>
                <w:highlight w:val="yellow"/>
              </w:rPr>
              <w:t>городского</w:t>
            </w:r>
            <w:r w:rsidR="007760AB" w:rsidRPr="007760AB">
              <w:rPr>
                <w:rFonts w:eastAsia="Times New Roman"/>
                <w:color w:val="FF0000"/>
                <w:sz w:val="18"/>
                <w:szCs w:val="18"/>
                <w:highlight w:val="yellow"/>
              </w:rPr>
              <w:t xml:space="preserve"> муниципального</w:t>
            </w:r>
            <w:r w:rsidRPr="0075248E">
              <w:rPr>
                <w:rFonts w:eastAsia="Times New Roman"/>
                <w:sz w:val="18"/>
                <w:szCs w:val="18"/>
              </w:rPr>
              <w:t xml:space="preserve"> округа</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proofErr w:type="gramStart"/>
            <w:r w:rsidRPr="0075248E">
              <w:rPr>
                <w:rFonts w:eastAsia="Times New Roman"/>
                <w:sz w:val="18"/>
                <w:szCs w:val="18"/>
              </w:rPr>
              <w:t>м</w:t>
            </w:r>
            <w:proofErr w:type="gramEnd"/>
            <w:r w:rsidRPr="0075248E">
              <w:rPr>
                <w:rFonts w:eastAsia="Times New Roman"/>
                <w:sz w:val="18"/>
                <w:szCs w:val="18"/>
              </w:rPr>
              <w:t>² площади пола на 1000 чел.,</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Для </w:t>
            </w:r>
            <w:proofErr w:type="gramStart"/>
            <w:r w:rsidR="007760AB" w:rsidRPr="0075248E">
              <w:rPr>
                <w:rFonts w:eastAsia="Times New Roman"/>
                <w:sz w:val="18"/>
                <w:szCs w:val="18"/>
              </w:rPr>
              <w:t>границах</w:t>
            </w:r>
            <w:proofErr w:type="gramEnd"/>
            <w:r w:rsidR="007760AB" w:rsidRPr="0075248E">
              <w:rPr>
                <w:rFonts w:eastAsia="Times New Roman"/>
                <w:sz w:val="18"/>
                <w:szCs w:val="18"/>
              </w:rPr>
              <w:t xml:space="preserve"> </w:t>
            </w:r>
            <w:r w:rsidR="007760AB" w:rsidRPr="007760AB">
              <w:rPr>
                <w:rFonts w:eastAsia="Times New Roman"/>
                <w:strike/>
                <w:color w:val="FF0000"/>
                <w:sz w:val="18"/>
                <w:szCs w:val="18"/>
                <w:highlight w:val="yellow"/>
              </w:rPr>
              <w:t>городского</w:t>
            </w:r>
            <w:r w:rsidR="007760AB" w:rsidRPr="007760AB">
              <w:rPr>
                <w:rFonts w:eastAsia="Times New Roman"/>
                <w:color w:val="FF0000"/>
                <w:sz w:val="18"/>
                <w:szCs w:val="18"/>
                <w:highlight w:val="yellow"/>
              </w:rPr>
              <w:t xml:space="preserve"> муниципального</w:t>
            </w:r>
            <w:r w:rsidRPr="0075248E">
              <w:rPr>
                <w:rFonts w:eastAsia="Times New Roman"/>
                <w:sz w:val="18"/>
                <w:szCs w:val="18"/>
              </w:rPr>
              <w:t xml:space="preserve"> округа:</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150               </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30 мин в одну сторону</w:t>
            </w:r>
          </w:p>
        </w:tc>
      </w:tr>
      <w:tr w:rsidR="0092417F" w:rsidRPr="0075248E" w:rsidTr="008A2035">
        <w:trPr>
          <w:trHeight w:val="579"/>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 с 2021 по 2035 годы</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250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705"/>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Плавательные бассейны, предн</w:t>
            </w:r>
            <w:r w:rsidRPr="0075248E">
              <w:rPr>
                <w:rFonts w:eastAsia="Times New Roman"/>
                <w:sz w:val="18"/>
                <w:szCs w:val="18"/>
              </w:rPr>
              <w:t>а</w:t>
            </w:r>
            <w:r w:rsidRPr="0075248E">
              <w:rPr>
                <w:rFonts w:eastAsia="Times New Roman"/>
                <w:sz w:val="18"/>
                <w:szCs w:val="18"/>
              </w:rPr>
              <w:t xml:space="preserve">значенные для организации и </w:t>
            </w:r>
            <w:proofErr w:type="gramStart"/>
            <w:r w:rsidRPr="0075248E">
              <w:rPr>
                <w:rFonts w:eastAsia="Times New Roman"/>
                <w:sz w:val="18"/>
                <w:szCs w:val="18"/>
              </w:rPr>
              <w:t>пр</w:t>
            </w:r>
            <w:r w:rsidRPr="0075248E">
              <w:rPr>
                <w:rFonts w:eastAsia="Times New Roman"/>
                <w:sz w:val="18"/>
                <w:szCs w:val="18"/>
              </w:rPr>
              <w:t>о</w:t>
            </w:r>
            <w:r w:rsidRPr="0075248E">
              <w:rPr>
                <w:rFonts w:eastAsia="Times New Roman"/>
                <w:sz w:val="18"/>
                <w:szCs w:val="18"/>
              </w:rPr>
              <w:t>ведения</w:t>
            </w:r>
            <w:proofErr w:type="gramEnd"/>
            <w:r w:rsidRPr="0075248E">
              <w:rPr>
                <w:rFonts w:eastAsia="Times New Roman"/>
                <w:sz w:val="18"/>
                <w:szCs w:val="18"/>
              </w:rPr>
              <w:t xml:space="preserve"> официальных физкул</w:t>
            </w:r>
            <w:r w:rsidRPr="0075248E">
              <w:rPr>
                <w:rFonts w:eastAsia="Times New Roman"/>
                <w:sz w:val="18"/>
                <w:szCs w:val="18"/>
              </w:rPr>
              <w:t>ь</w:t>
            </w:r>
            <w:r w:rsidRPr="0075248E">
              <w:rPr>
                <w:rFonts w:eastAsia="Times New Roman"/>
                <w:sz w:val="18"/>
                <w:szCs w:val="18"/>
              </w:rPr>
              <w:t>турно-оздоровительных и спо</w:t>
            </w:r>
            <w:r w:rsidRPr="0075248E">
              <w:rPr>
                <w:rFonts w:eastAsia="Times New Roman"/>
                <w:sz w:val="18"/>
                <w:szCs w:val="18"/>
              </w:rPr>
              <w:t>р</w:t>
            </w:r>
            <w:r w:rsidRPr="0075248E">
              <w:rPr>
                <w:rFonts w:eastAsia="Times New Roman"/>
                <w:sz w:val="18"/>
                <w:szCs w:val="18"/>
              </w:rPr>
              <w:t xml:space="preserve">тивных мероприятий </w:t>
            </w:r>
            <w:r w:rsidR="007760AB" w:rsidRPr="0075248E">
              <w:rPr>
                <w:rFonts w:eastAsia="Times New Roman"/>
                <w:sz w:val="18"/>
                <w:szCs w:val="18"/>
              </w:rPr>
              <w:t xml:space="preserve">границах </w:t>
            </w:r>
            <w:r w:rsidR="007760AB" w:rsidRPr="007760AB">
              <w:rPr>
                <w:rFonts w:eastAsia="Times New Roman"/>
                <w:strike/>
                <w:color w:val="FF0000"/>
                <w:sz w:val="18"/>
                <w:szCs w:val="18"/>
                <w:highlight w:val="yellow"/>
              </w:rPr>
              <w:t>городского</w:t>
            </w:r>
            <w:r w:rsidR="007760AB" w:rsidRPr="007760AB">
              <w:rPr>
                <w:rFonts w:eastAsia="Times New Roman"/>
                <w:color w:val="FF0000"/>
                <w:sz w:val="18"/>
                <w:szCs w:val="18"/>
                <w:highlight w:val="yellow"/>
              </w:rPr>
              <w:t xml:space="preserve"> муниципального</w:t>
            </w:r>
            <w:r w:rsidRPr="0075248E">
              <w:rPr>
                <w:rFonts w:eastAsia="Times New Roman"/>
                <w:sz w:val="18"/>
                <w:szCs w:val="18"/>
              </w:rPr>
              <w:t xml:space="preserve"> окр</w:t>
            </w:r>
            <w:r w:rsidRPr="0075248E">
              <w:rPr>
                <w:rFonts w:eastAsia="Times New Roman"/>
                <w:sz w:val="18"/>
                <w:szCs w:val="18"/>
              </w:rPr>
              <w:t>у</w:t>
            </w:r>
            <w:r w:rsidRPr="0075248E">
              <w:rPr>
                <w:rFonts w:eastAsia="Times New Roman"/>
                <w:sz w:val="18"/>
                <w:szCs w:val="18"/>
              </w:rPr>
              <w:t>га</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proofErr w:type="gramStart"/>
            <w:r w:rsidRPr="0075248E">
              <w:rPr>
                <w:rFonts w:eastAsia="Times New Roman"/>
                <w:sz w:val="18"/>
                <w:szCs w:val="18"/>
              </w:rPr>
              <w:t>м</w:t>
            </w:r>
            <w:proofErr w:type="gramEnd"/>
            <w:r w:rsidRPr="0075248E">
              <w:rPr>
                <w:rFonts w:eastAsia="Times New Roman"/>
                <w:sz w:val="18"/>
                <w:szCs w:val="18"/>
              </w:rPr>
              <w:t>² зеркала воды на 1000 чел.</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20 </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30 мин в одну сторону/1500м</w:t>
            </w:r>
          </w:p>
        </w:tc>
      </w:tr>
      <w:tr w:rsidR="0092417F" w:rsidRPr="0075248E" w:rsidTr="008A2035">
        <w:trPr>
          <w:trHeight w:val="550"/>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с 2021 по 2035 – </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25 </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705"/>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Плоскостные спортивные соор</w:t>
            </w:r>
            <w:r w:rsidRPr="0075248E">
              <w:rPr>
                <w:rFonts w:eastAsia="Times New Roman"/>
                <w:sz w:val="18"/>
                <w:szCs w:val="18"/>
              </w:rPr>
              <w:t>у</w:t>
            </w:r>
            <w:r w:rsidRPr="0075248E">
              <w:rPr>
                <w:rFonts w:eastAsia="Times New Roman"/>
                <w:sz w:val="18"/>
                <w:szCs w:val="18"/>
              </w:rPr>
              <w:t>жения, предназначенные для орг</w:t>
            </w:r>
            <w:r w:rsidRPr="0075248E">
              <w:rPr>
                <w:rFonts w:eastAsia="Times New Roman"/>
                <w:sz w:val="18"/>
                <w:szCs w:val="18"/>
              </w:rPr>
              <w:t>а</w:t>
            </w:r>
            <w:r w:rsidRPr="0075248E">
              <w:rPr>
                <w:rFonts w:eastAsia="Times New Roman"/>
                <w:sz w:val="18"/>
                <w:szCs w:val="18"/>
              </w:rPr>
              <w:t xml:space="preserve">низации и </w:t>
            </w:r>
            <w:proofErr w:type="gramStart"/>
            <w:r w:rsidRPr="0075248E">
              <w:rPr>
                <w:rFonts w:eastAsia="Times New Roman"/>
                <w:sz w:val="18"/>
                <w:szCs w:val="18"/>
              </w:rPr>
              <w:t>проведения</w:t>
            </w:r>
            <w:proofErr w:type="gramEnd"/>
            <w:r w:rsidRPr="0075248E">
              <w:rPr>
                <w:rFonts w:eastAsia="Times New Roman"/>
                <w:sz w:val="18"/>
                <w:szCs w:val="18"/>
              </w:rPr>
              <w:t xml:space="preserve"> официал</w:t>
            </w:r>
            <w:r w:rsidRPr="0075248E">
              <w:rPr>
                <w:rFonts w:eastAsia="Times New Roman"/>
                <w:sz w:val="18"/>
                <w:szCs w:val="18"/>
              </w:rPr>
              <w:t>ь</w:t>
            </w:r>
            <w:r w:rsidRPr="0075248E">
              <w:rPr>
                <w:rFonts w:eastAsia="Times New Roman"/>
                <w:sz w:val="18"/>
                <w:szCs w:val="18"/>
              </w:rPr>
              <w:t xml:space="preserve">ных физкультурно-оздоровительных и спортивных мероприятий </w:t>
            </w:r>
            <w:r w:rsidR="007760AB" w:rsidRPr="0075248E">
              <w:rPr>
                <w:rFonts w:eastAsia="Times New Roman"/>
                <w:sz w:val="18"/>
                <w:szCs w:val="18"/>
              </w:rPr>
              <w:t xml:space="preserve">границах </w:t>
            </w:r>
            <w:r w:rsidR="007760AB" w:rsidRPr="007760AB">
              <w:rPr>
                <w:rFonts w:eastAsia="Times New Roman"/>
                <w:strike/>
                <w:color w:val="FF0000"/>
                <w:sz w:val="18"/>
                <w:szCs w:val="18"/>
                <w:highlight w:val="yellow"/>
              </w:rPr>
              <w:t>городского</w:t>
            </w:r>
            <w:r w:rsidR="007760AB" w:rsidRPr="007760AB">
              <w:rPr>
                <w:rFonts w:eastAsia="Times New Roman"/>
                <w:color w:val="FF0000"/>
                <w:sz w:val="18"/>
                <w:szCs w:val="18"/>
                <w:highlight w:val="yellow"/>
              </w:rPr>
              <w:t xml:space="preserve"> муниципального</w:t>
            </w:r>
            <w:r w:rsidRPr="0075248E">
              <w:rPr>
                <w:rFonts w:eastAsia="Times New Roman"/>
                <w:sz w:val="18"/>
                <w:szCs w:val="18"/>
              </w:rPr>
              <w:t xml:space="preserve"> округа</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proofErr w:type="gramStart"/>
            <w:r w:rsidRPr="0075248E">
              <w:rPr>
                <w:rFonts w:eastAsia="Times New Roman"/>
                <w:sz w:val="18"/>
                <w:szCs w:val="18"/>
              </w:rPr>
              <w:t>м</w:t>
            </w:r>
            <w:proofErr w:type="gramEnd"/>
            <w:r w:rsidRPr="0075248E">
              <w:rPr>
                <w:rFonts w:eastAsia="Times New Roman"/>
                <w:sz w:val="18"/>
                <w:szCs w:val="18"/>
              </w:rPr>
              <w:t>² на 1000 чел.</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3000 [9]</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555"/>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с 2021 по 2035 </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3700 [9]</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471"/>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Помещения для физкультурно-оздоровительных занятий</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spellStart"/>
            <w:r w:rsidRPr="0075248E">
              <w:rPr>
                <w:rFonts w:eastAsia="Times New Roman"/>
                <w:sz w:val="18"/>
                <w:szCs w:val="18"/>
              </w:rPr>
              <w:t>кв</w:t>
            </w:r>
            <w:proofErr w:type="gramStart"/>
            <w:r w:rsidRPr="0075248E">
              <w:rPr>
                <w:rFonts w:eastAsia="Times New Roman"/>
                <w:sz w:val="18"/>
                <w:szCs w:val="18"/>
              </w:rPr>
              <w:t>.м</w:t>
            </w:r>
            <w:proofErr w:type="gramEnd"/>
            <w:r w:rsidRPr="0075248E">
              <w:rPr>
                <w:rFonts w:eastAsia="Times New Roman"/>
                <w:sz w:val="18"/>
                <w:szCs w:val="18"/>
              </w:rPr>
              <w:t>етров</w:t>
            </w:r>
            <w:proofErr w:type="spellEnd"/>
            <w:r w:rsidRPr="0075248E">
              <w:rPr>
                <w:rFonts w:eastAsia="Times New Roman"/>
                <w:sz w:val="18"/>
                <w:szCs w:val="18"/>
              </w:rPr>
              <w:t xml:space="preserve"> общей площади на 1 тыс. человек</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80</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500 м</w:t>
            </w:r>
          </w:p>
        </w:tc>
      </w:tr>
      <w:tr w:rsidR="0092417F" w:rsidRPr="0075248E" w:rsidTr="008A2035">
        <w:trPr>
          <w:trHeight w:val="265"/>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Лыжные базы</w:t>
            </w:r>
          </w:p>
        </w:tc>
        <w:tc>
          <w:tcPr>
            <w:tcW w:w="454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92417F" w:rsidRPr="0075248E" w:rsidRDefault="0092417F" w:rsidP="007760AB">
            <w:pPr>
              <w:ind w:firstLine="0"/>
              <w:jc w:val="center"/>
              <w:rPr>
                <w:rFonts w:eastAsia="Times New Roman"/>
                <w:sz w:val="18"/>
                <w:szCs w:val="18"/>
              </w:rPr>
            </w:pPr>
            <w:r w:rsidRPr="0075248E">
              <w:rPr>
                <w:rFonts w:eastAsia="Times New Roman"/>
                <w:sz w:val="18"/>
                <w:szCs w:val="18"/>
              </w:rPr>
              <w:t xml:space="preserve">Уровень обеспеченности, объект на </w:t>
            </w:r>
            <w:r w:rsidR="007760AB" w:rsidRPr="0075248E">
              <w:rPr>
                <w:rFonts w:eastAsia="Times New Roman"/>
                <w:sz w:val="18"/>
                <w:szCs w:val="18"/>
              </w:rPr>
              <w:t xml:space="preserve">границах </w:t>
            </w:r>
            <w:r w:rsidR="007760AB" w:rsidRPr="007760AB">
              <w:rPr>
                <w:rFonts w:eastAsia="Times New Roman"/>
                <w:strike/>
                <w:color w:val="FF0000"/>
                <w:sz w:val="18"/>
                <w:szCs w:val="18"/>
                <w:highlight w:val="yellow"/>
              </w:rPr>
              <w:t>горо</w:t>
            </w:r>
            <w:r w:rsidR="007760AB" w:rsidRPr="007760AB">
              <w:rPr>
                <w:rFonts w:eastAsia="Times New Roman"/>
                <w:strike/>
                <w:color w:val="FF0000"/>
                <w:sz w:val="18"/>
                <w:szCs w:val="18"/>
                <w:highlight w:val="yellow"/>
              </w:rPr>
              <w:t>д</w:t>
            </w:r>
            <w:r w:rsidR="007760AB" w:rsidRPr="007760AB">
              <w:rPr>
                <w:rFonts w:eastAsia="Times New Roman"/>
                <w:strike/>
                <w:color w:val="FF0000"/>
                <w:sz w:val="18"/>
                <w:szCs w:val="18"/>
                <w:highlight w:val="yellow"/>
              </w:rPr>
              <w:t>ско</w:t>
            </w:r>
            <w:r w:rsidR="007760AB">
              <w:rPr>
                <w:rFonts w:eastAsia="Times New Roman"/>
                <w:strike/>
                <w:color w:val="FF0000"/>
                <w:sz w:val="18"/>
                <w:szCs w:val="18"/>
                <w:highlight w:val="yellow"/>
              </w:rPr>
              <w:t>й</w:t>
            </w:r>
            <w:r w:rsidR="007760AB" w:rsidRPr="007760AB">
              <w:rPr>
                <w:rFonts w:eastAsia="Times New Roman"/>
                <w:color w:val="FF0000"/>
                <w:sz w:val="18"/>
                <w:szCs w:val="18"/>
                <w:highlight w:val="yellow"/>
              </w:rPr>
              <w:t xml:space="preserve"> муниципальный</w:t>
            </w:r>
            <w:r w:rsidRPr="0075248E">
              <w:rPr>
                <w:rFonts w:eastAsia="Times New Roman"/>
                <w:sz w:val="18"/>
                <w:szCs w:val="18"/>
              </w:rPr>
              <w:t xml:space="preserve"> округ</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w:t>
            </w:r>
          </w:p>
        </w:tc>
        <w:tc>
          <w:tcPr>
            <w:tcW w:w="2774" w:type="dxa"/>
            <w:gridSpan w:val="4"/>
            <w:vMerge w:val="restart"/>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268"/>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 2021 по 2035 годы</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8</w:t>
            </w:r>
          </w:p>
        </w:tc>
        <w:tc>
          <w:tcPr>
            <w:tcW w:w="2774" w:type="dxa"/>
            <w:gridSpan w:val="4"/>
            <w:vMerge/>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74"/>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Стрелковые тиры</w:t>
            </w:r>
          </w:p>
        </w:tc>
        <w:tc>
          <w:tcPr>
            <w:tcW w:w="4543" w:type="dxa"/>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Уровень обеспеченности, объект на </w:t>
            </w:r>
            <w:r w:rsidR="007760AB" w:rsidRPr="007760AB">
              <w:rPr>
                <w:rFonts w:eastAsia="Times New Roman"/>
                <w:strike/>
                <w:color w:val="FF0000"/>
                <w:sz w:val="18"/>
                <w:szCs w:val="18"/>
                <w:highlight w:val="yellow"/>
              </w:rPr>
              <w:t>городско</w:t>
            </w:r>
            <w:r w:rsidR="007760AB">
              <w:rPr>
                <w:rFonts w:eastAsia="Times New Roman"/>
                <w:strike/>
                <w:color w:val="FF0000"/>
                <w:sz w:val="18"/>
                <w:szCs w:val="18"/>
                <w:highlight w:val="yellow"/>
              </w:rPr>
              <w:t>й</w:t>
            </w:r>
            <w:r w:rsidR="007760AB" w:rsidRPr="007760AB">
              <w:rPr>
                <w:rFonts w:eastAsia="Times New Roman"/>
                <w:color w:val="FF0000"/>
                <w:sz w:val="18"/>
                <w:szCs w:val="18"/>
                <w:highlight w:val="yellow"/>
              </w:rPr>
              <w:t xml:space="preserve"> муниц</w:t>
            </w:r>
            <w:r w:rsidR="007760AB" w:rsidRPr="007760AB">
              <w:rPr>
                <w:rFonts w:eastAsia="Times New Roman"/>
                <w:color w:val="FF0000"/>
                <w:sz w:val="18"/>
                <w:szCs w:val="18"/>
                <w:highlight w:val="yellow"/>
              </w:rPr>
              <w:t>и</w:t>
            </w:r>
            <w:r w:rsidR="007760AB" w:rsidRPr="007760AB">
              <w:rPr>
                <w:rFonts w:eastAsia="Times New Roman"/>
                <w:color w:val="FF0000"/>
                <w:sz w:val="18"/>
                <w:szCs w:val="18"/>
                <w:highlight w:val="yellow"/>
              </w:rPr>
              <w:t>пальный</w:t>
            </w:r>
            <w:r w:rsidRPr="0075248E">
              <w:rPr>
                <w:rFonts w:eastAsia="Times New Roman"/>
                <w:sz w:val="18"/>
                <w:szCs w:val="18"/>
              </w:rPr>
              <w:t xml:space="preserve"> округ</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25</w:t>
            </w:r>
          </w:p>
        </w:tc>
        <w:tc>
          <w:tcPr>
            <w:tcW w:w="2774" w:type="dxa"/>
            <w:gridSpan w:val="4"/>
            <w:vMerge w:val="restart"/>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78"/>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 2021 по 2035 годы</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30</w:t>
            </w:r>
          </w:p>
        </w:tc>
        <w:tc>
          <w:tcPr>
            <w:tcW w:w="2774" w:type="dxa"/>
            <w:gridSpan w:val="4"/>
            <w:vMerge/>
            <w:tcBorders>
              <w:top w:val="nil"/>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AD24AA">
        <w:trPr>
          <w:trHeight w:val="272"/>
          <w:tblHeader/>
        </w:trPr>
        <w:tc>
          <w:tcPr>
            <w:tcW w:w="1214" w:type="dxa"/>
            <w:gridSpan w:val="2"/>
            <w:vMerge/>
            <w:tcBorders>
              <w:top w:val="nil"/>
              <w:left w:val="single" w:sz="8" w:space="0" w:color="auto"/>
              <w:bottom w:val="single" w:sz="4" w:space="0" w:color="auto"/>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Гребные базы</w:t>
            </w:r>
          </w:p>
        </w:tc>
        <w:tc>
          <w:tcPr>
            <w:tcW w:w="4543" w:type="dxa"/>
            <w:gridSpan w:val="5"/>
            <w:vMerge w:val="restart"/>
            <w:tcBorders>
              <w:top w:val="single" w:sz="4" w:space="0" w:color="000000"/>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Уровень обеспеченности, объект на </w:t>
            </w:r>
            <w:r w:rsidR="007760AB" w:rsidRPr="007760AB">
              <w:rPr>
                <w:rFonts w:eastAsia="Times New Roman"/>
                <w:strike/>
                <w:color w:val="FF0000"/>
                <w:sz w:val="18"/>
                <w:szCs w:val="18"/>
                <w:highlight w:val="yellow"/>
              </w:rPr>
              <w:t>городско</w:t>
            </w:r>
            <w:r w:rsidR="007760AB">
              <w:rPr>
                <w:rFonts w:eastAsia="Times New Roman"/>
                <w:strike/>
                <w:color w:val="FF0000"/>
                <w:sz w:val="18"/>
                <w:szCs w:val="18"/>
                <w:highlight w:val="yellow"/>
              </w:rPr>
              <w:t>й</w:t>
            </w:r>
            <w:r w:rsidR="007760AB" w:rsidRPr="007760AB">
              <w:rPr>
                <w:rFonts w:eastAsia="Times New Roman"/>
                <w:color w:val="FF0000"/>
                <w:sz w:val="18"/>
                <w:szCs w:val="18"/>
                <w:highlight w:val="yellow"/>
              </w:rPr>
              <w:t xml:space="preserve"> муниц</w:t>
            </w:r>
            <w:r w:rsidR="007760AB" w:rsidRPr="007760AB">
              <w:rPr>
                <w:rFonts w:eastAsia="Times New Roman"/>
                <w:color w:val="FF0000"/>
                <w:sz w:val="18"/>
                <w:szCs w:val="18"/>
                <w:highlight w:val="yellow"/>
              </w:rPr>
              <w:t>и</w:t>
            </w:r>
            <w:r w:rsidR="007760AB" w:rsidRPr="007760AB">
              <w:rPr>
                <w:rFonts w:eastAsia="Times New Roman"/>
                <w:color w:val="FF0000"/>
                <w:sz w:val="18"/>
                <w:szCs w:val="18"/>
                <w:highlight w:val="yellow"/>
              </w:rPr>
              <w:t>пальный</w:t>
            </w:r>
            <w:r w:rsidRPr="0075248E">
              <w:rPr>
                <w:rFonts w:eastAsia="Times New Roman"/>
                <w:sz w:val="18"/>
                <w:szCs w:val="18"/>
              </w:rPr>
              <w:t xml:space="preserve"> округ</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2020 года</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w:t>
            </w:r>
          </w:p>
        </w:tc>
        <w:tc>
          <w:tcPr>
            <w:tcW w:w="2774" w:type="dxa"/>
            <w:gridSpan w:val="4"/>
            <w:vMerge w:val="restart"/>
            <w:tcBorders>
              <w:top w:val="single" w:sz="4" w:space="0" w:color="000000"/>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86"/>
          <w:tblHeader/>
        </w:trPr>
        <w:tc>
          <w:tcPr>
            <w:tcW w:w="1214" w:type="dxa"/>
            <w:gridSpan w:val="2"/>
            <w:vMerge/>
            <w:tcBorders>
              <w:top w:val="single" w:sz="4" w:space="0" w:color="auto"/>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 2021 по 2035 годы</w:t>
            </w:r>
          </w:p>
        </w:tc>
        <w:tc>
          <w:tcPr>
            <w:tcW w:w="1632" w:type="dxa"/>
            <w:gridSpan w:val="3"/>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AD24AA">
        <w:trPr>
          <w:trHeight w:val="835"/>
          <w:tblHeader/>
        </w:trPr>
        <w:tc>
          <w:tcPr>
            <w:tcW w:w="1214" w:type="dxa"/>
            <w:gridSpan w:val="2"/>
            <w:vMerge/>
            <w:tcBorders>
              <w:top w:val="nil"/>
              <w:left w:val="single" w:sz="8" w:space="0" w:color="auto"/>
              <w:bottom w:val="nil"/>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single" w:sz="4"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Примечания</w:t>
            </w:r>
          </w:p>
        </w:tc>
        <w:tc>
          <w:tcPr>
            <w:tcW w:w="10878" w:type="dxa"/>
            <w:gridSpan w:val="13"/>
            <w:tcBorders>
              <w:top w:val="single" w:sz="4" w:space="0" w:color="auto"/>
              <w:left w:val="nil"/>
              <w:bottom w:val="single" w:sz="8" w:space="0" w:color="auto"/>
              <w:right w:val="single" w:sz="8" w:space="0" w:color="000000"/>
            </w:tcBorders>
            <w:shd w:val="clear" w:color="auto" w:fill="auto"/>
            <w:hideMark/>
          </w:tcPr>
          <w:p w:rsidR="0092417F" w:rsidRPr="0075248E" w:rsidRDefault="0092417F" w:rsidP="0092417F">
            <w:pPr>
              <w:tabs>
                <w:tab w:val="left" w:pos="264"/>
              </w:tabs>
              <w:ind w:left="-3" w:firstLine="0"/>
              <w:rPr>
                <w:rFonts w:eastAsia="Times New Roman"/>
                <w:sz w:val="18"/>
                <w:szCs w:val="18"/>
              </w:rPr>
            </w:pPr>
            <w:r w:rsidRPr="0075248E">
              <w:rPr>
                <w:rFonts w:eastAsia="Times New Roman"/>
                <w:sz w:val="18"/>
                <w:szCs w:val="18"/>
              </w:rPr>
              <w:t>1.В населенных пунктах с численностью населения от 0,2 до 2 тыс. человек необходимо предусматривать один спортивный зал на 162 кв. м площади пола, с численностью населения от 2 до 5 тыс. человек - один спортивный зал на 540 кв. м площади пола.</w:t>
            </w:r>
          </w:p>
          <w:p w:rsidR="0092417F" w:rsidRPr="0075248E" w:rsidRDefault="0092417F" w:rsidP="0092417F">
            <w:pPr>
              <w:tabs>
                <w:tab w:val="left" w:pos="264"/>
              </w:tabs>
              <w:ind w:left="-3" w:firstLine="0"/>
              <w:rPr>
                <w:rFonts w:eastAsia="Times New Roman"/>
                <w:sz w:val="18"/>
                <w:szCs w:val="18"/>
              </w:rPr>
            </w:pPr>
            <w:r w:rsidRPr="0075248E">
              <w:rPr>
                <w:rFonts w:eastAsia="Times New Roman"/>
                <w:sz w:val="18"/>
                <w:szCs w:val="18"/>
              </w:rPr>
              <w:t>2. В населенных пунктах населения более 6 тыс. человек целесообразно предусматривать один плавательный бассейн на 212,5 кв. м зе</w:t>
            </w:r>
            <w:r w:rsidRPr="0075248E">
              <w:rPr>
                <w:rFonts w:eastAsia="Times New Roman"/>
                <w:sz w:val="18"/>
                <w:szCs w:val="18"/>
              </w:rPr>
              <w:t>р</w:t>
            </w:r>
            <w:r w:rsidRPr="0075248E">
              <w:rPr>
                <w:rFonts w:eastAsia="Times New Roman"/>
                <w:sz w:val="18"/>
                <w:szCs w:val="18"/>
              </w:rPr>
              <w:t>кала воды (25х8,5).</w:t>
            </w:r>
          </w:p>
          <w:p w:rsidR="0092417F" w:rsidRPr="0075248E" w:rsidRDefault="0092417F" w:rsidP="0092417F">
            <w:pPr>
              <w:pStyle w:val="aff9"/>
              <w:tabs>
                <w:tab w:val="left" w:pos="264"/>
              </w:tabs>
              <w:ind w:left="-3" w:firstLine="0"/>
              <w:rPr>
                <w:sz w:val="18"/>
                <w:szCs w:val="18"/>
              </w:rPr>
            </w:pPr>
            <w:r w:rsidRPr="0075248E">
              <w:rPr>
                <w:rFonts w:eastAsia="Times New Roman"/>
                <w:sz w:val="18"/>
                <w:szCs w:val="18"/>
              </w:rPr>
              <w:t>3. Потребность населения в физкультурно-спортивных залах может быть покрыта как за счет отдельно стоящих объектов, так и объектов, расположенных при общеобразовательных организациях.</w:t>
            </w:r>
            <w:r w:rsidRPr="0075248E">
              <w:rPr>
                <w:sz w:val="18"/>
                <w:szCs w:val="18"/>
              </w:rPr>
              <w:t xml:space="preserve"> Помещения для физкультурных занятий и тренировок рекомендуется разм</w:t>
            </w:r>
            <w:r w:rsidRPr="0075248E">
              <w:rPr>
                <w:sz w:val="18"/>
                <w:szCs w:val="18"/>
              </w:rPr>
              <w:t>е</w:t>
            </w:r>
            <w:r w:rsidRPr="0075248E">
              <w:rPr>
                <w:sz w:val="18"/>
                <w:szCs w:val="18"/>
              </w:rPr>
              <w:t>щать в составе помещений общественных комплексов, а также в специально приспособленном помещении жилого или общественного здания для обеспечения наилучшей доступности.</w:t>
            </w:r>
          </w:p>
          <w:p w:rsidR="0092417F" w:rsidRPr="0075248E" w:rsidRDefault="0092417F" w:rsidP="0092417F">
            <w:pPr>
              <w:pStyle w:val="aff9"/>
              <w:tabs>
                <w:tab w:val="left" w:pos="264"/>
              </w:tabs>
              <w:ind w:left="-3" w:firstLine="0"/>
              <w:rPr>
                <w:rFonts w:eastAsia="Times New Roman"/>
                <w:sz w:val="18"/>
                <w:szCs w:val="18"/>
              </w:rPr>
            </w:pPr>
            <w:r w:rsidRPr="0075248E">
              <w:rPr>
                <w:rFonts w:eastAsia="Times New Roman"/>
                <w:sz w:val="18"/>
                <w:szCs w:val="18"/>
              </w:rPr>
              <w:t>4. Физкультурно-спортивные сооружения сети общего пользования следует объединять со спортивными объектами образовательных организаций, учреждений отдыха и культуры с возможным сокращением территории.</w:t>
            </w:r>
          </w:p>
          <w:p w:rsidR="0092417F" w:rsidRPr="0075248E" w:rsidRDefault="0092417F" w:rsidP="0092417F">
            <w:pPr>
              <w:pStyle w:val="aff9"/>
              <w:tabs>
                <w:tab w:val="left" w:pos="264"/>
              </w:tabs>
              <w:ind w:left="-3" w:firstLine="0"/>
              <w:rPr>
                <w:rFonts w:eastAsia="Times New Roman"/>
                <w:sz w:val="18"/>
                <w:szCs w:val="18"/>
              </w:rPr>
            </w:pPr>
            <w:r w:rsidRPr="0075248E">
              <w:rPr>
                <w:rFonts w:eastAsia="Times New Roman"/>
                <w:sz w:val="18"/>
                <w:szCs w:val="18"/>
              </w:rPr>
              <w:t xml:space="preserve">5. При расчете потребности населения в плоскостных сооружениях рекомендуется учитывать плоскостные сооружения регионального значения (при наличии), местного значения </w:t>
            </w:r>
            <w:r w:rsidR="007760AB" w:rsidRPr="007760AB">
              <w:rPr>
                <w:rFonts w:eastAsia="Times New Roman"/>
                <w:strike/>
                <w:color w:val="FF0000"/>
                <w:sz w:val="18"/>
                <w:szCs w:val="18"/>
                <w:highlight w:val="yellow"/>
              </w:rPr>
              <w:t>городского</w:t>
            </w:r>
            <w:r w:rsidR="007760AB" w:rsidRPr="007760AB">
              <w:rPr>
                <w:rFonts w:eastAsia="Times New Roman"/>
                <w:color w:val="FF0000"/>
                <w:sz w:val="18"/>
                <w:szCs w:val="18"/>
                <w:highlight w:val="yellow"/>
              </w:rPr>
              <w:t xml:space="preserve"> муниципального</w:t>
            </w:r>
            <w:r w:rsidRPr="0075248E">
              <w:rPr>
                <w:rFonts w:eastAsia="Times New Roman"/>
                <w:sz w:val="18"/>
                <w:szCs w:val="18"/>
              </w:rPr>
              <w:t xml:space="preserve"> округа. </w:t>
            </w:r>
          </w:p>
          <w:p w:rsidR="0092417F" w:rsidRPr="0075248E" w:rsidRDefault="0092417F" w:rsidP="0092417F">
            <w:pPr>
              <w:tabs>
                <w:tab w:val="left" w:pos="264"/>
              </w:tabs>
              <w:ind w:left="-3" w:firstLine="0"/>
              <w:rPr>
                <w:rFonts w:eastAsia="Times New Roman"/>
                <w:sz w:val="18"/>
                <w:szCs w:val="18"/>
              </w:rPr>
            </w:pPr>
            <w:r w:rsidRPr="0075248E">
              <w:rPr>
                <w:rFonts w:eastAsia="Times New Roman"/>
                <w:sz w:val="18"/>
                <w:szCs w:val="18"/>
              </w:rPr>
              <w:t>6. Спортивные площадки на территории массивов ИЖС делятся на: спортивно-развивающие площадки (игровое и спортивное оборуд</w:t>
            </w:r>
            <w:r w:rsidRPr="0075248E">
              <w:rPr>
                <w:rFonts w:eastAsia="Times New Roman"/>
                <w:sz w:val="18"/>
                <w:szCs w:val="18"/>
              </w:rPr>
              <w:t>о</w:t>
            </w:r>
            <w:r w:rsidRPr="0075248E">
              <w:rPr>
                <w:rFonts w:eastAsia="Times New Roman"/>
                <w:sz w:val="18"/>
                <w:szCs w:val="18"/>
              </w:rPr>
              <w:t>вание для игр и активного отдыха), тренажерные открытые площадки (стационарно закрепленные вел</w:t>
            </w:r>
            <w:proofErr w:type="gramStart"/>
            <w:r w:rsidRPr="0075248E">
              <w:rPr>
                <w:rFonts w:eastAsia="Times New Roman"/>
                <w:sz w:val="18"/>
                <w:szCs w:val="18"/>
              </w:rPr>
              <w:t>о-</w:t>
            </w:r>
            <w:proofErr w:type="gramEnd"/>
            <w:r w:rsidRPr="0075248E">
              <w:rPr>
                <w:rFonts w:eastAsia="Times New Roman"/>
                <w:sz w:val="18"/>
                <w:szCs w:val="18"/>
              </w:rPr>
              <w:t xml:space="preserve"> и силовые тренажеры), гимн</w:t>
            </w:r>
            <w:r w:rsidRPr="0075248E">
              <w:rPr>
                <w:rFonts w:eastAsia="Times New Roman"/>
                <w:sz w:val="18"/>
                <w:szCs w:val="18"/>
              </w:rPr>
              <w:t>а</w:t>
            </w:r>
            <w:r w:rsidRPr="0075248E">
              <w:rPr>
                <w:rFonts w:eastAsia="Times New Roman"/>
                <w:sz w:val="18"/>
                <w:szCs w:val="18"/>
              </w:rPr>
              <w:t>стические площадки (</w:t>
            </w:r>
            <w:proofErr w:type="spellStart"/>
            <w:r w:rsidRPr="0075248E">
              <w:rPr>
                <w:rFonts w:eastAsia="Times New Roman"/>
                <w:sz w:val="18"/>
                <w:szCs w:val="18"/>
              </w:rPr>
              <w:t>воркаут</w:t>
            </w:r>
            <w:proofErr w:type="spellEnd"/>
            <w:r w:rsidRPr="0075248E">
              <w:rPr>
                <w:rFonts w:eastAsia="Times New Roman"/>
                <w:sz w:val="18"/>
                <w:szCs w:val="18"/>
              </w:rPr>
              <w:t>).</w:t>
            </w:r>
            <w:r w:rsidRPr="0075248E">
              <w:rPr>
                <w:sz w:val="18"/>
                <w:szCs w:val="18"/>
              </w:rPr>
              <w:t xml:space="preserve"> </w:t>
            </w:r>
            <w:r w:rsidRPr="0075248E">
              <w:rPr>
                <w:rFonts w:eastAsia="Times New Roman"/>
                <w:sz w:val="18"/>
                <w:szCs w:val="18"/>
              </w:rPr>
              <w:t>Рекомендуемый минимальный набор оборудования и городской мебели: теневой навес-</w:t>
            </w:r>
            <w:proofErr w:type="spellStart"/>
            <w:r w:rsidRPr="0075248E">
              <w:rPr>
                <w:rFonts w:eastAsia="Times New Roman"/>
                <w:sz w:val="18"/>
                <w:szCs w:val="18"/>
              </w:rPr>
              <w:t>пергола</w:t>
            </w:r>
            <w:proofErr w:type="spellEnd"/>
            <w:r w:rsidRPr="0075248E">
              <w:rPr>
                <w:rFonts w:eastAsia="Times New Roman"/>
                <w:sz w:val="18"/>
                <w:szCs w:val="18"/>
              </w:rPr>
              <w:t xml:space="preserve">, скамья, урна (не менее 1 урны на 2 скамьи), уличный светильник (высота не более 3 м), опора освещения (высота 9 м), универсальная игровая площадка, площадка для </w:t>
            </w:r>
            <w:proofErr w:type="spellStart"/>
            <w:r w:rsidRPr="0075248E">
              <w:rPr>
                <w:rFonts w:eastAsia="Times New Roman"/>
                <w:sz w:val="18"/>
                <w:szCs w:val="18"/>
              </w:rPr>
              <w:t>стритбола</w:t>
            </w:r>
            <w:proofErr w:type="spellEnd"/>
            <w:r w:rsidRPr="0075248E">
              <w:rPr>
                <w:rFonts w:eastAsia="Times New Roman"/>
                <w:sz w:val="18"/>
                <w:szCs w:val="18"/>
              </w:rPr>
              <w:t xml:space="preserve">, площадка </w:t>
            </w:r>
            <w:proofErr w:type="spellStart"/>
            <w:r w:rsidRPr="0075248E">
              <w:rPr>
                <w:rFonts w:eastAsia="Times New Roman"/>
                <w:sz w:val="18"/>
                <w:szCs w:val="18"/>
              </w:rPr>
              <w:t>воркаут</w:t>
            </w:r>
            <w:proofErr w:type="spellEnd"/>
            <w:r w:rsidRPr="0075248E">
              <w:rPr>
                <w:rFonts w:eastAsia="Times New Roman"/>
                <w:sz w:val="18"/>
                <w:szCs w:val="18"/>
              </w:rPr>
              <w:t xml:space="preserve">, площадка для игры в настольный теннис, </w:t>
            </w:r>
            <w:proofErr w:type="spellStart"/>
            <w:r w:rsidRPr="0075248E">
              <w:rPr>
                <w:rFonts w:eastAsia="Times New Roman"/>
                <w:sz w:val="18"/>
                <w:szCs w:val="18"/>
              </w:rPr>
              <w:t>велопарковка</w:t>
            </w:r>
            <w:proofErr w:type="spellEnd"/>
            <w:r w:rsidRPr="0075248E">
              <w:rPr>
                <w:rFonts w:eastAsia="Times New Roman"/>
                <w:sz w:val="18"/>
                <w:szCs w:val="18"/>
              </w:rPr>
              <w:t>.</w:t>
            </w:r>
          </w:p>
          <w:p w:rsidR="0092417F" w:rsidRPr="0075248E" w:rsidRDefault="0092417F" w:rsidP="0092417F">
            <w:pPr>
              <w:tabs>
                <w:tab w:val="left" w:pos="264"/>
              </w:tabs>
              <w:ind w:left="-3" w:firstLine="0"/>
              <w:rPr>
                <w:rFonts w:cs="PT Serif"/>
                <w:sz w:val="18"/>
                <w:szCs w:val="18"/>
              </w:rPr>
            </w:pPr>
            <w:r w:rsidRPr="0075248E">
              <w:rPr>
                <w:rFonts w:cs="PT Serif"/>
                <w:sz w:val="18"/>
                <w:szCs w:val="18"/>
              </w:rPr>
              <w:t xml:space="preserve">7. Для организации комфортного пребывания на детских и спортивных площадках рекомендуется устройство линейных посадок деревьев и кустарников. Организацию декоративных композиций из вечнозелёных кустарников и многолетних трав рекомендуется выполнить </w:t>
            </w:r>
            <w:r w:rsidRPr="0075248E">
              <w:rPr>
                <w:rFonts w:cs="PT Serif"/>
                <w:sz w:val="18"/>
                <w:szCs w:val="18"/>
              </w:rPr>
              <w:br/>
              <w:t xml:space="preserve">с учётом зонирования территории. Для создания комфортного микроклимата рекомендуется использование рядовой посадки деревьев </w:t>
            </w:r>
          </w:p>
          <w:p w:rsidR="0092417F" w:rsidRPr="0075248E" w:rsidRDefault="0092417F" w:rsidP="0092417F">
            <w:pPr>
              <w:tabs>
                <w:tab w:val="left" w:pos="264"/>
              </w:tabs>
              <w:ind w:left="-3" w:firstLine="0"/>
              <w:rPr>
                <w:rFonts w:cs="PT Serif"/>
                <w:sz w:val="18"/>
                <w:szCs w:val="18"/>
              </w:rPr>
            </w:pPr>
            <w:r w:rsidRPr="0075248E">
              <w:rPr>
                <w:rFonts w:cs="PT Serif"/>
                <w:sz w:val="18"/>
                <w:szCs w:val="18"/>
              </w:rPr>
              <w:t>с шагом 5м.</w:t>
            </w:r>
          </w:p>
          <w:p w:rsidR="0092417F" w:rsidRPr="0075248E" w:rsidRDefault="0092417F" w:rsidP="0092417F">
            <w:pPr>
              <w:pStyle w:val="a6"/>
              <w:tabs>
                <w:tab w:val="left" w:pos="264"/>
              </w:tabs>
              <w:spacing w:before="0" w:after="0"/>
              <w:ind w:left="-3" w:firstLine="0"/>
              <w:rPr>
                <w:sz w:val="18"/>
                <w:szCs w:val="18"/>
              </w:rPr>
            </w:pPr>
            <w:r w:rsidRPr="0075248E">
              <w:rPr>
                <w:sz w:val="18"/>
                <w:szCs w:val="18"/>
              </w:rPr>
              <w:t>8.Расчетные показатели максимально допустимого уровня территориальной доступности объектов, относящихся к области физической культуры и массового спорта, установлены для пешеходной доступности объектов данного вида в разрезе видов жилой застройки.</w:t>
            </w:r>
          </w:p>
          <w:p w:rsidR="0092417F" w:rsidRPr="0075248E" w:rsidRDefault="0092417F" w:rsidP="0092417F">
            <w:pPr>
              <w:pStyle w:val="a6"/>
              <w:tabs>
                <w:tab w:val="left" w:pos="264"/>
              </w:tabs>
              <w:spacing w:before="0" w:after="0"/>
              <w:ind w:left="-3" w:firstLine="0"/>
              <w:rPr>
                <w:sz w:val="18"/>
                <w:szCs w:val="18"/>
              </w:rPr>
            </w:pPr>
            <w:r w:rsidRPr="0075248E">
              <w:rPr>
                <w:sz w:val="18"/>
                <w:szCs w:val="18"/>
              </w:rPr>
              <w:t>9. В том числе по типу: крытые плоскостные сооружения – 30 %, открытые плоскостные сооружения – 70 %.</w:t>
            </w:r>
          </w:p>
        </w:tc>
      </w:tr>
      <w:tr w:rsidR="0092417F" w:rsidRPr="0075248E" w:rsidTr="00AD24AA">
        <w:trPr>
          <w:trHeight w:val="541"/>
          <w:tblHeader/>
        </w:trPr>
        <w:tc>
          <w:tcPr>
            <w:tcW w:w="15025" w:type="dxa"/>
            <w:gridSpan w:val="19"/>
            <w:tcBorders>
              <w:top w:val="single" w:sz="8" w:space="0" w:color="auto"/>
              <w:left w:val="single" w:sz="8" w:space="0" w:color="auto"/>
              <w:bottom w:val="single" w:sz="8" w:space="0" w:color="auto"/>
              <w:right w:val="single" w:sz="8" w:space="0" w:color="000000"/>
            </w:tcBorders>
            <w:shd w:val="clear" w:color="auto" w:fill="auto"/>
            <w:hideMark/>
          </w:tcPr>
          <w:p w:rsidR="0092417F" w:rsidRPr="00465219" w:rsidRDefault="005F5092" w:rsidP="0092417F">
            <w:pPr>
              <w:pStyle w:val="3"/>
              <w:rPr>
                <w:szCs w:val="18"/>
              </w:rPr>
            </w:pPr>
            <w:bookmarkStart w:id="15" w:name="_Toc68777297"/>
            <w:r w:rsidRPr="00465219">
              <w:rPr>
                <w:szCs w:val="18"/>
              </w:rPr>
              <w:t xml:space="preserve">2.5 </w:t>
            </w:r>
            <w:r w:rsidR="0092417F" w:rsidRPr="00465219">
              <w:rPr>
                <w:szCs w:val="18"/>
              </w:rPr>
              <w:t>Расчетные показатели минимально допустимого уровня обеспеченности и расчетные показатели максимально допустимого уровня террит</w:t>
            </w:r>
            <w:r w:rsidR="0092417F" w:rsidRPr="00465219">
              <w:rPr>
                <w:szCs w:val="18"/>
              </w:rPr>
              <w:t>о</w:t>
            </w:r>
            <w:r w:rsidR="0092417F" w:rsidRPr="00465219">
              <w:rPr>
                <w:szCs w:val="18"/>
              </w:rPr>
              <w:t>риальной доступности объектов местного значения в области утилизации и переработки бытовых и промышленных отходов</w:t>
            </w:r>
            <w:bookmarkEnd w:id="15"/>
          </w:p>
        </w:tc>
      </w:tr>
      <w:tr w:rsidR="0092417F" w:rsidRPr="0075248E" w:rsidTr="008A2035">
        <w:trPr>
          <w:trHeight w:val="885"/>
          <w:tblHeader/>
        </w:trPr>
        <w:tc>
          <w:tcPr>
            <w:tcW w:w="4147" w:type="dxa"/>
            <w:gridSpan w:val="6"/>
            <w:vMerge w:val="restart"/>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Объекты по переработке промышленных, быт</w:t>
            </w:r>
            <w:r w:rsidRPr="0075248E">
              <w:rPr>
                <w:rFonts w:eastAsia="Times New Roman"/>
                <w:sz w:val="18"/>
                <w:szCs w:val="18"/>
              </w:rPr>
              <w:t>о</w:t>
            </w:r>
            <w:r w:rsidRPr="0075248E">
              <w:rPr>
                <w:rFonts w:eastAsia="Times New Roman"/>
                <w:sz w:val="18"/>
                <w:szCs w:val="18"/>
              </w:rPr>
              <w:t>вых и биологических отходов: Мусороперераб</w:t>
            </w:r>
            <w:r w:rsidRPr="0075248E">
              <w:rPr>
                <w:rFonts w:eastAsia="Times New Roman"/>
                <w:sz w:val="18"/>
                <w:szCs w:val="18"/>
              </w:rPr>
              <w:t>а</w:t>
            </w:r>
            <w:r w:rsidRPr="0075248E">
              <w:rPr>
                <w:rFonts w:eastAsia="Times New Roman"/>
                <w:sz w:val="18"/>
                <w:szCs w:val="18"/>
              </w:rPr>
              <w:t>тывающие заводы.</w:t>
            </w:r>
            <w:r w:rsidRPr="0075248E">
              <w:rPr>
                <w:rFonts w:eastAsia="Times New Roman"/>
                <w:sz w:val="18"/>
                <w:szCs w:val="18"/>
              </w:rPr>
              <w:br/>
              <w:t>Мусороперегрузочные и мусоросортировочные станции.</w:t>
            </w:r>
          </w:p>
        </w:tc>
        <w:tc>
          <w:tcPr>
            <w:tcW w:w="2271" w:type="dxa"/>
            <w:gridSpan w:val="2"/>
            <w:vMerge w:val="restart"/>
            <w:tcBorders>
              <w:top w:val="nil"/>
              <w:left w:val="single" w:sz="4" w:space="0" w:color="auto"/>
              <w:bottom w:val="single" w:sz="4" w:space="0" w:color="000000"/>
              <w:right w:val="nil"/>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Мощность,</w:t>
            </w:r>
            <w:r w:rsidRPr="0075248E">
              <w:rPr>
                <w:rFonts w:eastAsia="Times New Roman"/>
                <w:sz w:val="18"/>
                <w:szCs w:val="18"/>
              </w:rPr>
              <w:br/>
              <w:t>тонн/чел (</w:t>
            </w:r>
            <w:proofErr w:type="spellStart"/>
            <w:r w:rsidRPr="0075248E">
              <w:rPr>
                <w:rFonts w:eastAsia="Times New Roman"/>
                <w:sz w:val="18"/>
                <w:szCs w:val="18"/>
              </w:rPr>
              <w:t>куб</w:t>
            </w:r>
            <w:proofErr w:type="gramStart"/>
            <w:r w:rsidRPr="0075248E">
              <w:rPr>
                <w:rFonts w:eastAsia="Times New Roman"/>
                <w:sz w:val="18"/>
                <w:szCs w:val="18"/>
              </w:rPr>
              <w:t>.м</w:t>
            </w:r>
            <w:proofErr w:type="spellEnd"/>
            <w:proofErr w:type="gramEnd"/>
            <w:r w:rsidRPr="0075248E">
              <w:rPr>
                <w:rFonts w:eastAsia="Times New Roman"/>
                <w:sz w:val="18"/>
                <w:szCs w:val="18"/>
              </w:rPr>
              <w:t>/чел). в год:                                              Нормативы обеспеченн</w:t>
            </w:r>
            <w:r w:rsidRPr="0075248E">
              <w:rPr>
                <w:rFonts w:eastAsia="Times New Roman"/>
                <w:sz w:val="18"/>
                <w:szCs w:val="18"/>
              </w:rPr>
              <w:t>о</w:t>
            </w:r>
            <w:r w:rsidRPr="0075248E">
              <w:rPr>
                <w:rFonts w:eastAsia="Times New Roman"/>
                <w:sz w:val="18"/>
                <w:szCs w:val="18"/>
              </w:rPr>
              <w:t>сти объектами санитарной очистки следует прин</w:t>
            </w:r>
            <w:r w:rsidRPr="0075248E">
              <w:rPr>
                <w:rFonts w:eastAsia="Times New Roman"/>
                <w:sz w:val="18"/>
                <w:szCs w:val="18"/>
              </w:rPr>
              <w:t>и</w:t>
            </w:r>
            <w:r w:rsidRPr="0075248E">
              <w:rPr>
                <w:rFonts w:eastAsia="Times New Roman"/>
                <w:sz w:val="18"/>
                <w:szCs w:val="18"/>
              </w:rPr>
              <w:t>мать, исходя из норм о</w:t>
            </w:r>
            <w:r w:rsidRPr="0075248E">
              <w:rPr>
                <w:rFonts w:eastAsia="Times New Roman"/>
                <w:sz w:val="18"/>
                <w:szCs w:val="18"/>
              </w:rPr>
              <w:t>б</w:t>
            </w:r>
            <w:r w:rsidRPr="0075248E">
              <w:rPr>
                <w:rFonts w:eastAsia="Times New Roman"/>
                <w:sz w:val="18"/>
                <w:szCs w:val="18"/>
              </w:rPr>
              <w:t>разования твердых ко</w:t>
            </w:r>
            <w:r w:rsidRPr="0075248E">
              <w:rPr>
                <w:rFonts w:eastAsia="Times New Roman"/>
                <w:sz w:val="18"/>
                <w:szCs w:val="18"/>
              </w:rPr>
              <w:t>м</w:t>
            </w:r>
            <w:r w:rsidRPr="0075248E">
              <w:rPr>
                <w:rFonts w:eastAsia="Times New Roman"/>
                <w:sz w:val="18"/>
                <w:szCs w:val="18"/>
              </w:rPr>
              <w:t>мунальных отходов[1]:</w:t>
            </w:r>
          </w:p>
        </w:tc>
        <w:tc>
          <w:tcPr>
            <w:tcW w:w="4201" w:type="dxa"/>
            <w:gridSpan w:val="4"/>
            <w:tcBorders>
              <w:top w:val="single" w:sz="8"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для жилых домов, имеющих водопровод, канал</w:t>
            </w:r>
            <w:r w:rsidRPr="0075248E">
              <w:rPr>
                <w:rFonts w:eastAsia="Times New Roman"/>
                <w:sz w:val="18"/>
                <w:szCs w:val="18"/>
              </w:rPr>
              <w:t>и</w:t>
            </w:r>
            <w:r w:rsidRPr="0075248E">
              <w:rPr>
                <w:rFonts w:eastAsia="Times New Roman"/>
                <w:sz w:val="18"/>
                <w:szCs w:val="18"/>
              </w:rPr>
              <w:t>зацию, центральное отопление, использующих газ или электроэнергию для приготовления пищи и бытовых нужд</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0,19-0,225      </w:t>
            </w:r>
          </w:p>
          <w:p w:rsidR="0092417F" w:rsidRPr="0075248E" w:rsidRDefault="0092417F" w:rsidP="0092417F">
            <w:pPr>
              <w:ind w:firstLine="0"/>
              <w:jc w:val="center"/>
              <w:rPr>
                <w:rFonts w:eastAsia="Times New Roman"/>
                <w:sz w:val="18"/>
                <w:szCs w:val="18"/>
              </w:rPr>
            </w:pPr>
            <w:r w:rsidRPr="0075248E">
              <w:rPr>
                <w:rFonts w:eastAsia="Times New Roman"/>
                <w:sz w:val="18"/>
                <w:szCs w:val="18"/>
              </w:rPr>
              <w:t>(0,9-1)</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422"/>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для прочих жилых зданий </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0,3-0,45        </w:t>
            </w:r>
          </w:p>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 (1,1-1,5)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556"/>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Общее количество твердых коммунальных отходов по населенному пункту с учетом общественных зданий</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0,28-0,3         </w:t>
            </w:r>
          </w:p>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 (1,4-1,5)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495"/>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nil"/>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смет с 1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r w:rsidRPr="0075248E">
              <w:rPr>
                <w:rFonts w:eastAsia="Times New Roman"/>
                <w:sz w:val="18"/>
                <w:szCs w:val="18"/>
              </w:rPr>
              <w:t xml:space="preserve"> твердых покрытий улиц, площадей и парков</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0,005-0,015 (0,008-0,02)</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w:t>
            </w:r>
          </w:p>
        </w:tc>
      </w:tr>
      <w:tr w:rsidR="0092417F" w:rsidRPr="0075248E" w:rsidTr="008A2035">
        <w:trPr>
          <w:trHeight w:val="414"/>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Нормы образования крупногабаритных отходов следует принимать </w:t>
            </w:r>
            <w:proofErr w:type="gramStart"/>
            <w:r w:rsidRPr="0075248E">
              <w:rPr>
                <w:rFonts w:eastAsia="Times New Roman"/>
                <w:sz w:val="18"/>
                <w:szCs w:val="18"/>
              </w:rPr>
              <w:t>в</w:t>
            </w:r>
            <w:proofErr w:type="gramEnd"/>
            <w:r w:rsidRPr="0075248E">
              <w:rPr>
                <w:rFonts w:eastAsia="Times New Roman"/>
                <w:sz w:val="18"/>
                <w:szCs w:val="18"/>
              </w:rPr>
              <w:t xml:space="preserve"> % от пр</w:t>
            </w:r>
            <w:r w:rsidRPr="0075248E">
              <w:rPr>
                <w:rFonts w:eastAsia="Times New Roman"/>
                <w:sz w:val="18"/>
                <w:szCs w:val="18"/>
              </w:rPr>
              <w:t>и</w:t>
            </w:r>
            <w:r w:rsidRPr="0075248E">
              <w:rPr>
                <w:rFonts w:eastAsia="Times New Roman"/>
                <w:sz w:val="18"/>
                <w:szCs w:val="18"/>
              </w:rPr>
              <w:t>веденных значений.</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8</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250"/>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w:t>
            </w:r>
            <w:proofErr w:type="gramStart"/>
            <w:r w:rsidRPr="0075248E">
              <w:rPr>
                <w:rFonts w:eastAsia="Times New Roman"/>
                <w:sz w:val="18"/>
                <w:szCs w:val="18"/>
              </w:rPr>
              <w:t>га</w:t>
            </w:r>
            <w:proofErr w:type="gramEnd"/>
            <w:r w:rsidRPr="0075248E">
              <w:rPr>
                <w:rFonts w:eastAsia="Times New Roman"/>
                <w:sz w:val="18"/>
                <w:szCs w:val="18"/>
              </w:rPr>
              <w:t xml:space="preserve"> на 1 тыс. тонн тве</w:t>
            </w:r>
            <w:r w:rsidRPr="0075248E">
              <w:rPr>
                <w:rFonts w:eastAsia="Times New Roman"/>
                <w:sz w:val="18"/>
                <w:szCs w:val="18"/>
              </w:rPr>
              <w:t>р</w:t>
            </w:r>
            <w:r w:rsidRPr="0075248E">
              <w:rPr>
                <w:rFonts w:eastAsia="Times New Roman"/>
                <w:sz w:val="18"/>
                <w:szCs w:val="18"/>
              </w:rPr>
              <w:t>дых коммунальных отх</w:t>
            </w:r>
            <w:r w:rsidRPr="0075248E">
              <w:rPr>
                <w:rFonts w:eastAsia="Times New Roman"/>
                <w:sz w:val="18"/>
                <w:szCs w:val="18"/>
              </w:rPr>
              <w:t>о</w:t>
            </w:r>
            <w:r w:rsidRPr="0075248E">
              <w:rPr>
                <w:rFonts w:eastAsia="Times New Roman"/>
                <w:sz w:val="18"/>
                <w:szCs w:val="18"/>
              </w:rPr>
              <w:t xml:space="preserve">дов [1]: </w:t>
            </w: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мусороперерабатывающие заводы</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0,05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410"/>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мусороперегрузочные и мусоросортировочные станции</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0,04</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85"/>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полигоны твердых коммунальных отходов</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0,02-0,05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87"/>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Минимальные рассто</w:t>
            </w:r>
            <w:r w:rsidRPr="0075248E">
              <w:rPr>
                <w:rFonts w:eastAsia="Times New Roman"/>
                <w:sz w:val="18"/>
                <w:szCs w:val="18"/>
              </w:rPr>
              <w:t>я</w:t>
            </w:r>
            <w:r w:rsidRPr="0075248E">
              <w:rPr>
                <w:rFonts w:eastAsia="Times New Roman"/>
                <w:sz w:val="18"/>
                <w:szCs w:val="18"/>
              </w:rPr>
              <w:t>ния[1], м</w:t>
            </w:r>
          </w:p>
        </w:tc>
        <w:tc>
          <w:tcPr>
            <w:tcW w:w="2272"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мусороперерабатывающие заводы мощностью, тыс. т в год</w:t>
            </w:r>
          </w:p>
        </w:tc>
        <w:tc>
          <w:tcPr>
            <w:tcW w:w="1929" w:type="dxa"/>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100</w:t>
            </w:r>
          </w:p>
        </w:tc>
        <w:tc>
          <w:tcPr>
            <w:tcW w:w="1632" w:type="dxa"/>
            <w:gridSpan w:val="3"/>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300</w:t>
            </w:r>
          </w:p>
        </w:tc>
        <w:tc>
          <w:tcPr>
            <w:tcW w:w="2774" w:type="dxa"/>
            <w:gridSpan w:val="4"/>
            <w:tcBorders>
              <w:top w:val="single" w:sz="4" w:space="0" w:color="auto"/>
              <w:left w:val="nil"/>
              <w:bottom w:val="nil"/>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w:t>
            </w:r>
          </w:p>
        </w:tc>
      </w:tr>
      <w:tr w:rsidR="0092417F" w:rsidRPr="0075248E" w:rsidTr="008A2035">
        <w:trPr>
          <w:trHeight w:val="353"/>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св. 100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500</w:t>
            </w:r>
          </w:p>
        </w:tc>
        <w:tc>
          <w:tcPr>
            <w:tcW w:w="2774" w:type="dxa"/>
            <w:gridSpan w:val="4"/>
            <w:tcBorders>
              <w:top w:val="single" w:sz="4" w:space="0" w:color="auto"/>
              <w:left w:val="nil"/>
              <w:bottom w:val="nil"/>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w:t>
            </w:r>
          </w:p>
        </w:tc>
      </w:tr>
      <w:tr w:rsidR="0092417F" w:rsidRPr="0075248E" w:rsidTr="008A2035">
        <w:trPr>
          <w:trHeight w:val="397"/>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мусороперегрузочные и мусоросортировочные станции</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100</w:t>
            </w:r>
          </w:p>
        </w:tc>
        <w:tc>
          <w:tcPr>
            <w:tcW w:w="2774" w:type="dxa"/>
            <w:gridSpan w:val="4"/>
            <w:tcBorders>
              <w:top w:val="single" w:sz="4" w:space="0" w:color="auto"/>
              <w:left w:val="nil"/>
              <w:bottom w:val="nil"/>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w:t>
            </w:r>
          </w:p>
        </w:tc>
      </w:tr>
      <w:tr w:rsidR="0092417F" w:rsidRPr="0075248E" w:rsidTr="008A2035">
        <w:trPr>
          <w:trHeight w:val="252"/>
          <w:tblHeader/>
        </w:trPr>
        <w:tc>
          <w:tcPr>
            <w:tcW w:w="4147" w:type="dxa"/>
            <w:gridSpan w:val="6"/>
            <w:vMerge/>
            <w:tcBorders>
              <w:top w:val="single" w:sz="8" w:space="0" w:color="auto"/>
              <w:left w:val="single" w:sz="8" w:space="0" w:color="auto"/>
              <w:bottom w:val="single" w:sz="4" w:space="0" w:color="000000"/>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полигоны твердых коммунальных отходов</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500</w:t>
            </w:r>
          </w:p>
        </w:tc>
        <w:tc>
          <w:tcPr>
            <w:tcW w:w="2774" w:type="dxa"/>
            <w:gridSpan w:val="4"/>
            <w:tcBorders>
              <w:top w:val="single" w:sz="4" w:space="0" w:color="auto"/>
              <w:left w:val="nil"/>
              <w:bottom w:val="nil"/>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w:t>
            </w:r>
          </w:p>
        </w:tc>
      </w:tr>
      <w:tr w:rsidR="0092417F" w:rsidRPr="0075248E" w:rsidTr="008A2035">
        <w:trPr>
          <w:trHeight w:val="300"/>
          <w:tblHeader/>
        </w:trPr>
        <w:tc>
          <w:tcPr>
            <w:tcW w:w="4147" w:type="dxa"/>
            <w:gridSpan w:val="6"/>
            <w:vMerge w:val="restart"/>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Площадки для установки контейнеров для сбора мусора </w:t>
            </w: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Уровень обеспеченности, тонн/чел в год</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proofErr w:type="gramStart"/>
            <w:r w:rsidRPr="0075248E">
              <w:rPr>
                <w:rFonts w:eastAsia="Times New Roman"/>
                <w:sz w:val="18"/>
                <w:szCs w:val="18"/>
              </w:rPr>
              <w:t>см</w:t>
            </w:r>
            <w:proofErr w:type="gramEnd"/>
            <w:r w:rsidRPr="0075248E">
              <w:rPr>
                <w:rFonts w:eastAsia="Times New Roman"/>
                <w:sz w:val="18"/>
                <w:szCs w:val="18"/>
              </w:rPr>
              <w:t xml:space="preserve"> п. п. [1]</w:t>
            </w:r>
          </w:p>
        </w:tc>
        <w:tc>
          <w:tcPr>
            <w:tcW w:w="2774" w:type="dxa"/>
            <w:gridSpan w:val="4"/>
            <w:vMerge w:val="restart"/>
            <w:tcBorders>
              <w:top w:val="single" w:sz="4" w:space="0" w:color="auto"/>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100 м</w:t>
            </w:r>
          </w:p>
        </w:tc>
      </w:tr>
      <w:tr w:rsidR="0092417F" w:rsidRPr="0075248E" w:rsidTr="008A2035">
        <w:trPr>
          <w:trHeight w:val="397"/>
          <w:tblHeader/>
        </w:trPr>
        <w:tc>
          <w:tcPr>
            <w:tcW w:w="4147" w:type="dxa"/>
            <w:gridSpan w:val="6"/>
            <w:vMerge/>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более  5 ко</w:t>
            </w:r>
            <w:r w:rsidRPr="0075248E">
              <w:rPr>
                <w:rFonts w:eastAsia="Times New Roman"/>
                <w:sz w:val="18"/>
                <w:szCs w:val="18"/>
              </w:rPr>
              <w:t>н</w:t>
            </w:r>
            <w:r w:rsidRPr="0075248E">
              <w:rPr>
                <w:rFonts w:eastAsia="Times New Roman"/>
                <w:sz w:val="18"/>
                <w:szCs w:val="18"/>
              </w:rPr>
              <w:t>тейнеров</w:t>
            </w:r>
          </w:p>
        </w:tc>
        <w:tc>
          <w:tcPr>
            <w:tcW w:w="2774" w:type="dxa"/>
            <w:gridSpan w:val="4"/>
            <w:vMerge/>
            <w:tcBorders>
              <w:top w:val="single" w:sz="4" w:space="0" w:color="auto"/>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84"/>
          <w:tblHeader/>
        </w:trPr>
        <w:tc>
          <w:tcPr>
            <w:tcW w:w="4147" w:type="dxa"/>
            <w:gridSpan w:val="6"/>
            <w:vMerge/>
            <w:tcBorders>
              <w:top w:val="single" w:sz="4" w:space="0" w:color="auto"/>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Периодичность вывоза бытового мусора, количество раз в неделю</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74" w:type="dxa"/>
            <w:gridSpan w:val="4"/>
            <w:vMerge/>
            <w:tcBorders>
              <w:top w:val="single" w:sz="4" w:space="0" w:color="auto"/>
              <w:left w:val="single" w:sz="4" w:space="0" w:color="auto"/>
              <w:bottom w:val="single" w:sz="4" w:space="0" w:color="000000"/>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499"/>
          <w:tblHeader/>
        </w:trPr>
        <w:tc>
          <w:tcPr>
            <w:tcW w:w="4147" w:type="dxa"/>
            <w:gridSpan w:val="6"/>
            <w:vMerge w:val="restart"/>
            <w:tcBorders>
              <w:top w:val="single" w:sz="4" w:space="0" w:color="auto"/>
              <w:left w:val="single" w:sz="8" w:space="0" w:color="auto"/>
              <w:bottom w:val="single" w:sz="8"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Скотомогильники (биотермические ямы)</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Минимальные расстояния от скотомогильника (би</w:t>
            </w:r>
            <w:r w:rsidRPr="0075248E">
              <w:rPr>
                <w:rFonts w:eastAsia="Times New Roman"/>
                <w:sz w:val="18"/>
                <w:szCs w:val="18"/>
              </w:rPr>
              <w:t>о</w:t>
            </w:r>
            <w:r w:rsidRPr="0075248E">
              <w:rPr>
                <w:rFonts w:eastAsia="Times New Roman"/>
                <w:sz w:val="18"/>
                <w:szCs w:val="18"/>
              </w:rPr>
              <w:t xml:space="preserve">термической ямы), </w:t>
            </w:r>
            <w:proofErr w:type="gramStart"/>
            <w:r w:rsidRPr="0075248E">
              <w:rPr>
                <w:rFonts w:eastAsia="Times New Roman"/>
                <w:sz w:val="18"/>
                <w:szCs w:val="18"/>
              </w:rPr>
              <w:t>м</w:t>
            </w:r>
            <w:proofErr w:type="gramEnd"/>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жилых, общественных зданий, животноводч</w:t>
            </w:r>
            <w:r w:rsidRPr="0075248E">
              <w:rPr>
                <w:rFonts w:eastAsia="Times New Roman"/>
                <w:sz w:val="18"/>
                <w:szCs w:val="18"/>
              </w:rPr>
              <w:t>е</w:t>
            </w:r>
            <w:r w:rsidRPr="0075248E">
              <w:rPr>
                <w:rFonts w:eastAsia="Times New Roman"/>
                <w:sz w:val="18"/>
                <w:szCs w:val="18"/>
              </w:rPr>
              <w:t>ских ферм (комплексов)</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1000</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284"/>
          <w:tblHeader/>
        </w:trPr>
        <w:tc>
          <w:tcPr>
            <w:tcW w:w="4147" w:type="dxa"/>
            <w:gridSpan w:val="6"/>
            <w:vMerge/>
            <w:tcBorders>
              <w:top w:val="single" w:sz="4" w:space="0" w:color="auto"/>
              <w:left w:val="single" w:sz="8" w:space="0" w:color="auto"/>
              <w:bottom w:val="single" w:sz="8"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автомобильных, железных дорог</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300</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284"/>
          <w:tblHeader/>
        </w:trPr>
        <w:tc>
          <w:tcPr>
            <w:tcW w:w="4147" w:type="dxa"/>
            <w:gridSpan w:val="6"/>
            <w:vMerge/>
            <w:tcBorders>
              <w:top w:val="single" w:sz="4" w:space="0" w:color="auto"/>
              <w:left w:val="single" w:sz="8" w:space="0" w:color="auto"/>
              <w:bottom w:val="single" w:sz="8"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скотопрогонов и пастбищ</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200</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257"/>
          <w:tblHeader/>
        </w:trPr>
        <w:tc>
          <w:tcPr>
            <w:tcW w:w="4147" w:type="dxa"/>
            <w:gridSpan w:val="6"/>
            <w:vMerge/>
            <w:tcBorders>
              <w:top w:val="single" w:sz="4" w:space="0" w:color="auto"/>
              <w:left w:val="single" w:sz="8" w:space="0" w:color="auto"/>
              <w:bottom w:val="single" w:sz="8"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8"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p>
        </w:tc>
        <w:tc>
          <w:tcPr>
            <w:tcW w:w="1632" w:type="dxa"/>
            <w:gridSpan w:val="3"/>
            <w:tcBorders>
              <w:top w:val="nil"/>
              <w:left w:val="nil"/>
              <w:bottom w:val="single" w:sz="8"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600</w:t>
            </w:r>
          </w:p>
        </w:tc>
        <w:tc>
          <w:tcPr>
            <w:tcW w:w="2774" w:type="dxa"/>
            <w:gridSpan w:val="4"/>
            <w:tcBorders>
              <w:top w:val="nil"/>
              <w:left w:val="nil"/>
              <w:bottom w:val="single" w:sz="8"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315"/>
          <w:tblHeader/>
        </w:trPr>
        <w:tc>
          <w:tcPr>
            <w:tcW w:w="4147" w:type="dxa"/>
            <w:gridSpan w:val="6"/>
            <w:tcBorders>
              <w:top w:val="single" w:sz="4" w:space="0" w:color="auto"/>
              <w:left w:val="single" w:sz="8" w:space="0" w:color="auto"/>
              <w:bottom w:val="single" w:sz="8" w:space="0" w:color="000000"/>
              <w:right w:val="single" w:sz="4" w:space="0" w:color="auto"/>
            </w:tcBorders>
            <w:shd w:val="clear" w:color="auto" w:fill="auto"/>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Примечание:</w:t>
            </w:r>
          </w:p>
        </w:tc>
        <w:tc>
          <w:tcPr>
            <w:tcW w:w="10878" w:type="dxa"/>
            <w:gridSpan w:val="13"/>
            <w:tcBorders>
              <w:top w:val="single" w:sz="4" w:space="0" w:color="auto"/>
              <w:left w:val="nil"/>
              <w:bottom w:val="single" w:sz="8" w:space="0" w:color="auto"/>
              <w:right w:val="single" w:sz="8" w:space="0" w:color="auto"/>
            </w:tcBorders>
            <w:shd w:val="clear" w:color="auto" w:fill="auto"/>
          </w:tcPr>
          <w:p w:rsidR="0092417F" w:rsidRPr="0075248E" w:rsidRDefault="0092417F" w:rsidP="0092417F">
            <w:pPr>
              <w:pStyle w:val="aff9"/>
              <w:numPr>
                <w:ilvl w:val="0"/>
                <w:numId w:val="43"/>
              </w:numPr>
              <w:tabs>
                <w:tab w:val="left" w:pos="145"/>
              </w:tabs>
              <w:ind w:left="0" w:firstLine="0"/>
              <w:rPr>
                <w:rFonts w:eastAsia="Times New Roman"/>
                <w:sz w:val="18"/>
                <w:szCs w:val="18"/>
              </w:rPr>
            </w:pPr>
            <w:r w:rsidRPr="0075248E">
              <w:rPr>
                <w:rFonts w:eastAsia="Times New Roman"/>
                <w:sz w:val="18"/>
                <w:szCs w:val="18"/>
              </w:rPr>
              <w:t>Расчетные показатели приняты в соответствии с п. 12.3 СП 42.13330.2016.</w:t>
            </w:r>
          </w:p>
          <w:p w:rsidR="0092417F" w:rsidRPr="0075248E" w:rsidRDefault="0092417F" w:rsidP="0092417F">
            <w:pPr>
              <w:pStyle w:val="aff9"/>
              <w:numPr>
                <w:ilvl w:val="0"/>
                <w:numId w:val="43"/>
              </w:numPr>
              <w:tabs>
                <w:tab w:val="left" w:pos="145"/>
              </w:tabs>
              <w:ind w:left="0" w:firstLine="0"/>
              <w:rPr>
                <w:rFonts w:eastAsia="Times New Roman"/>
                <w:sz w:val="18"/>
                <w:szCs w:val="18"/>
              </w:rPr>
            </w:pPr>
            <w:r w:rsidRPr="0075248E">
              <w:rPr>
                <w:rFonts w:eastAsia="Times New Roman"/>
                <w:sz w:val="18"/>
                <w:szCs w:val="18"/>
              </w:rPr>
              <w:t xml:space="preserve"> Количество площадок для установки контейнеров в населенном пункте определяется исходя из численности населения, объёма обр</w:t>
            </w:r>
            <w:r w:rsidRPr="0075248E">
              <w:rPr>
                <w:rFonts w:eastAsia="Times New Roman"/>
                <w:sz w:val="18"/>
                <w:szCs w:val="18"/>
              </w:rPr>
              <w:t>а</w:t>
            </w:r>
            <w:r w:rsidRPr="0075248E">
              <w:rPr>
                <w:rFonts w:eastAsia="Times New Roman"/>
                <w:sz w:val="18"/>
                <w:szCs w:val="18"/>
              </w:rPr>
              <w:t>зования отходов, и необходимого для населенного пункта числа контейнеров для сбора мусора.</w:t>
            </w:r>
          </w:p>
          <w:p w:rsidR="0092417F" w:rsidRPr="0075248E" w:rsidRDefault="0092417F" w:rsidP="0092417F">
            <w:pPr>
              <w:pStyle w:val="aff9"/>
              <w:tabs>
                <w:tab w:val="left" w:pos="145"/>
              </w:tabs>
              <w:ind w:left="0" w:firstLine="0"/>
              <w:rPr>
                <w:rFonts w:eastAsia="Times New Roman"/>
                <w:sz w:val="18"/>
                <w:szCs w:val="18"/>
              </w:rPr>
            </w:pPr>
            <w:r w:rsidRPr="0075248E">
              <w:rPr>
                <w:rFonts w:eastAsia="Times New Roman"/>
                <w:sz w:val="18"/>
                <w:szCs w:val="18"/>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w:t>
            </w:r>
            <w:r w:rsidRPr="0075248E">
              <w:rPr>
                <w:rFonts w:eastAsia="Times New Roman"/>
                <w:sz w:val="18"/>
                <w:szCs w:val="18"/>
              </w:rPr>
              <w:t>у</w:t>
            </w:r>
            <w:r w:rsidRPr="0075248E">
              <w:rPr>
                <w:rFonts w:eastAsia="Times New Roman"/>
                <w:sz w:val="18"/>
                <w:szCs w:val="18"/>
              </w:rPr>
              <w:t xml:space="preserve">ле: </w:t>
            </w:r>
            <w:proofErr w:type="spellStart"/>
            <w:r w:rsidRPr="0075248E">
              <w:rPr>
                <w:rFonts w:eastAsia="Times New Roman"/>
                <w:sz w:val="18"/>
                <w:szCs w:val="18"/>
              </w:rPr>
              <w:t>Бконт</w:t>
            </w:r>
            <w:proofErr w:type="spellEnd"/>
            <w:r w:rsidRPr="0075248E">
              <w:rPr>
                <w:rFonts w:eastAsia="Times New Roman"/>
                <w:sz w:val="18"/>
                <w:szCs w:val="18"/>
              </w:rPr>
              <w:t xml:space="preserve"> = </w:t>
            </w:r>
            <w:proofErr w:type="spellStart"/>
            <w:r w:rsidRPr="0075248E">
              <w:rPr>
                <w:rFonts w:eastAsia="Times New Roman"/>
                <w:sz w:val="18"/>
                <w:szCs w:val="18"/>
              </w:rPr>
              <w:t>Пгод</w:t>
            </w:r>
            <w:proofErr w:type="spellEnd"/>
            <w:r w:rsidRPr="0075248E">
              <w:rPr>
                <w:rFonts w:eastAsia="Times New Roman"/>
                <w:sz w:val="18"/>
                <w:szCs w:val="18"/>
              </w:rPr>
              <w:t xml:space="preserve"> × t</w:t>
            </w:r>
            <w:proofErr w:type="gramStart"/>
            <w:r w:rsidRPr="0075248E">
              <w:rPr>
                <w:rFonts w:eastAsia="Times New Roman"/>
                <w:sz w:val="18"/>
                <w:szCs w:val="18"/>
              </w:rPr>
              <w:t xml:space="preserve"> × К</w:t>
            </w:r>
            <w:proofErr w:type="gramEnd"/>
            <w:r w:rsidRPr="0075248E">
              <w:rPr>
                <w:rFonts w:eastAsia="Times New Roman"/>
                <w:sz w:val="18"/>
                <w:szCs w:val="18"/>
              </w:rPr>
              <w:t xml:space="preserve"> / (365 × V),</w:t>
            </w:r>
          </w:p>
          <w:p w:rsidR="0092417F" w:rsidRPr="0075248E" w:rsidRDefault="0092417F" w:rsidP="0092417F">
            <w:pPr>
              <w:ind w:firstLine="0"/>
              <w:rPr>
                <w:rFonts w:eastAsia="Times New Roman"/>
                <w:sz w:val="18"/>
                <w:szCs w:val="18"/>
              </w:rPr>
            </w:pPr>
            <w:proofErr w:type="gramStart"/>
            <w:r w:rsidRPr="0075248E">
              <w:rPr>
                <w:rFonts w:eastAsia="Times New Roman"/>
                <w:sz w:val="18"/>
                <w:szCs w:val="18"/>
              </w:rPr>
              <w:t xml:space="preserve">где </w:t>
            </w:r>
            <w:proofErr w:type="spellStart"/>
            <w:r w:rsidRPr="0075248E">
              <w:rPr>
                <w:rFonts w:eastAsia="Times New Roman"/>
                <w:sz w:val="18"/>
                <w:szCs w:val="18"/>
              </w:rPr>
              <w:t>Пгод</w:t>
            </w:r>
            <w:proofErr w:type="spellEnd"/>
            <w:r w:rsidRPr="0075248E">
              <w:rPr>
                <w:rFonts w:eastAsia="Times New Roman"/>
                <w:sz w:val="18"/>
                <w:szCs w:val="18"/>
              </w:rPr>
              <w:t xml:space="preserve"> – годовое накопление муниципальных отходов, куб. м; t   – периодичность удаления отходов в сутки; К – коэффициент нера</w:t>
            </w:r>
            <w:r w:rsidRPr="0075248E">
              <w:rPr>
                <w:rFonts w:eastAsia="Times New Roman"/>
                <w:sz w:val="18"/>
                <w:szCs w:val="18"/>
              </w:rPr>
              <w:t>в</w:t>
            </w:r>
            <w:r w:rsidRPr="0075248E">
              <w:rPr>
                <w:rFonts w:eastAsia="Times New Roman"/>
                <w:sz w:val="18"/>
                <w:szCs w:val="18"/>
              </w:rPr>
              <w:t>номерности отходов, равный 1,25; V – вместимость контейнера.</w:t>
            </w:r>
            <w:proofErr w:type="gramEnd"/>
          </w:p>
        </w:tc>
      </w:tr>
      <w:tr w:rsidR="0092417F" w:rsidRPr="0075248E" w:rsidTr="008A2035">
        <w:trPr>
          <w:trHeight w:val="499"/>
          <w:tblHeader/>
        </w:trPr>
        <w:tc>
          <w:tcPr>
            <w:tcW w:w="15025" w:type="dxa"/>
            <w:gridSpan w:val="19"/>
            <w:tcBorders>
              <w:top w:val="single" w:sz="8" w:space="0" w:color="auto"/>
              <w:left w:val="single" w:sz="8" w:space="0" w:color="auto"/>
              <w:bottom w:val="single" w:sz="8" w:space="0" w:color="auto"/>
              <w:right w:val="single" w:sz="8" w:space="0" w:color="000000"/>
            </w:tcBorders>
            <w:shd w:val="clear" w:color="auto" w:fill="auto"/>
            <w:hideMark/>
          </w:tcPr>
          <w:p w:rsidR="0092417F" w:rsidRPr="00465219" w:rsidRDefault="005F5092" w:rsidP="0092417F">
            <w:pPr>
              <w:pStyle w:val="3"/>
              <w:rPr>
                <w:szCs w:val="18"/>
              </w:rPr>
            </w:pPr>
            <w:bookmarkStart w:id="16" w:name="_Toc68777298"/>
            <w:r w:rsidRPr="00465219">
              <w:rPr>
                <w:szCs w:val="18"/>
              </w:rPr>
              <w:t xml:space="preserve">2.6 </w:t>
            </w:r>
            <w:r w:rsidR="0092417F" w:rsidRPr="00465219">
              <w:rPr>
                <w:szCs w:val="18"/>
              </w:rPr>
              <w:t>Расчетные показатели минимально допустимого уровня обеспеченности и расчетные показатели максимально допустимого уровня террит</w:t>
            </w:r>
            <w:r w:rsidR="0092417F" w:rsidRPr="00465219">
              <w:rPr>
                <w:szCs w:val="18"/>
              </w:rPr>
              <w:t>о</w:t>
            </w:r>
            <w:r w:rsidR="0092417F" w:rsidRPr="00465219">
              <w:rPr>
                <w:szCs w:val="18"/>
              </w:rPr>
              <w:t>риальной доступности объектов местного значения в иных областях,  связанных с решением вопросов местного значения</w:t>
            </w:r>
            <w:bookmarkEnd w:id="16"/>
          </w:p>
        </w:tc>
      </w:tr>
      <w:tr w:rsidR="0092417F" w:rsidRPr="0075248E" w:rsidTr="008A2035">
        <w:trPr>
          <w:trHeight w:val="220"/>
          <w:tblHeader/>
        </w:trPr>
        <w:tc>
          <w:tcPr>
            <w:tcW w:w="1214" w:type="dxa"/>
            <w:gridSpan w:val="2"/>
            <w:vMerge w:val="restart"/>
            <w:tcBorders>
              <w:top w:val="nil"/>
              <w:left w:val="single" w:sz="8" w:space="0" w:color="auto"/>
              <w:bottom w:val="single" w:sz="4" w:space="0" w:color="auto"/>
              <w:right w:val="single" w:sz="4" w:space="0" w:color="auto"/>
            </w:tcBorders>
            <w:shd w:val="clear" w:color="auto" w:fill="auto"/>
            <w:textDirection w:val="btLr"/>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 области а</w:t>
            </w:r>
            <w:r w:rsidRPr="0075248E">
              <w:rPr>
                <w:rFonts w:eastAsia="Times New Roman"/>
                <w:sz w:val="18"/>
                <w:szCs w:val="18"/>
              </w:rPr>
              <w:t>р</w:t>
            </w:r>
            <w:r w:rsidRPr="0075248E">
              <w:rPr>
                <w:rFonts w:eastAsia="Times New Roman"/>
                <w:sz w:val="18"/>
                <w:szCs w:val="18"/>
              </w:rPr>
              <w:t>хивного дела</w:t>
            </w:r>
          </w:p>
        </w:tc>
        <w:tc>
          <w:tcPr>
            <w:tcW w:w="2933" w:type="dxa"/>
            <w:gridSpan w:val="4"/>
            <w:vMerge w:val="restart"/>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Муниципальный архив</w:t>
            </w:r>
          </w:p>
        </w:tc>
        <w:tc>
          <w:tcPr>
            <w:tcW w:w="6472" w:type="dxa"/>
            <w:gridSpan w:val="6"/>
            <w:tcBorders>
              <w:top w:val="single" w:sz="8" w:space="0" w:color="auto"/>
              <w:left w:val="nil"/>
              <w:bottom w:val="single" w:sz="4" w:space="0" w:color="auto"/>
              <w:right w:val="single" w:sz="4" w:space="0" w:color="auto"/>
            </w:tcBorders>
            <w:shd w:val="clear" w:color="auto" w:fill="auto"/>
            <w:hideMark/>
          </w:tcPr>
          <w:p w:rsidR="0092417F" w:rsidRPr="0075248E" w:rsidRDefault="0092417F" w:rsidP="007760AB">
            <w:pPr>
              <w:ind w:firstLine="0"/>
              <w:jc w:val="center"/>
              <w:rPr>
                <w:rFonts w:eastAsia="Times New Roman"/>
                <w:sz w:val="18"/>
                <w:szCs w:val="18"/>
              </w:rPr>
            </w:pPr>
            <w:r w:rsidRPr="0075248E">
              <w:rPr>
                <w:rFonts w:eastAsia="Times New Roman"/>
                <w:sz w:val="18"/>
                <w:szCs w:val="18"/>
              </w:rPr>
              <w:t xml:space="preserve">Уровень обеспеченности, объект на </w:t>
            </w:r>
            <w:r w:rsidR="007760AB" w:rsidRPr="007760AB">
              <w:rPr>
                <w:rFonts w:eastAsia="Times New Roman"/>
                <w:strike/>
                <w:color w:val="FF0000"/>
                <w:sz w:val="18"/>
                <w:szCs w:val="18"/>
                <w:highlight w:val="yellow"/>
              </w:rPr>
              <w:t>городск</w:t>
            </w:r>
            <w:r w:rsidR="007760AB">
              <w:rPr>
                <w:rFonts w:eastAsia="Times New Roman"/>
                <w:strike/>
                <w:color w:val="FF0000"/>
                <w:sz w:val="18"/>
                <w:szCs w:val="18"/>
                <w:highlight w:val="yellow"/>
              </w:rPr>
              <w:t>ой</w:t>
            </w:r>
            <w:r w:rsidR="007760AB" w:rsidRPr="007760AB">
              <w:rPr>
                <w:rFonts w:eastAsia="Times New Roman"/>
                <w:color w:val="FF0000"/>
                <w:sz w:val="18"/>
                <w:szCs w:val="18"/>
                <w:highlight w:val="yellow"/>
              </w:rPr>
              <w:t xml:space="preserve"> муниципальный</w:t>
            </w:r>
            <w:r w:rsidRPr="0075248E">
              <w:rPr>
                <w:rFonts w:eastAsia="Times New Roman"/>
                <w:sz w:val="18"/>
                <w:szCs w:val="18"/>
              </w:rPr>
              <w:t xml:space="preserve"> округ</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1 см </w:t>
            </w:r>
            <w:proofErr w:type="spellStart"/>
            <w:r w:rsidRPr="0075248E">
              <w:rPr>
                <w:rFonts w:eastAsia="Times New Roman"/>
                <w:sz w:val="18"/>
                <w:szCs w:val="18"/>
              </w:rPr>
              <w:t>п.п</w:t>
            </w:r>
            <w:proofErr w:type="spellEnd"/>
            <w:r w:rsidRPr="0075248E">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gramStart"/>
            <w:r w:rsidRPr="0075248E">
              <w:rPr>
                <w:rFonts w:eastAsia="Times New Roman"/>
                <w:sz w:val="18"/>
                <w:szCs w:val="18"/>
              </w:rPr>
              <w:t>га</w:t>
            </w:r>
            <w:proofErr w:type="gramEnd"/>
            <w:r w:rsidRPr="0075248E">
              <w:rPr>
                <w:rFonts w:eastAsia="Times New Roman"/>
                <w:sz w:val="18"/>
                <w:szCs w:val="18"/>
              </w:rPr>
              <w:t xml:space="preserve"> </w:t>
            </w:r>
          </w:p>
          <w:p w:rsidR="0092417F" w:rsidRPr="0075248E" w:rsidRDefault="0092417F" w:rsidP="0092417F">
            <w:pPr>
              <w:ind w:firstLine="0"/>
              <w:jc w:val="center"/>
              <w:rPr>
                <w:rFonts w:eastAsia="Times New Roman"/>
                <w:sz w:val="18"/>
                <w:szCs w:val="18"/>
              </w:rPr>
            </w:pPr>
            <w:r w:rsidRPr="0075248E">
              <w:rPr>
                <w:rFonts w:eastAsia="Times New Roman"/>
                <w:sz w:val="18"/>
                <w:szCs w:val="18"/>
              </w:rPr>
              <w:t>вместимость, млн. единиц хранения</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до 0,5                                                                                                                                                          </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0,3</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от 0,5 до 1</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8"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от 1 до 2</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549"/>
          <w:tblHeader/>
        </w:trPr>
        <w:tc>
          <w:tcPr>
            <w:tcW w:w="1214" w:type="dxa"/>
            <w:gridSpan w:val="2"/>
            <w:vMerge w:val="restart"/>
            <w:tcBorders>
              <w:top w:val="nil"/>
              <w:left w:val="single" w:sz="8" w:space="0" w:color="auto"/>
              <w:bottom w:val="single" w:sz="4" w:space="0" w:color="000000"/>
              <w:right w:val="single" w:sz="4" w:space="0" w:color="auto"/>
            </w:tcBorders>
            <w:shd w:val="clear" w:color="auto" w:fill="auto"/>
            <w:textDirection w:val="btLr"/>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 области мол</w:t>
            </w:r>
            <w:r w:rsidRPr="0075248E">
              <w:rPr>
                <w:rFonts w:eastAsia="Times New Roman"/>
                <w:sz w:val="18"/>
                <w:szCs w:val="18"/>
              </w:rPr>
              <w:t>о</w:t>
            </w:r>
            <w:r w:rsidRPr="0075248E">
              <w:rPr>
                <w:rFonts w:eastAsia="Times New Roman"/>
                <w:sz w:val="18"/>
                <w:szCs w:val="18"/>
              </w:rPr>
              <w:t>дежной полит</w:t>
            </w:r>
            <w:r w:rsidRPr="0075248E">
              <w:rPr>
                <w:rFonts w:eastAsia="Times New Roman"/>
                <w:sz w:val="18"/>
                <w:szCs w:val="18"/>
              </w:rPr>
              <w:t>и</w:t>
            </w:r>
            <w:r w:rsidRPr="0075248E">
              <w:rPr>
                <w:rFonts w:eastAsia="Times New Roman"/>
                <w:sz w:val="18"/>
                <w:szCs w:val="18"/>
              </w:rPr>
              <w:t>ки</w:t>
            </w: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Подростково-моложеный центр и спортивно-досуговая площадка </w:t>
            </w: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 Количество подростково-молодежных центров спортивно-до</w:t>
            </w:r>
            <w:r w:rsidR="007760AB">
              <w:rPr>
                <w:rFonts w:eastAsia="Times New Roman"/>
                <w:sz w:val="18"/>
                <w:szCs w:val="18"/>
              </w:rPr>
              <w:t xml:space="preserve">суговых площадок на территории </w:t>
            </w:r>
            <w:r w:rsidR="007760AB" w:rsidRPr="007760AB">
              <w:rPr>
                <w:rFonts w:eastAsia="Times New Roman"/>
                <w:strike/>
                <w:color w:val="FF0000"/>
                <w:sz w:val="18"/>
                <w:szCs w:val="18"/>
                <w:highlight w:val="yellow"/>
              </w:rPr>
              <w:t>городского</w:t>
            </w:r>
            <w:r w:rsidR="007760AB" w:rsidRPr="007760AB">
              <w:rPr>
                <w:rFonts w:eastAsia="Times New Roman"/>
                <w:color w:val="FF0000"/>
                <w:sz w:val="18"/>
                <w:szCs w:val="18"/>
                <w:highlight w:val="yellow"/>
              </w:rPr>
              <w:t xml:space="preserve"> муниципального</w:t>
            </w:r>
            <w:r w:rsidRPr="0075248E">
              <w:rPr>
                <w:rFonts w:eastAsia="Times New Roman"/>
                <w:sz w:val="18"/>
                <w:szCs w:val="18"/>
              </w:rPr>
              <w:t xml:space="preserve"> округа, ед.</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1,5 км</w:t>
            </w:r>
          </w:p>
        </w:tc>
      </w:tr>
      <w:tr w:rsidR="0092417F" w:rsidRPr="0075248E" w:rsidTr="00AD24AA">
        <w:trPr>
          <w:trHeight w:val="746"/>
          <w:tblHeader/>
        </w:trPr>
        <w:tc>
          <w:tcPr>
            <w:tcW w:w="1214" w:type="dxa"/>
            <w:gridSpan w:val="2"/>
            <w:vMerge/>
            <w:tcBorders>
              <w:top w:val="nil"/>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Учреждения по работе с детьми и молодежью (Муниципальные Д</w:t>
            </w:r>
            <w:r w:rsidRPr="0075248E">
              <w:rPr>
                <w:rFonts w:eastAsia="Times New Roman"/>
                <w:sz w:val="18"/>
                <w:szCs w:val="18"/>
              </w:rPr>
              <w:t>о</w:t>
            </w:r>
            <w:r w:rsidRPr="0075248E">
              <w:rPr>
                <w:rFonts w:eastAsia="Times New Roman"/>
                <w:sz w:val="18"/>
                <w:szCs w:val="18"/>
              </w:rPr>
              <w:t>ма молодежи)</w:t>
            </w:r>
          </w:p>
        </w:tc>
        <w:tc>
          <w:tcPr>
            <w:tcW w:w="6472" w:type="dxa"/>
            <w:gridSpan w:val="6"/>
            <w:tcBorders>
              <w:top w:val="single" w:sz="4" w:space="0" w:color="auto"/>
              <w:left w:val="nil"/>
              <w:bottom w:val="nil"/>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Уровень обеспеченности, объект на </w:t>
            </w:r>
            <w:r w:rsidR="007760AB" w:rsidRPr="007760AB">
              <w:rPr>
                <w:rFonts w:eastAsia="Times New Roman"/>
                <w:strike/>
                <w:color w:val="FF0000"/>
                <w:sz w:val="18"/>
                <w:szCs w:val="18"/>
                <w:highlight w:val="yellow"/>
              </w:rPr>
              <w:t>городск</w:t>
            </w:r>
            <w:r w:rsidR="007760AB">
              <w:rPr>
                <w:rFonts w:eastAsia="Times New Roman"/>
                <w:strike/>
                <w:color w:val="FF0000"/>
                <w:sz w:val="18"/>
                <w:szCs w:val="18"/>
                <w:highlight w:val="yellow"/>
              </w:rPr>
              <w:t>ой</w:t>
            </w:r>
            <w:r w:rsidR="007760AB" w:rsidRPr="007760AB">
              <w:rPr>
                <w:rFonts w:eastAsia="Times New Roman"/>
                <w:color w:val="FF0000"/>
                <w:sz w:val="18"/>
                <w:szCs w:val="18"/>
                <w:highlight w:val="yellow"/>
              </w:rPr>
              <w:t xml:space="preserve"> муниципальный</w:t>
            </w:r>
            <w:r w:rsidRPr="0075248E">
              <w:rPr>
                <w:rFonts w:eastAsia="Times New Roman"/>
                <w:sz w:val="18"/>
                <w:szCs w:val="18"/>
              </w:rPr>
              <w:t xml:space="preserve"> округ</w:t>
            </w:r>
          </w:p>
        </w:tc>
        <w:tc>
          <w:tcPr>
            <w:tcW w:w="1632" w:type="dxa"/>
            <w:gridSpan w:val="3"/>
            <w:tcBorders>
              <w:top w:val="single" w:sz="4" w:space="0" w:color="auto"/>
              <w:left w:val="nil"/>
              <w:bottom w:val="nil"/>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74" w:type="dxa"/>
            <w:gridSpan w:val="4"/>
            <w:tcBorders>
              <w:top w:val="single" w:sz="4" w:space="0" w:color="auto"/>
              <w:left w:val="nil"/>
              <w:bottom w:val="nil"/>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44"/>
          <w:tblHeader/>
        </w:trPr>
        <w:tc>
          <w:tcPr>
            <w:tcW w:w="1214" w:type="dxa"/>
            <w:gridSpan w:val="2"/>
            <w:vMerge w:val="restart"/>
            <w:tcBorders>
              <w:top w:val="nil"/>
              <w:left w:val="single" w:sz="8" w:space="0" w:color="auto"/>
              <w:right w:val="single" w:sz="4" w:space="0" w:color="auto"/>
            </w:tcBorders>
            <w:shd w:val="clear" w:color="auto" w:fill="auto"/>
            <w:textDirection w:val="btLr"/>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 о</w:t>
            </w:r>
            <w:r w:rsidRPr="0075248E">
              <w:rPr>
                <w:rFonts w:eastAsia="Times New Roman"/>
                <w:sz w:val="18"/>
                <w:szCs w:val="18"/>
              </w:rPr>
              <w:t>б</w:t>
            </w:r>
            <w:r w:rsidRPr="0075248E">
              <w:rPr>
                <w:rFonts w:eastAsia="Times New Roman"/>
                <w:sz w:val="18"/>
                <w:szCs w:val="18"/>
              </w:rPr>
              <w:t>ласти ж</w:t>
            </w:r>
            <w:r w:rsidRPr="0075248E">
              <w:rPr>
                <w:rFonts w:eastAsia="Times New Roman"/>
                <w:sz w:val="18"/>
                <w:szCs w:val="18"/>
              </w:rPr>
              <w:t>и</w:t>
            </w:r>
            <w:r w:rsidRPr="0075248E">
              <w:rPr>
                <w:rFonts w:eastAsia="Times New Roman"/>
                <w:sz w:val="18"/>
                <w:szCs w:val="18"/>
              </w:rPr>
              <w:t>ли</w:t>
            </w:r>
            <w:r w:rsidRPr="0075248E">
              <w:rPr>
                <w:rFonts w:eastAsia="Times New Roman"/>
                <w:sz w:val="18"/>
                <w:szCs w:val="18"/>
              </w:rPr>
              <w:t>щ</w:t>
            </w:r>
            <w:r w:rsidRPr="0075248E">
              <w:rPr>
                <w:rFonts w:eastAsia="Times New Roman"/>
                <w:sz w:val="18"/>
                <w:szCs w:val="18"/>
              </w:rPr>
              <w:t>ного стро</w:t>
            </w:r>
            <w:r w:rsidRPr="0075248E">
              <w:rPr>
                <w:rFonts w:eastAsia="Times New Roman"/>
                <w:sz w:val="18"/>
                <w:szCs w:val="18"/>
              </w:rPr>
              <w:t>и</w:t>
            </w:r>
            <w:r w:rsidRPr="0075248E">
              <w:rPr>
                <w:rFonts w:eastAsia="Times New Roman"/>
                <w:sz w:val="18"/>
                <w:szCs w:val="18"/>
              </w:rPr>
              <w:t>тел</w:t>
            </w:r>
            <w:r w:rsidRPr="0075248E">
              <w:rPr>
                <w:rFonts w:eastAsia="Times New Roman"/>
                <w:sz w:val="18"/>
                <w:szCs w:val="18"/>
              </w:rPr>
              <w:t>ь</w:t>
            </w:r>
            <w:r w:rsidRPr="0075248E">
              <w:rPr>
                <w:rFonts w:eastAsia="Times New Roman"/>
                <w:sz w:val="18"/>
                <w:szCs w:val="18"/>
              </w:rPr>
              <w:t>ства и мун</w:t>
            </w:r>
            <w:r w:rsidRPr="0075248E">
              <w:rPr>
                <w:rFonts w:eastAsia="Times New Roman"/>
                <w:sz w:val="18"/>
                <w:szCs w:val="18"/>
              </w:rPr>
              <w:t>и</w:t>
            </w:r>
            <w:r w:rsidRPr="0075248E">
              <w:rPr>
                <w:rFonts w:eastAsia="Times New Roman"/>
                <w:sz w:val="18"/>
                <w:szCs w:val="18"/>
              </w:rPr>
              <w:t>ц</w:t>
            </w:r>
            <w:r w:rsidRPr="0075248E">
              <w:rPr>
                <w:rFonts w:eastAsia="Times New Roman"/>
                <w:sz w:val="18"/>
                <w:szCs w:val="18"/>
              </w:rPr>
              <w:t>и</w:t>
            </w:r>
            <w:r w:rsidRPr="0075248E">
              <w:rPr>
                <w:rFonts w:eastAsia="Times New Roman"/>
                <w:sz w:val="18"/>
                <w:szCs w:val="18"/>
              </w:rPr>
              <w:t>пал</w:t>
            </w:r>
            <w:r w:rsidRPr="0075248E">
              <w:rPr>
                <w:rFonts w:eastAsia="Times New Roman"/>
                <w:sz w:val="18"/>
                <w:szCs w:val="18"/>
              </w:rPr>
              <w:t>ь</w:t>
            </w:r>
            <w:r w:rsidRPr="0075248E">
              <w:rPr>
                <w:rFonts w:eastAsia="Times New Roman"/>
                <w:sz w:val="18"/>
                <w:szCs w:val="18"/>
              </w:rPr>
              <w:t>ного ж</w:t>
            </w:r>
            <w:r w:rsidRPr="0075248E">
              <w:rPr>
                <w:rFonts w:eastAsia="Times New Roman"/>
                <w:sz w:val="18"/>
                <w:szCs w:val="18"/>
              </w:rPr>
              <w:t>и</w:t>
            </w:r>
            <w:r w:rsidRPr="0075248E">
              <w:rPr>
                <w:rFonts w:eastAsia="Times New Roman"/>
                <w:sz w:val="18"/>
                <w:szCs w:val="18"/>
              </w:rPr>
              <w:t>ли</w:t>
            </w:r>
            <w:r w:rsidRPr="0075248E">
              <w:rPr>
                <w:rFonts w:eastAsia="Times New Roman"/>
                <w:sz w:val="18"/>
                <w:szCs w:val="18"/>
              </w:rPr>
              <w:t>щ</w:t>
            </w:r>
            <w:r w:rsidRPr="0075248E">
              <w:rPr>
                <w:rFonts w:eastAsia="Times New Roman"/>
                <w:sz w:val="18"/>
                <w:szCs w:val="18"/>
              </w:rPr>
              <w:t>ного фонда</w:t>
            </w:r>
          </w:p>
        </w:tc>
        <w:tc>
          <w:tcPr>
            <w:tcW w:w="2933" w:type="dxa"/>
            <w:gridSpan w:val="4"/>
            <w:vMerge w:val="restart"/>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Параметры многоквартирного жилищного строительства</w:t>
            </w:r>
          </w:p>
        </w:tc>
        <w:tc>
          <w:tcPr>
            <w:tcW w:w="227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вход в подъезд</w:t>
            </w:r>
          </w:p>
        </w:tc>
        <w:tc>
          <w:tcPr>
            <w:tcW w:w="2272"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козырек</w:t>
            </w:r>
          </w:p>
        </w:tc>
        <w:tc>
          <w:tcPr>
            <w:tcW w:w="1929" w:type="dxa"/>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ширина, </w:t>
            </w:r>
            <w:proofErr w:type="gramStart"/>
            <w:r w:rsidRPr="0075248E">
              <w:rPr>
                <w:rFonts w:eastAsia="Times New Roman"/>
                <w:sz w:val="18"/>
                <w:szCs w:val="18"/>
              </w:rPr>
              <w:t>м</w:t>
            </w:r>
            <w:proofErr w:type="gramEnd"/>
          </w:p>
        </w:tc>
        <w:tc>
          <w:tcPr>
            <w:tcW w:w="1632" w:type="dxa"/>
            <w:gridSpan w:val="3"/>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2-5</w:t>
            </w:r>
          </w:p>
        </w:tc>
        <w:tc>
          <w:tcPr>
            <w:tcW w:w="2774" w:type="dxa"/>
            <w:gridSpan w:val="4"/>
            <w:tcBorders>
              <w:top w:val="single" w:sz="4" w:space="0" w:color="auto"/>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61"/>
          <w:tblHeader/>
        </w:trPr>
        <w:tc>
          <w:tcPr>
            <w:tcW w:w="1214" w:type="dxa"/>
            <w:gridSpan w:val="2"/>
            <w:vMerge/>
            <w:tcBorders>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глубина,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1</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65"/>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высота,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2,5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83"/>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вход-ниша</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ширина,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73"/>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глубина,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0,5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77"/>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высота,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3-10</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83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двери</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высота отбойной пластины в нижней части дверного п</w:t>
            </w:r>
            <w:r w:rsidRPr="0075248E">
              <w:rPr>
                <w:rFonts w:eastAsia="Times New Roman"/>
                <w:sz w:val="18"/>
                <w:szCs w:val="18"/>
              </w:rPr>
              <w:t>о</w:t>
            </w:r>
            <w:r w:rsidRPr="0075248E">
              <w:rPr>
                <w:rFonts w:eastAsia="Times New Roman"/>
                <w:sz w:val="18"/>
                <w:szCs w:val="18"/>
              </w:rPr>
              <w:t xml:space="preserve">лотна, </w:t>
            </w:r>
            <w:proofErr w:type="gramStart"/>
            <w:r w:rsidRPr="0075248E">
              <w:rPr>
                <w:rFonts w:eastAsia="Times New Roman"/>
                <w:sz w:val="18"/>
                <w:szCs w:val="18"/>
              </w:rPr>
              <w:t>мм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200</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846"/>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 xml:space="preserve">% </w:t>
            </w:r>
            <w:proofErr w:type="spellStart"/>
            <w:r w:rsidRPr="0075248E">
              <w:rPr>
                <w:rFonts w:eastAsia="Times New Roman"/>
                <w:sz w:val="18"/>
                <w:szCs w:val="18"/>
              </w:rPr>
              <w:t>светопрозрачного</w:t>
            </w:r>
            <w:proofErr w:type="spellEnd"/>
            <w:r w:rsidRPr="0075248E">
              <w:rPr>
                <w:rFonts w:eastAsia="Times New Roman"/>
                <w:sz w:val="18"/>
                <w:szCs w:val="18"/>
              </w:rPr>
              <w:t xml:space="preserve"> покрытия от общей площади дверного полотна, %</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70</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67"/>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тамбур и коридор</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глубина тамбура,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471"/>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ширина коридора на пути движения человека от входа до лифта, </w:t>
            </w:r>
            <w:proofErr w:type="gramStart"/>
            <w:r w:rsidRPr="0075248E">
              <w:rPr>
                <w:rFonts w:eastAsia="Times New Roman"/>
                <w:sz w:val="18"/>
                <w:szCs w:val="18"/>
              </w:rPr>
              <w:t>м</w:t>
            </w:r>
            <w:proofErr w:type="gramEnd"/>
            <w:r w:rsidRPr="0075248E">
              <w:rPr>
                <w:rFonts w:eastAsia="Times New Roman"/>
                <w:sz w:val="18"/>
                <w:szCs w:val="18"/>
              </w:rPr>
              <w:t xml:space="preserve"> </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503"/>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высота размещения почтовых ящиков (нижний и верхний уровень),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1,  1,8</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83"/>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«чистая» высота коридора,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41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колясочная</w:t>
            </w: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площадь,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r w:rsidRPr="0075248E">
              <w:rPr>
                <w:rFonts w:eastAsia="Times New Roman"/>
                <w:sz w:val="18"/>
                <w:szCs w:val="18"/>
              </w:rPr>
              <w:t xml:space="preserve"> на одну квартиру, но не менее 10 </w:t>
            </w:r>
            <w:proofErr w:type="spellStart"/>
            <w:r w:rsidRPr="0075248E">
              <w:rPr>
                <w:rFonts w:eastAsia="Times New Roman"/>
                <w:sz w:val="18"/>
                <w:szCs w:val="18"/>
              </w:rPr>
              <w:t>кв.м</w:t>
            </w:r>
            <w:proofErr w:type="spell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915"/>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tcBorders>
              <w:top w:val="nil"/>
              <w:left w:val="nil"/>
              <w:bottom w:val="nil"/>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кондиционеры</w:t>
            </w:r>
          </w:p>
        </w:tc>
        <w:tc>
          <w:tcPr>
            <w:tcW w:w="4201"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для квартир, </w:t>
            </w:r>
            <w:proofErr w:type="spellStart"/>
            <w:proofErr w:type="gramStart"/>
            <w:r w:rsidRPr="0075248E">
              <w:rPr>
                <w:rFonts w:eastAsia="Times New Roman"/>
                <w:sz w:val="18"/>
                <w:szCs w:val="18"/>
              </w:rPr>
              <w:t>ед</w:t>
            </w:r>
            <w:proofErr w:type="spellEnd"/>
            <w:proofErr w:type="gramEnd"/>
            <w:r w:rsidRPr="0075248E">
              <w:rPr>
                <w:rFonts w:eastAsia="Times New Roman"/>
                <w:sz w:val="18"/>
                <w:szCs w:val="18"/>
              </w:rPr>
              <w:t xml:space="preserve"> </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на 1 меньше к</w:t>
            </w:r>
            <w:r w:rsidRPr="0075248E">
              <w:rPr>
                <w:rFonts w:eastAsia="Times New Roman"/>
                <w:sz w:val="18"/>
                <w:szCs w:val="18"/>
              </w:rPr>
              <w:t>о</w:t>
            </w:r>
            <w:r w:rsidRPr="0075248E">
              <w:rPr>
                <w:rFonts w:eastAsia="Times New Roman"/>
                <w:sz w:val="18"/>
                <w:szCs w:val="18"/>
              </w:rPr>
              <w:t>личества комнат, но не менее 1го на квартиру</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477"/>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proofErr w:type="spellStart"/>
            <w:r w:rsidRPr="0075248E">
              <w:rPr>
                <w:rFonts w:eastAsia="Times New Roman"/>
                <w:sz w:val="18"/>
                <w:szCs w:val="18"/>
              </w:rPr>
              <w:t>надкровельная</w:t>
            </w:r>
            <w:proofErr w:type="spellEnd"/>
            <w:r w:rsidRPr="0075248E">
              <w:rPr>
                <w:rFonts w:eastAsia="Times New Roman"/>
                <w:sz w:val="18"/>
                <w:szCs w:val="18"/>
              </w:rPr>
              <w:t xml:space="preserve"> часть</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Расстояние от выступающих элементов кровли, высотой 500мм и более до края кровли,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3</w:t>
            </w:r>
          </w:p>
        </w:tc>
        <w:tc>
          <w:tcPr>
            <w:tcW w:w="2774" w:type="dxa"/>
            <w:gridSpan w:val="4"/>
            <w:tcBorders>
              <w:top w:val="single" w:sz="4" w:space="0" w:color="auto"/>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399"/>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Высота парапет, % от высоты самого высокого объемного элемента крыши</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70%</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лоджия</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глубина остекленной лоджии,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1.5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глубина не остекленной лоджии,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1</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балкон</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глубина не остекленного балкона, </w:t>
            </w:r>
            <w:proofErr w:type="gramStart"/>
            <w:r w:rsidRPr="0075248E">
              <w:rPr>
                <w:rFonts w:eastAsia="Times New Roman"/>
                <w:sz w:val="18"/>
                <w:szCs w:val="18"/>
              </w:rPr>
              <w:t>м</w:t>
            </w:r>
            <w:proofErr w:type="gramEnd"/>
          </w:p>
        </w:tc>
        <w:tc>
          <w:tcPr>
            <w:tcW w:w="1632" w:type="dxa"/>
            <w:gridSpan w:val="3"/>
            <w:tcBorders>
              <w:top w:val="nil"/>
              <w:left w:val="nil"/>
              <w:bottom w:val="nil"/>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1</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глубина  остекленного балкона, </w:t>
            </w:r>
            <w:proofErr w:type="gramStart"/>
            <w:r w:rsidRPr="0075248E">
              <w:rPr>
                <w:rFonts w:eastAsia="Times New Roman"/>
                <w:sz w:val="18"/>
                <w:szCs w:val="18"/>
              </w:rPr>
              <w:t>м</w:t>
            </w:r>
            <w:proofErr w:type="gramEnd"/>
          </w:p>
        </w:tc>
        <w:tc>
          <w:tcPr>
            <w:tcW w:w="1632" w:type="dxa"/>
            <w:gridSpan w:val="3"/>
            <w:tcBorders>
              <w:top w:val="nil"/>
              <w:left w:val="nil"/>
              <w:bottom w:val="nil"/>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1.5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284"/>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глубина французского балкона, </w:t>
            </w:r>
            <w:proofErr w:type="gramStart"/>
            <w:r w:rsidRPr="0075248E">
              <w:rPr>
                <w:rFonts w:eastAsia="Times New Roman"/>
                <w:sz w:val="18"/>
                <w:szCs w:val="18"/>
              </w:rPr>
              <w:t>м</w:t>
            </w:r>
            <w:proofErr w:type="gramEnd"/>
          </w:p>
        </w:tc>
        <w:tc>
          <w:tcPr>
            <w:tcW w:w="1632" w:type="dxa"/>
            <w:gridSpan w:val="3"/>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0.5 м</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AD24AA">
        <w:trPr>
          <w:trHeight w:val="1381"/>
          <w:tblHeader/>
        </w:trPr>
        <w:tc>
          <w:tcPr>
            <w:tcW w:w="1214" w:type="dxa"/>
            <w:gridSpan w:val="2"/>
            <w:vMerge/>
            <w:tcBorders>
              <w:top w:val="nil"/>
              <w:left w:val="single" w:sz="8" w:space="0" w:color="auto"/>
              <w:bottom w:val="nil"/>
              <w:right w:val="single" w:sz="4" w:space="0" w:color="auto"/>
            </w:tcBorders>
            <w:shd w:val="clear" w:color="auto" w:fill="auto"/>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tcPr>
          <w:p w:rsidR="0092417F" w:rsidRPr="0075248E" w:rsidRDefault="0092417F" w:rsidP="0092417F">
            <w:pPr>
              <w:ind w:firstLine="0"/>
              <w:jc w:val="center"/>
              <w:rPr>
                <w:rFonts w:eastAsia="Times New Roman"/>
                <w:sz w:val="18"/>
                <w:szCs w:val="18"/>
              </w:rPr>
            </w:pPr>
          </w:p>
        </w:tc>
        <w:tc>
          <w:tcPr>
            <w:tcW w:w="2271" w:type="dxa"/>
            <w:gridSpan w:val="2"/>
            <w:tcBorders>
              <w:top w:val="single" w:sz="4" w:space="0" w:color="auto"/>
              <w:left w:val="nil"/>
              <w:bottom w:val="single" w:sz="4" w:space="0" w:color="auto"/>
              <w:right w:val="single" w:sz="4" w:space="0" w:color="auto"/>
            </w:tcBorders>
            <w:shd w:val="clear" w:color="auto" w:fill="auto"/>
          </w:tcPr>
          <w:p w:rsidR="0092417F" w:rsidRPr="0075248E" w:rsidRDefault="0092417F" w:rsidP="0092417F">
            <w:pPr>
              <w:ind w:firstLine="0"/>
              <w:jc w:val="center"/>
              <w:rPr>
                <w:rFonts w:eastAsia="Times New Roman"/>
                <w:sz w:val="18"/>
                <w:szCs w:val="18"/>
              </w:rPr>
            </w:pPr>
            <w:r w:rsidRPr="0075248E">
              <w:rPr>
                <w:rFonts w:eastAsia="Times New Roman"/>
                <w:sz w:val="18"/>
                <w:szCs w:val="18"/>
              </w:rPr>
              <w:t>Встроенные нежилые помещения в многоква</w:t>
            </w:r>
            <w:r w:rsidRPr="0075248E">
              <w:rPr>
                <w:rFonts w:eastAsia="Times New Roman"/>
                <w:sz w:val="18"/>
                <w:szCs w:val="18"/>
              </w:rPr>
              <w:t>р</w:t>
            </w:r>
            <w:r w:rsidRPr="0075248E">
              <w:rPr>
                <w:rFonts w:eastAsia="Times New Roman"/>
                <w:sz w:val="18"/>
                <w:szCs w:val="18"/>
              </w:rPr>
              <w:t>тирных жилых домах этажностью от 4 до 9 эт</w:t>
            </w:r>
            <w:r w:rsidRPr="0075248E">
              <w:rPr>
                <w:rFonts w:eastAsia="Times New Roman"/>
                <w:sz w:val="18"/>
                <w:szCs w:val="18"/>
              </w:rPr>
              <w:t>а</w:t>
            </w:r>
            <w:r w:rsidRPr="0075248E">
              <w:rPr>
                <w:rFonts w:eastAsia="Times New Roman"/>
                <w:sz w:val="18"/>
                <w:szCs w:val="18"/>
              </w:rPr>
              <w:t>жей (при новом стро</w:t>
            </w:r>
            <w:r w:rsidRPr="0075248E">
              <w:rPr>
                <w:rFonts w:eastAsia="Times New Roman"/>
                <w:sz w:val="18"/>
                <w:szCs w:val="18"/>
              </w:rPr>
              <w:t>и</w:t>
            </w:r>
            <w:r w:rsidRPr="0075248E">
              <w:rPr>
                <w:rFonts w:eastAsia="Times New Roman"/>
                <w:sz w:val="18"/>
                <w:szCs w:val="18"/>
              </w:rPr>
              <w:t>тельстве)</w:t>
            </w:r>
          </w:p>
        </w:tc>
        <w:tc>
          <w:tcPr>
            <w:tcW w:w="4201" w:type="dxa"/>
            <w:gridSpan w:val="4"/>
            <w:tcBorders>
              <w:top w:val="single" w:sz="4" w:space="0" w:color="auto"/>
              <w:left w:val="single" w:sz="4" w:space="0" w:color="auto"/>
              <w:bottom w:val="single" w:sz="4" w:space="0" w:color="auto"/>
              <w:right w:val="single" w:sz="4" w:space="0" w:color="000000"/>
            </w:tcBorders>
            <w:shd w:val="clear" w:color="auto" w:fill="auto"/>
          </w:tcPr>
          <w:p w:rsidR="0092417F" w:rsidRPr="0075248E" w:rsidRDefault="0092417F" w:rsidP="0092417F">
            <w:pPr>
              <w:ind w:firstLine="0"/>
              <w:jc w:val="center"/>
              <w:rPr>
                <w:rFonts w:eastAsia="Times New Roman"/>
                <w:sz w:val="18"/>
                <w:szCs w:val="18"/>
              </w:rPr>
            </w:pPr>
            <w:r w:rsidRPr="0075248E">
              <w:rPr>
                <w:rFonts w:eastAsia="Times New Roman"/>
                <w:sz w:val="18"/>
                <w:szCs w:val="18"/>
              </w:rPr>
              <w:t>% от общей жилой площади здания</w:t>
            </w:r>
          </w:p>
        </w:tc>
        <w:tc>
          <w:tcPr>
            <w:tcW w:w="1632" w:type="dxa"/>
            <w:gridSpan w:val="3"/>
            <w:tcBorders>
              <w:top w:val="nil"/>
              <w:left w:val="nil"/>
              <w:bottom w:val="single" w:sz="4" w:space="0" w:color="auto"/>
              <w:right w:val="single" w:sz="4" w:space="0" w:color="auto"/>
            </w:tcBorders>
            <w:shd w:val="clear" w:color="auto" w:fill="auto"/>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 менее 3</w:t>
            </w:r>
          </w:p>
        </w:tc>
        <w:tc>
          <w:tcPr>
            <w:tcW w:w="2774" w:type="dxa"/>
            <w:gridSpan w:val="4"/>
            <w:tcBorders>
              <w:top w:val="nil"/>
              <w:left w:val="nil"/>
              <w:bottom w:val="single" w:sz="4" w:space="0" w:color="auto"/>
              <w:right w:val="single" w:sz="8" w:space="0" w:color="auto"/>
            </w:tcBorders>
            <w:shd w:val="clear" w:color="auto" w:fill="auto"/>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422"/>
          <w:tblHeader/>
        </w:trPr>
        <w:tc>
          <w:tcPr>
            <w:tcW w:w="1214" w:type="dxa"/>
            <w:gridSpan w:val="2"/>
            <w:vMerge/>
            <w:tcBorders>
              <w:top w:val="nil"/>
              <w:left w:val="single" w:sz="8" w:space="0" w:color="auto"/>
              <w:bottom w:val="nil"/>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Учётная норма площади жилого помещения [2]</w:t>
            </w:r>
          </w:p>
        </w:tc>
        <w:tc>
          <w:tcPr>
            <w:tcW w:w="6472" w:type="dxa"/>
            <w:gridSpan w:val="6"/>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Средняя жилищная обеспеченность, кв. м общей площади жилых помещений на человека</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24</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2711"/>
          <w:tblHeader/>
        </w:trPr>
        <w:tc>
          <w:tcPr>
            <w:tcW w:w="1214" w:type="dxa"/>
            <w:gridSpan w:val="2"/>
            <w:vMerge/>
            <w:tcBorders>
              <w:top w:val="nil"/>
              <w:left w:val="single" w:sz="8" w:space="0" w:color="auto"/>
              <w:bottom w:val="nil"/>
              <w:right w:val="single" w:sz="4" w:space="0" w:color="auto"/>
            </w:tcBorders>
            <w:shd w:val="clear" w:color="auto" w:fill="auto"/>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nil"/>
              <w:right w:val="single" w:sz="4" w:space="0" w:color="000000"/>
            </w:tcBorders>
            <w:shd w:val="clear" w:color="auto" w:fill="auto"/>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Примечания</w:t>
            </w:r>
          </w:p>
        </w:tc>
        <w:tc>
          <w:tcPr>
            <w:tcW w:w="10878" w:type="dxa"/>
            <w:gridSpan w:val="13"/>
            <w:tcBorders>
              <w:top w:val="single" w:sz="4" w:space="0" w:color="auto"/>
              <w:left w:val="nil"/>
              <w:right w:val="single" w:sz="8" w:space="0" w:color="auto"/>
            </w:tcBorders>
            <w:shd w:val="clear" w:color="auto" w:fill="auto"/>
          </w:tcPr>
          <w:p w:rsidR="0092417F" w:rsidRPr="0075248E" w:rsidRDefault="0092417F" w:rsidP="0092417F">
            <w:pPr>
              <w:ind w:firstLine="0"/>
              <w:rPr>
                <w:rFonts w:eastAsia="Times New Roman"/>
                <w:sz w:val="18"/>
                <w:szCs w:val="18"/>
              </w:rPr>
            </w:pPr>
            <w:r w:rsidRPr="0075248E">
              <w:rPr>
                <w:rFonts w:eastAsia="Times New Roman"/>
                <w:sz w:val="18"/>
                <w:szCs w:val="18"/>
              </w:rPr>
              <w:t>1. При проектировании многоквартирных жилых домов руководствоваться стандартом качества жилья для городов Белгородской обл</w:t>
            </w:r>
            <w:r w:rsidRPr="0075248E">
              <w:rPr>
                <w:rFonts w:eastAsia="Times New Roman"/>
                <w:sz w:val="18"/>
                <w:szCs w:val="18"/>
              </w:rPr>
              <w:t>а</w:t>
            </w:r>
            <w:r w:rsidRPr="0075248E">
              <w:rPr>
                <w:rFonts w:eastAsia="Times New Roman"/>
                <w:sz w:val="18"/>
                <w:szCs w:val="18"/>
              </w:rPr>
              <w:t xml:space="preserve">сти.      </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2. Параметры приняты в соответствии со стандартом качества жилья для городов Белгородской области.      </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3.Каждая входная группа оборудуется табличкой с номером подъезда и номерами квартир (номер подъезда должен читаться с расстояния не менее 5 м), придворной грязезащитной ячеистой решеткой в приямке, светильником для освещения входной площадки; скамьей </w:t>
            </w:r>
            <w:r w:rsidRPr="0075248E">
              <w:rPr>
                <w:rFonts w:eastAsia="Times New Roman"/>
                <w:sz w:val="18"/>
                <w:szCs w:val="18"/>
              </w:rPr>
              <w:br/>
              <w:t xml:space="preserve">и урной; вызванным блоком домофона; не допускается размещение на фасаде доски объявлений.                              </w:t>
            </w:r>
          </w:p>
          <w:p w:rsidR="0092417F" w:rsidRPr="0075248E" w:rsidRDefault="0092417F" w:rsidP="0092417F">
            <w:pPr>
              <w:ind w:firstLine="0"/>
              <w:rPr>
                <w:rFonts w:eastAsia="Times New Roman"/>
                <w:sz w:val="18"/>
                <w:szCs w:val="18"/>
              </w:rPr>
            </w:pPr>
            <w:r w:rsidRPr="0075248E">
              <w:rPr>
                <w:rFonts w:eastAsia="Times New Roman"/>
                <w:sz w:val="18"/>
                <w:szCs w:val="18"/>
              </w:rPr>
              <w:t>4.Вход должен быть без ступеней. Входная площадка не может быть меньше горизонтальной проекции козырька. Опоры козырька могут быть в виде колонны или стены. Толщина опорной сетки не должна быть больше толщины козырька. Опорная стенка должна быть сд</w:t>
            </w:r>
            <w:r w:rsidRPr="0075248E">
              <w:rPr>
                <w:rFonts w:eastAsia="Times New Roman"/>
                <w:sz w:val="18"/>
                <w:szCs w:val="18"/>
              </w:rPr>
              <w:t>е</w:t>
            </w:r>
            <w:r w:rsidRPr="0075248E">
              <w:rPr>
                <w:rFonts w:eastAsia="Times New Roman"/>
                <w:sz w:val="18"/>
                <w:szCs w:val="18"/>
              </w:rPr>
              <w:t xml:space="preserve">лана заподлицо с козырьком. Не допускается использование колонн с двух сторон.                </w:t>
            </w:r>
          </w:p>
          <w:p w:rsidR="0092417F" w:rsidRPr="0075248E" w:rsidRDefault="0092417F" w:rsidP="0092417F">
            <w:pPr>
              <w:ind w:firstLine="0"/>
              <w:rPr>
                <w:rFonts w:eastAsia="Times New Roman"/>
                <w:sz w:val="18"/>
                <w:szCs w:val="18"/>
              </w:rPr>
            </w:pPr>
            <w:r w:rsidRPr="0075248E">
              <w:rPr>
                <w:rFonts w:eastAsia="Times New Roman"/>
                <w:sz w:val="18"/>
                <w:szCs w:val="18"/>
              </w:rPr>
              <w:t>5.Входные и тамбурные двери должны быть одинаковыми. Не допускается использование ПВХ белого цвета.  В случае устройства наружного тамбура, устраивать внутреннее освещение.</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6. В коридоре могут быть радиаторы отопления (в нижней части стены), почтовые ящики, место сбора рекламных листовок; элементы внутренней навигации; доска объявлений.   </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7.Освещение в коридоре обязательно; почтовые ящики и радиаторы отопления не должны уменьшать допустимую ширину коридора.         </w:t>
            </w:r>
          </w:p>
          <w:p w:rsidR="0092417F" w:rsidRPr="0075248E" w:rsidRDefault="0092417F" w:rsidP="0092417F">
            <w:pPr>
              <w:ind w:firstLine="0"/>
              <w:rPr>
                <w:rFonts w:eastAsia="Times New Roman"/>
                <w:sz w:val="18"/>
                <w:szCs w:val="18"/>
              </w:rPr>
            </w:pPr>
            <w:r w:rsidRPr="0075248E">
              <w:rPr>
                <w:rFonts w:eastAsia="Times New Roman"/>
                <w:sz w:val="18"/>
                <w:szCs w:val="18"/>
              </w:rPr>
              <w:t>8.Уровень остановки лифта на перовом этаже должен быть равен уровню входной площадки; выход из лестнично-лифтового холла об</w:t>
            </w:r>
            <w:r w:rsidRPr="0075248E">
              <w:rPr>
                <w:rFonts w:eastAsia="Times New Roman"/>
                <w:sz w:val="18"/>
                <w:szCs w:val="18"/>
              </w:rPr>
              <w:t>я</w:t>
            </w:r>
            <w:r w:rsidRPr="0075248E">
              <w:rPr>
                <w:rFonts w:eastAsia="Times New Roman"/>
                <w:sz w:val="18"/>
                <w:szCs w:val="18"/>
              </w:rPr>
              <w:t xml:space="preserve">зательно во двор; кнопки лифта - металлические. В многоквартирных домах без лифтов обязательно наличие холла между лестницей </w:t>
            </w:r>
            <w:r w:rsidRPr="0075248E">
              <w:rPr>
                <w:rFonts w:eastAsia="Times New Roman"/>
                <w:sz w:val="18"/>
                <w:szCs w:val="18"/>
              </w:rPr>
              <w:br/>
              <w:t xml:space="preserve">и входным тамбуром.                     </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9. </w:t>
            </w:r>
            <w:proofErr w:type="gramStart"/>
            <w:r w:rsidRPr="0075248E">
              <w:rPr>
                <w:rFonts w:eastAsia="Times New Roman"/>
                <w:sz w:val="18"/>
                <w:szCs w:val="18"/>
              </w:rPr>
              <w:t xml:space="preserve">Размер колясочной можно уменьшить на 50%, если во дворе предусмотрена крытая </w:t>
            </w:r>
            <w:proofErr w:type="spellStart"/>
            <w:r w:rsidRPr="0075248E">
              <w:rPr>
                <w:rFonts w:eastAsia="Times New Roman"/>
                <w:sz w:val="18"/>
                <w:szCs w:val="18"/>
              </w:rPr>
              <w:t>велопарковка</w:t>
            </w:r>
            <w:proofErr w:type="spellEnd"/>
            <w:r w:rsidRPr="0075248E">
              <w:rPr>
                <w:rFonts w:eastAsia="Times New Roman"/>
                <w:sz w:val="18"/>
                <w:szCs w:val="18"/>
              </w:rPr>
              <w:t xml:space="preserve">, площадью минимум 15 </w:t>
            </w:r>
            <w:proofErr w:type="spellStart"/>
            <w:r w:rsidRPr="0075248E">
              <w:rPr>
                <w:rFonts w:eastAsia="Times New Roman"/>
                <w:sz w:val="18"/>
                <w:szCs w:val="18"/>
              </w:rPr>
              <w:t>кв.м</w:t>
            </w:r>
            <w:proofErr w:type="spellEnd"/>
            <w:r w:rsidRPr="0075248E">
              <w:rPr>
                <w:rFonts w:eastAsia="Times New Roman"/>
                <w:sz w:val="18"/>
                <w:szCs w:val="18"/>
              </w:rPr>
              <w:t>. Кол</w:t>
            </w:r>
            <w:r w:rsidRPr="0075248E">
              <w:rPr>
                <w:rFonts w:eastAsia="Times New Roman"/>
                <w:sz w:val="18"/>
                <w:szCs w:val="18"/>
              </w:rPr>
              <w:t>я</w:t>
            </w:r>
            <w:r w:rsidRPr="0075248E">
              <w:rPr>
                <w:rFonts w:eastAsia="Times New Roman"/>
                <w:sz w:val="18"/>
                <w:szCs w:val="18"/>
              </w:rPr>
              <w:t>сочная должна располагаться на первом этаже.</w:t>
            </w:r>
            <w:proofErr w:type="gramEnd"/>
            <w:r w:rsidRPr="0075248E">
              <w:rPr>
                <w:rFonts w:eastAsia="Times New Roman"/>
                <w:sz w:val="18"/>
                <w:szCs w:val="18"/>
              </w:rPr>
              <w:t xml:space="preserve"> Вход в </w:t>
            </w:r>
            <w:proofErr w:type="gramStart"/>
            <w:r w:rsidRPr="0075248E">
              <w:rPr>
                <w:rFonts w:eastAsia="Times New Roman"/>
                <w:sz w:val="18"/>
                <w:szCs w:val="18"/>
              </w:rPr>
              <w:t>колясочную</w:t>
            </w:r>
            <w:proofErr w:type="gramEnd"/>
            <w:r w:rsidRPr="0075248E">
              <w:rPr>
                <w:rFonts w:eastAsia="Times New Roman"/>
                <w:sz w:val="18"/>
                <w:szCs w:val="18"/>
              </w:rPr>
              <w:t xml:space="preserve"> может быть из лифтового холла, из коридора, из тамбура. Допускае</w:t>
            </w:r>
            <w:r w:rsidRPr="0075248E">
              <w:rPr>
                <w:rFonts w:eastAsia="Times New Roman"/>
                <w:sz w:val="18"/>
                <w:szCs w:val="18"/>
              </w:rPr>
              <w:t>т</w:t>
            </w:r>
            <w:r w:rsidRPr="0075248E">
              <w:rPr>
                <w:rFonts w:eastAsia="Times New Roman"/>
                <w:sz w:val="18"/>
                <w:szCs w:val="18"/>
              </w:rPr>
              <w:t>ся совмещать колясочную комнату с наружным тамбуром при соблюдении требований к наружным тамбурам и при условии, что нару</w:t>
            </w:r>
            <w:r w:rsidRPr="0075248E">
              <w:rPr>
                <w:rFonts w:eastAsia="Times New Roman"/>
                <w:sz w:val="18"/>
                <w:szCs w:val="18"/>
              </w:rPr>
              <w:t>ж</w:t>
            </w:r>
            <w:r w:rsidRPr="0075248E">
              <w:rPr>
                <w:rFonts w:eastAsia="Times New Roman"/>
                <w:sz w:val="18"/>
                <w:szCs w:val="18"/>
              </w:rPr>
              <w:t xml:space="preserve">ная стена </w:t>
            </w:r>
            <w:proofErr w:type="gramStart"/>
            <w:r w:rsidRPr="0075248E">
              <w:rPr>
                <w:rFonts w:eastAsia="Times New Roman"/>
                <w:sz w:val="18"/>
                <w:szCs w:val="18"/>
              </w:rPr>
              <w:t>колясочной</w:t>
            </w:r>
            <w:proofErr w:type="gramEnd"/>
            <w:r w:rsidRPr="0075248E">
              <w:rPr>
                <w:rFonts w:eastAsia="Times New Roman"/>
                <w:sz w:val="18"/>
                <w:szCs w:val="18"/>
              </w:rPr>
              <w:t xml:space="preserve"> не выступает за плоскость остекления тамбура.          </w:t>
            </w:r>
          </w:p>
          <w:p w:rsidR="0092417F" w:rsidRPr="0075248E" w:rsidRDefault="0092417F" w:rsidP="0092417F">
            <w:pPr>
              <w:ind w:firstLine="0"/>
              <w:rPr>
                <w:rFonts w:eastAsia="Times New Roman"/>
                <w:sz w:val="18"/>
                <w:szCs w:val="18"/>
              </w:rPr>
            </w:pPr>
            <w:r w:rsidRPr="0075248E">
              <w:rPr>
                <w:rFonts w:eastAsia="Times New Roman"/>
                <w:sz w:val="18"/>
                <w:szCs w:val="18"/>
              </w:rPr>
              <w:t>10. Фасад с коммерческими помещениями, расположенными на первом этаже жилого дома, может быть в створе с фасадом жилого дома (встроенные помещения), западать или выступать (встроенно-пристроенные помещения) относительно фасада жилого дома. В одном жилом здании весь фасад с коммерческими помещениями должен быть одного типа. Входы в коммерческие помещения осуществляются с уровня земли, ступени не допускаются. Входы не могут выступать за плоскость фасада. Входы устраивают только со стороны улиц, вход со стороны двора запрещён. Входы в коммерческие помещения допускается организовывать в торце здания, если напротив нет вх</w:t>
            </w:r>
            <w:r w:rsidRPr="0075248E">
              <w:rPr>
                <w:rFonts w:eastAsia="Times New Roman"/>
                <w:sz w:val="18"/>
                <w:szCs w:val="18"/>
              </w:rPr>
              <w:t>о</w:t>
            </w:r>
            <w:r w:rsidRPr="0075248E">
              <w:rPr>
                <w:rFonts w:eastAsia="Times New Roman"/>
                <w:sz w:val="18"/>
                <w:szCs w:val="18"/>
              </w:rPr>
              <w:t xml:space="preserve">дов в подъезды. Перед коммерческими помещениями обязательно наличие урны, выполненной в едином стиле в пределах одного дома. Вывески названий коммерческих предприятий выполняются в едином стиле на протяжении всего фасада согласно архитектурно-художественной концепции городской улицы, и размещаются в выделенных для этого местах — над защитными козырьками входов. </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11. Технический вход не может выступать за пределы фасада. Для каждого технического входа должен быть свой козырёк; если вход утопленного типа, то козырёк не требуется.                                            </w:t>
            </w:r>
          </w:p>
          <w:p w:rsidR="0092417F" w:rsidRPr="0075248E" w:rsidRDefault="0092417F" w:rsidP="0092417F">
            <w:pPr>
              <w:ind w:firstLine="0"/>
              <w:rPr>
                <w:rFonts w:eastAsia="Times New Roman"/>
                <w:sz w:val="18"/>
                <w:szCs w:val="18"/>
              </w:rPr>
            </w:pPr>
            <w:r w:rsidRPr="0075248E">
              <w:rPr>
                <w:rFonts w:eastAsia="Times New Roman"/>
                <w:sz w:val="18"/>
                <w:szCs w:val="18"/>
              </w:rPr>
              <w:t>12. Дверь в подъезд и эвакуационная дверь могут располагаться под одним козырьком.</w:t>
            </w:r>
            <w:r w:rsidRPr="0075248E">
              <w:t xml:space="preserve"> </w:t>
            </w:r>
            <w:r w:rsidRPr="0075248E">
              <w:rPr>
                <w:rFonts w:eastAsia="Times New Roman"/>
                <w:sz w:val="18"/>
                <w:szCs w:val="18"/>
              </w:rPr>
              <w:t>Технические входы оборудуются своими, ра</w:t>
            </w:r>
            <w:r w:rsidRPr="0075248E">
              <w:rPr>
                <w:rFonts w:eastAsia="Times New Roman"/>
                <w:sz w:val="18"/>
                <w:szCs w:val="18"/>
              </w:rPr>
              <w:t>з</w:t>
            </w:r>
            <w:r w:rsidRPr="0075248E">
              <w:rPr>
                <w:rFonts w:eastAsia="Times New Roman"/>
                <w:sz w:val="18"/>
                <w:szCs w:val="18"/>
              </w:rPr>
              <w:t xml:space="preserve">дельными козырьками.             </w:t>
            </w:r>
          </w:p>
        </w:tc>
      </w:tr>
      <w:tr w:rsidR="0092417F" w:rsidRPr="0075248E" w:rsidTr="00AD24AA">
        <w:trPr>
          <w:trHeight w:val="422"/>
          <w:tblHeader/>
        </w:trPr>
        <w:tc>
          <w:tcPr>
            <w:tcW w:w="1214" w:type="dxa"/>
            <w:gridSpan w:val="2"/>
            <w:vMerge/>
            <w:tcBorders>
              <w:top w:val="nil"/>
              <w:left w:val="single" w:sz="8" w:space="0" w:color="auto"/>
              <w:bottom w:val="nil"/>
              <w:right w:val="single" w:sz="4" w:space="0" w:color="auto"/>
            </w:tcBorders>
            <w:shd w:val="clear" w:color="auto" w:fill="auto"/>
          </w:tcPr>
          <w:p w:rsidR="0092417F" w:rsidRPr="0075248E" w:rsidRDefault="0092417F" w:rsidP="0092417F">
            <w:pPr>
              <w:ind w:firstLine="0"/>
              <w:jc w:val="left"/>
              <w:rPr>
                <w:rFonts w:eastAsia="Times New Roman"/>
                <w:sz w:val="18"/>
                <w:szCs w:val="18"/>
              </w:rPr>
            </w:pPr>
          </w:p>
        </w:tc>
        <w:tc>
          <w:tcPr>
            <w:tcW w:w="2933" w:type="dxa"/>
            <w:gridSpan w:val="4"/>
            <w:tcBorders>
              <w:left w:val="nil"/>
              <w:right w:val="single" w:sz="4" w:space="0" w:color="000000"/>
            </w:tcBorders>
            <w:shd w:val="clear" w:color="auto" w:fill="auto"/>
          </w:tcPr>
          <w:p w:rsidR="0092417F" w:rsidRPr="0075248E" w:rsidRDefault="0092417F" w:rsidP="0092417F">
            <w:pPr>
              <w:ind w:firstLine="0"/>
              <w:jc w:val="center"/>
              <w:rPr>
                <w:rFonts w:eastAsia="Times New Roman"/>
                <w:sz w:val="18"/>
                <w:szCs w:val="18"/>
              </w:rPr>
            </w:pPr>
          </w:p>
        </w:tc>
        <w:tc>
          <w:tcPr>
            <w:tcW w:w="10878" w:type="dxa"/>
            <w:gridSpan w:val="13"/>
            <w:tcBorders>
              <w:left w:val="nil"/>
              <w:right w:val="single" w:sz="8" w:space="0" w:color="auto"/>
            </w:tcBorders>
            <w:shd w:val="clear" w:color="auto" w:fill="auto"/>
          </w:tcPr>
          <w:p w:rsidR="0092417F" w:rsidRPr="0075248E" w:rsidRDefault="0092417F" w:rsidP="0092417F">
            <w:pPr>
              <w:ind w:firstLine="0"/>
              <w:rPr>
                <w:rFonts w:eastAsia="Times New Roman"/>
                <w:sz w:val="18"/>
                <w:szCs w:val="18"/>
              </w:rPr>
            </w:pPr>
            <w:r w:rsidRPr="0075248E">
              <w:rPr>
                <w:rFonts w:eastAsia="Times New Roman"/>
                <w:sz w:val="18"/>
                <w:szCs w:val="18"/>
              </w:rPr>
              <w:t>13. Если в жилом доме предусмотрены индивидуальные входы в квартиры на первом этаже, то крыльцо должно быть не более чем с тр</w:t>
            </w:r>
            <w:r w:rsidRPr="0075248E">
              <w:rPr>
                <w:rFonts w:eastAsia="Times New Roman"/>
                <w:sz w:val="18"/>
                <w:szCs w:val="18"/>
              </w:rPr>
              <w:t>е</w:t>
            </w:r>
            <w:r w:rsidRPr="0075248E">
              <w:rPr>
                <w:rFonts w:eastAsia="Times New Roman"/>
                <w:sz w:val="18"/>
                <w:szCs w:val="18"/>
              </w:rPr>
              <w:t>мя ступенями, над входами должны отсутствовать козырьки, вход не должен выступать за пределы фасада; дверь должна быть изгото</w:t>
            </w:r>
            <w:r w:rsidRPr="0075248E">
              <w:rPr>
                <w:rFonts w:eastAsia="Times New Roman"/>
                <w:sz w:val="18"/>
                <w:szCs w:val="18"/>
              </w:rPr>
              <w:t>в</w:t>
            </w:r>
            <w:r w:rsidRPr="0075248E">
              <w:rPr>
                <w:rFonts w:eastAsia="Times New Roman"/>
                <w:sz w:val="18"/>
                <w:szCs w:val="18"/>
              </w:rPr>
              <w:t xml:space="preserve">лена из </w:t>
            </w:r>
            <w:proofErr w:type="spellStart"/>
            <w:r w:rsidRPr="0075248E">
              <w:rPr>
                <w:rFonts w:eastAsia="Times New Roman"/>
                <w:sz w:val="18"/>
                <w:szCs w:val="18"/>
              </w:rPr>
              <w:t>светопрозрачного</w:t>
            </w:r>
            <w:proofErr w:type="spellEnd"/>
            <w:r w:rsidRPr="0075248E">
              <w:rPr>
                <w:rFonts w:eastAsia="Times New Roman"/>
                <w:sz w:val="18"/>
                <w:szCs w:val="18"/>
              </w:rPr>
              <w:t xml:space="preserve"> материала. </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14. Разрешается только </w:t>
            </w:r>
            <w:proofErr w:type="spellStart"/>
            <w:r w:rsidRPr="0075248E">
              <w:rPr>
                <w:rFonts w:eastAsia="Times New Roman"/>
                <w:sz w:val="18"/>
                <w:szCs w:val="18"/>
              </w:rPr>
              <w:t>отмостка</w:t>
            </w:r>
            <w:proofErr w:type="spellEnd"/>
            <w:r w:rsidRPr="0075248E">
              <w:rPr>
                <w:rFonts w:eastAsia="Times New Roman"/>
                <w:sz w:val="18"/>
                <w:szCs w:val="18"/>
              </w:rPr>
              <w:t xml:space="preserve"> скрытого типа или с каменным покрытием. Допускается совмещение </w:t>
            </w:r>
            <w:proofErr w:type="spellStart"/>
            <w:r w:rsidRPr="0075248E">
              <w:rPr>
                <w:rFonts w:eastAsia="Times New Roman"/>
                <w:sz w:val="18"/>
                <w:szCs w:val="18"/>
              </w:rPr>
              <w:t>отмостки</w:t>
            </w:r>
            <w:proofErr w:type="spellEnd"/>
            <w:r w:rsidRPr="0075248E">
              <w:rPr>
                <w:rFonts w:eastAsia="Times New Roman"/>
                <w:sz w:val="18"/>
                <w:szCs w:val="18"/>
              </w:rPr>
              <w:t xml:space="preserve"> с тротуаром. Стена пр</w:t>
            </w:r>
            <w:r w:rsidRPr="0075248E">
              <w:rPr>
                <w:rFonts w:eastAsia="Times New Roman"/>
                <w:sz w:val="18"/>
                <w:szCs w:val="18"/>
              </w:rPr>
              <w:t>и</w:t>
            </w:r>
            <w:r w:rsidRPr="0075248E">
              <w:rPr>
                <w:rFonts w:eastAsia="Times New Roman"/>
                <w:sz w:val="18"/>
                <w:szCs w:val="18"/>
              </w:rPr>
              <w:t xml:space="preserve">ямка должна быть не выше 150 мм, относительно уровня земли. </w:t>
            </w:r>
            <w:proofErr w:type="spellStart"/>
            <w:r w:rsidRPr="0075248E">
              <w:rPr>
                <w:rFonts w:eastAsia="Times New Roman"/>
                <w:sz w:val="18"/>
                <w:szCs w:val="18"/>
              </w:rPr>
              <w:t>Накрывным</w:t>
            </w:r>
            <w:proofErr w:type="spellEnd"/>
            <w:r w:rsidRPr="0075248E">
              <w:rPr>
                <w:rFonts w:eastAsia="Times New Roman"/>
                <w:sz w:val="18"/>
                <w:szCs w:val="18"/>
              </w:rPr>
              <w:t xml:space="preserve"> элементом приямка может быть решетка с мелкой ячейкой или стекло.                                               </w:t>
            </w:r>
          </w:p>
          <w:p w:rsidR="0092417F" w:rsidRPr="0075248E" w:rsidRDefault="0092417F" w:rsidP="0092417F">
            <w:pPr>
              <w:ind w:firstLine="0"/>
              <w:rPr>
                <w:rFonts w:eastAsia="Times New Roman"/>
                <w:sz w:val="18"/>
                <w:szCs w:val="18"/>
              </w:rPr>
            </w:pPr>
            <w:r w:rsidRPr="0075248E">
              <w:rPr>
                <w:rFonts w:eastAsia="Times New Roman"/>
                <w:sz w:val="18"/>
                <w:szCs w:val="18"/>
              </w:rPr>
              <w:t>15.Газовые и водосточные трубы, проходящие по фасаду, окрашиваются в цвет участка фасада, по которому они проходят. Водосточные трубы допускается окрашивать полностью в цвет, преобладающий на фасаде.</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16. Отвод воды с крыши и выступающих частей здания должен осуществляется в ливневую канализацию. Допускается устанавливать водоотвод по лотку, накрытому решеткой, если водосточные трубы проходят по дворовым фасадам, а так же по торцевым, если на них </w:t>
            </w:r>
            <w:r w:rsidRPr="0075248E">
              <w:rPr>
                <w:rFonts w:eastAsia="Times New Roman"/>
                <w:sz w:val="18"/>
                <w:szCs w:val="18"/>
              </w:rPr>
              <w:br/>
              <w:t>не располагаются входы в коммерческие помещения. Не допускается сброс ливневых стоков на рельеф (</w:t>
            </w:r>
            <w:proofErr w:type="spellStart"/>
            <w:r w:rsidRPr="0075248E">
              <w:rPr>
                <w:rFonts w:eastAsia="Times New Roman"/>
                <w:sz w:val="18"/>
                <w:szCs w:val="18"/>
              </w:rPr>
              <w:t>отмостку</w:t>
            </w:r>
            <w:proofErr w:type="spellEnd"/>
            <w:r w:rsidRPr="0075248E">
              <w:rPr>
                <w:rFonts w:eastAsia="Times New Roman"/>
                <w:sz w:val="18"/>
                <w:szCs w:val="18"/>
              </w:rPr>
              <w:t xml:space="preserve">, грунт или тротуар). </w:t>
            </w:r>
            <w:r w:rsidRPr="0075248E">
              <w:rPr>
                <w:rFonts w:eastAsia="Times New Roman"/>
                <w:sz w:val="18"/>
                <w:szCs w:val="18"/>
              </w:rPr>
              <w:br/>
              <w:t xml:space="preserve">Не допускается применение водоотводных лотков без решёток.                                         </w:t>
            </w:r>
          </w:p>
          <w:p w:rsidR="0092417F" w:rsidRPr="0075248E" w:rsidRDefault="0092417F" w:rsidP="0092417F">
            <w:pPr>
              <w:ind w:firstLine="0"/>
              <w:rPr>
                <w:rFonts w:eastAsia="Times New Roman"/>
                <w:sz w:val="18"/>
                <w:szCs w:val="18"/>
              </w:rPr>
            </w:pPr>
            <w:r w:rsidRPr="0075248E">
              <w:rPr>
                <w:rFonts w:eastAsia="Times New Roman"/>
                <w:sz w:val="18"/>
                <w:szCs w:val="18"/>
              </w:rPr>
              <w:t>17. На фасаде жилого дома должны быть предусмотрены места для установки наружных блоков кондиционеров. Места для размещения этих блоков должны быть декорированы таким образом, чтобы скрыть блок. Для отвода конденсата должны быть предусмотрены др</w:t>
            </w:r>
            <w:r w:rsidRPr="0075248E">
              <w:rPr>
                <w:rFonts w:eastAsia="Times New Roman"/>
                <w:sz w:val="18"/>
                <w:szCs w:val="18"/>
              </w:rPr>
              <w:t>е</w:t>
            </w:r>
            <w:r w:rsidRPr="0075248E">
              <w:rPr>
                <w:rFonts w:eastAsia="Times New Roman"/>
                <w:sz w:val="18"/>
                <w:szCs w:val="18"/>
              </w:rPr>
              <w:t xml:space="preserve">нажные каналы.                                  </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18.Для улучшения санитарно-гигиенических условий использование внутреннего мусоропровода в жилом доме запрещено. Разрешается только организованный сбор мусора в контейнеры на прилегающей территории. Место размещения контейнеров должно быть защищено навесом и закрываться с трех сторон сетчатым ограждением в стиле жилого дома. Контейнеры должны быть с крышками.                                               </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19. В местах общего пользования все сети должны быть скрыты так, чтобы стены и потолок не имели выступающих частей. Радиаторы должны располагаться в нижней части стены, при этом нормируемая ширина коридора должна сохраняться.               </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20. </w:t>
            </w:r>
            <w:proofErr w:type="spellStart"/>
            <w:r w:rsidRPr="0075248E">
              <w:rPr>
                <w:rFonts w:eastAsia="Times New Roman"/>
                <w:sz w:val="18"/>
                <w:szCs w:val="18"/>
              </w:rPr>
              <w:t>Воздухозабор</w:t>
            </w:r>
            <w:proofErr w:type="spellEnd"/>
            <w:r w:rsidRPr="0075248E">
              <w:rPr>
                <w:rFonts w:eastAsia="Times New Roman"/>
                <w:sz w:val="18"/>
                <w:szCs w:val="18"/>
              </w:rPr>
              <w:t xml:space="preserve"> котлов индивидуального отопления с фасада </w:t>
            </w:r>
            <w:proofErr w:type="gramStart"/>
            <w:r w:rsidRPr="0075248E">
              <w:rPr>
                <w:rFonts w:eastAsia="Times New Roman"/>
                <w:sz w:val="18"/>
                <w:szCs w:val="18"/>
              </w:rPr>
              <w:t>запрещен</w:t>
            </w:r>
            <w:proofErr w:type="gramEnd"/>
            <w:r w:rsidRPr="0075248E">
              <w:rPr>
                <w:rFonts w:eastAsia="Times New Roman"/>
                <w:sz w:val="18"/>
                <w:szCs w:val="18"/>
              </w:rPr>
              <w:t xml:space="preserve">; Систему отвода угарного газа и </w:t>
            </w:r>
            <w:proofErr w:type="spellStart"/>
            <w:r w:rsidRPr="0075248E">
              <w:rPr>
                <w:rFonts w:eastAsia="Times New Roman"/>
                <w:sz w:val="18"/>
                <w:szCs w:val="18"/>
              </w:rPr>
              <w:t>воздухозабора</w:t>
            </w:r>
            <w:proofErr w:type="spellEnd"/>
            <w:r w:rsidRPr="0075248E">
              <w:rPr>
                <w:rFonts w:eastAsia="Times New Roman"/>
                <w:sz w:val="18"/>
                <w:szCs w:val="18"/>
              </w:rPr>
              <w:t xml:space="preserve"> котлов индив</w:t>
            </w:r>
            <w:r w:rsidRPr="0075248E">
              <w:rPr>
                <w:rFonts w:eastAsia="Times New Roman"/>
                <w:sz w:val="18"/>
                <w:szCs w:val="18"/>
              </w:rPr>
              <w:t>и</w:t>
            </w:r>
            <w:r w:rsidRPr="0075248E">
              <w:rPr>
                <w:rFonts w:eastAsia="Times New Roman"/>
                <w:sz w:val="18"/>
                <w:szCs w:val="18"/>
              </w:rPr>
              <w:t>дуального отопления запрещается пускать в холодных помещениях.</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21. ПВХ белого цвета в качестве материала окон и дверей запрещается в домах более 3х этажей. Цвет оконных (дверных) откосов может быть только таким, как цвет рамы окна (двери), или как цвет фасада вокруг окна.       </w:t>
            </w:r>
          </w:p>
        </w:tc>
      </w:tr>
      <w:tr w:rsidR="0092417F" w:rsidRPr="0075248E" w:rsidTr="00AD24AA">
        <w:trPr>
          <w:trHeight w:val="960"/>
          <w:tblHeader/>
        </w:trPr>
        <w:tc>
          <w:tcPr>
            <w:tcW w:w="1214" w:type="dxa"/>
            <w:gridSpan w:val="2"/>
            <w:vMerge/>
            <w:tcBorders>
              <w:top w:val="nil"/>
              <w:left w:val="single" w:sz="8" w:space="0" w:color="auto"/>
              <w:bottom w:val="nil"/>
              <w:right w:val="single" w:sz="4" w:space="0" w:color="auto"/>
            </w:tcBorders>
            <w:shd w:val="clear" w:color="auto" w:fill="auto"/>
          </w:tcPr>
          <w:p w:rsidR="0092417F" w:rsidRPr="0075248E" w:rsidRDefault="0092417F" w:rsidP="0092417F">
            <w:pPr>
              <w:ind w:firstLine="0"/>
              <w:jc w:val="left"/>
              <w:rPr>
                <w:rFonts w:eastAsia="Times New Roman"/>
                <w:sz w:val="18"/>
                <w:szCs w:val="18"/>
              </w:rPr>
            </w:pPr>
          </w:p>
        </w:tc>
        <w:tc>
          <w:tcPr>
            <w:tcW w:w="2933" w:type="dxa"/>
            <w:gridSpan w:val="4"/>
            <w:tcBorders>
              <w:left w:val="nil"/>
              <w:right w:val="single" w:sz="4" w:space="0" w:color="000000"/>
            </w:tcBorders>
            <w:shd w:val="clear" w:color="auto" w:fill="auto"/>
          </w:tcPr>
          <w:p w:rsidR="0092417F" w:rsidRPr="0075248E" w:rsidRDefault="0092417F" w:rsidP="0092417F">
            <w:pPr>
              <w:ind w:firstLine="0"/>
              <w:jc w:val="center"/>
              <w:rPr>
                <w:rFonts w:eastAsia="Times New Roman"/>
                <w:sz w:val="18"/>
                <w:szCs w:val="18"/>
              </w:rPr>
            </w:pPr>
          </w:p>
        </w:tc>
        <w:tc>
          <w:tcPr>
            <w:tcW w:w="10878" w:type="dxa"/>
            <w:gridSpan w:val="13"/>
            <w:tcBorders>
              <w:left w:val="nil"/>
              <w:bottom w:val="single" w:sz="4" w:space="0" w:color="auto"/>
              <w:right w:val="single" w:sz="8" w:space="0" w:color="auto"/>
            </w:tcBorders>
            <w:shd w:val="clear" w:color="auto" w:fill="auto"/>
          </w:tcPr>
          <w:p w:rsidR="0092417F" w:rsidRPr="0075248E" w:rsidRDefault="0092417F" w:rsidP="0092417F">
            <w:pPr>
              <w:ind w:firstLine="0"/>
              <w:rPr>
                <w:rFonts w:eastAsia="Times New Roman"/>
                <w:sz w:val="18"/>
                <w:szCs w:val="18"/>
              </w:rPr>
            </w:pPr>
            <w:r w:rsidRPr="0075248E">
              <w:rPr>
                <w:rFonts w:eastAsia="Times New Roman"/>
                <w:sz w:val="18"/>
                <w:szCs w:val="18"/>
              </w:rPr>
              <w:t>22. Если квартира имеет одну лоджию или балкон, то они должны быть остекленными. Вторая лоджия или балкон могут быть не осте</w:t>
            </w:r>
            <w:r w:rsidRPr="0075248E">
              <w:rPr>
                <w:rFonts w:eastAsia="Times New Roman"/>
                <w:sz w:val="18"/>
                <w:szCs w:val="18"/>
              </w:rPr>
              <w:t>к</w:t>
            </w:r>
            <w:r w:rsidRPr="0075248E">
              <w:rPr>
                <w:rFonts w:eastAsia="Times New Roman"/>
                <w:sz w:val="18"/>
                <w:szCs w:val="18"/>
              </w:rPr>
              <w:t xml:space="preserve">ленными. Допускается отсутствие у квартиры балкона или лоджии, если это не противоречит действующим нормам.  </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23. Верх глухого ограждения лоджии или балкона не может быть выше, чем низ соседних по этажу окон.                 </w:t>
            </w:r>
          </w:p>
          <w:p w:rsidR="0092417F" w:rsidRPr="0075248E" w:rsidRDefault="0092417F" w:rsidP="0092417F">
            <w:pPr>
              <w:ind w:firstLine="0"/>
              <w:rPr>
                <w:rFonts w:eastAsia="Times New Roman"/>
                <w:sz w:val="18"/>
                <w:szCs w:val="18"/>
              </w:rPr>
            </w:pPr>
            <w:r w:rsidRPr="0075248E">
              <w:rPr>
                <w:rFonts w:eastAsia="Times New Roman"/>
                <w:sz w:val="18"/>
                <w:szCs w:val="18"/>
              </w:rPr>
              <w:t>24.Белый цвет в витражах запрещается. Цветная тонировка стекол окон, балконов, лоджий, витражей запрещена. Допускается использ</w:t>
            </w:r>
            <w:r w:rsidRPr="0075248E">
              <w:rPr>
                <w:rFonts w:eastAsia="Times New Roman"/>
                <w:sz w:val="18"/>
                <w:szCs w:val="18"/>
              </w:rPr>
              <w:t>о</w:t>
            </w:r>
            <w:r w:rsidRPr="0075248E">
              <w:rPr>
                <w:rFonts w:eastAsia="Times New Roman"/>
                <w:sz w:val="18"/>
                <w:szCs w:val="18"/>
              </w:rPr>
              <w:t>вание рефлекторных стекол.</w:t>
            </w:r>
          </w:p>
          <w:p w:rsidR="0092417F" w:rsidRPr="0075248E" w:rsidRDefault="0092417F" w:rsidP="0092417F">
            <w:pPr>
              <w:ind w:firstLine="0"/>
              <w:rPr>
                <w:rFonts w:eastAsia="Times New Roman"/>
                <w:sz w:val="18"/>
                <w:szCs w:val="18"/>
              </w:rPr>
            </w:pPr>
            <w:proofErr w:type="gramStart"/>
            <w:r w:rsidRPr="0075248E">
              <w:rPr>
                <w:rFonts w:eastAsia="Times New Roman"/>
                <w:sz w:val="18"/>
                <w:szCs w:val="18"/>
              </w:rPr>
              <w:t xml:space="preserve">25.В вентилируемом фасаде запрещено использовать </w:t>
            </w:r>
            <w:proofErr w:type="spellStart"/>
            <w:r w:rsidRPr="0075248E">
              <w:rPr>
                <w:rFonts w:eastAsia="Times New Roman"/>
                <w:sz w:val="18"/>
                <w:szCs w:val="18"/>
              </w:rPr>
              <w:t>керамогранит</w:t>
            </w:r>
            <w:proofErr w:type="spellEnd"/>
            <w:r w:rsidRPr="0075248E">
              <w:rPr>
                <w:rFonts w:eastAsia="Times New Roman"/>
                <w:sz w:val="18"/>
                <w:szCs w:val="18"/>
              </w:rPr>
              <w:t xml:space="preserve"> в пропорции  формы плитки 1:1; Не допускается устройство вентил</w:t>
            </w:r>
            <w:r w:rsidRPr="0075248E">
              <w:rPr>
                <w:rFonts w:eastAsia="Times New Roman"/>
                <w:sz w:val="18"/>
                <w:szCs w:val="18"/>
              </w:rPr>
              <w:t>и</w:t>
            </w:r>
            <w:r w:rsidRPr="0075248E">
              <w:rPr>
                <w:rFonts w:eastAsia="Times New Roman"/>
                <w:sz w:val="18"/>
                <w:szCs w:val="18"/>
              </w:rPr>
              <w:t xml:space="preserve">руемого навесного фасада с использованием </w:t>
            </w:r>
            <w:proofErr w:type="spellStart"/>
            <w:r w:rsidRPr="0075248E">
              <w:rPr>
                <w:rFonts w:eastAsia="Times New Roman"/>
                <w:sz w:val="18"/>
                <w:szCs w:val="18"/>
              </w:rPr>
              <w:t>керамогранита</w:t>
            </w:r>
            <w:proofErr w:type="spellEnd"/>
            <w:r w:rsidRPr="0075248E">
              <w:rPr>
                <w:rFonts w:eastAsia="Times New Roman"/>
                <w:sz w:val="18"/>
                <w:szCs w:val="18"/>
              </w:rPr>
              <w:t xml:space="preserve"> на зданиях: ниже 12 м (до 4 этажей); со скатной кровлей; с глянцевой п</w:t>
            </w:r>
            <w:r w:rsidRPr="0075248E">
              <w:rPr>
                <w:rFonts w:eastAsia="Times New Roman"/>
                <w:sz w:val="18"/>
                <w:szCs w:val="18"/>
              </w:rPr>
              <w:t>о</w:t>
            </w:r>
            <w:r w:rsidRPr="0075248E">
              <w:rPr>
                <w:rFonts w:eastAsia="Times New Roman"/>
                <w:sz w:val="18"/>
                <w:szCs w:val="18"/>
              </w:rPr>
              <w:t xml:space="preserve">верхностью более чем на 30% от площади фасада; с открытой системой </w:t>
            </w:r>
            <w:proofErr w:type="spellStart"/>
            <w:r w:rsidRPr="0075248E">
              <w:rPr>
                <w:rFonts w:eastAsia="Times New Roman"/>
                <w:sz w:val="18"/>
                <w:szCs w:val="18"/>
              </w:rPr>
              <w:t>кляммеров</w:t>
            </w:r>
            <w:proofErr w:type="spellEnd"/>
            <w:r w:rsidRPr="0075248E">
              <w:rPr>
                <w:rFonts w:eastAsia="Times New Roman"/>
                <w:sz w:val="18"/>
                <w:szCs w:val="18"/>
              </w:rPr>
              <w:t xml:space="preserve"> на отметке до 12 м;</w:t>
            </w:r>
            <w:proofErr w:type="gramEnd"/>
            <w:r w:rsidRPr="0075248E">
              <w:rPr>
                <w:rFonts w:eastAsia="Times New Roman"/>
                <w:sz w:val="18"/>
                <w:szCs w:val="18"/>
              </w:rPr>
              <w:t xml:space="preserve"> с открытой системой </w:t>
            </w:r>
            <w:proofErr w:type="spellStart"/>
            <w:r w:rsidRPr="0075248E">
              <w:rPr>
                <w:rFonts w:eastAsia="Times New Roman"/>
                <w:sz w:val="18"/>
                <w:szCs w:val="18"/>
              </w:rPr>
              <w:t>кляммеров</w:t>
            </w:r>
            <w:proofErr w:type="spellEnd"/>
            <w:r w:rsidRPr="0075248E">
              <w:rPr>
                <w:rFonts w:eastAsia="Times New Roman"/>
                <w:sz w:val="18"/>
                <w:szCs w:val="18"/>
              </w:rPr>
              <w:t xml:space="preserve"> при скатной кровле; </w:t>
            </w:r>
            <w:proofErr w:type="spellStart"/>
            <w:r w:rsidRPr="0075248E">
              <w:rPr>
                <w:rFonts w:eastAsia="Times New Roman"/>
                <w:sz w:val="18"/>
                <w:szCs w:val="18"/>
              </w:rPr>
              <w:t>Металлокассеты</w:t>
            </w:r>
            <w:proofErr w:type="spellEnd"/>
            <w:r w:rsidRPr="0075248E">
              <w:rPr>
                <w:rFonts w:eastAsia="Times New Roman"/>
                <w:sz w:val="18"/>
                <w:szCs w:val="18"/>
              </w:rPr>
              <w:t xml:space="preserve"> запрещено использовать на зданиях ниже 12 м (до 4 этажей) и пропорции 1:1. При использовании фасадных панелей разрешено использовать </w:t>
            </w:r>
            <w:proofErr w:type="spellStart"/>
            <w:r w:rsidRPr="0075248E">
              <w:rPr>
                <w:rFonts w:eastAsia="Times New Roman"/>
                <w:sz w:val="18"/>
                <w:szCs w:val="18"/>
              </w:rPr>
              <w:t>фиброцементные</w:t>
            </w:r>
            <w:proofErr w:type="spellEnd"/>
            <w:r w:rsidRPr="0075248E">
              <w:rPr>
                <w:rFonts w:eastAsia="Times New Roman"/>
                <w:sz w:val="18"/>
                <w:szCs w:val="18"/>
              </w:rPr>
              <w:t xml:space="preserve"> панели, HPL-панели. В качестве фасадного материала допускается испол</w:t>
            </w:r>
            <w:r w:rsidRPr="0075248E">
              <w:rPr>
                <w:rFonts w:eastAsia="Times New Roman"/>
                <w:sz w:val="18"/>
                <w:szCs w:val="18"/>
              </w:rPr>
              <w:t>ь</w:t>
            </w:r>
            <w:r w:rsidRPr="0075248E">
              <w:rPr>
                <w:rFonts w:eastAsia="Times New Roman"/>
                <w:sz w:val="18"/>
                <w:szCs w:val="18"/>
              </w:rPr>
              <w:t xml:space="preserve">зовать штукатурку при обеспечении гарантированного срока службы не менее 10 лет. Запрещено использовать </w:t>
            </w:r>
            <w:proofErr w:type="spellStart"/>
            <w:r w:rsidRPr="0075248E">
              <w:rPr>
                <w:rFonts w:eastAsia="Times New Roman"/>
                <w:sz w:val="18"/>
                <w:szCs w:val="18"/>
              </w:rPr>
              <w:t>стекломагнезитовые</w:t>
            </w:r>
            <w:proofErr w:type="spellEnd"/>
            <w:r w:rsidRPr="0075248E">
              <w:rPr>
                <w:rFonts w:eastAsia="Times New Roman"/>
                <w:sz w:val="18"/>
                <w:szCs w:val="18"/>
              </w:rPr>
              <w:t xml:space="preserve"> л</w:t>
            </w:r>
            <w:r w:rsidRPr="0075248E">
              <w:rPr>
                <w:rFonts w:eastAsia="Times New Roman"/>
                <w:sz w:val="18"/>
                <w:szCs w:val="18"/>
              </w:rPr>
              <w:t>и</w:t>
            </w:r>
            <w:r w:rsidRPr="0075248E">
              <w:rPr>
                <w:rFonts w:eastAsia="Times New Roman"/>
                <w:sz w:val="18"/>
                <w:szCs w:val="18"/>
              </w:rPr>
              <w:t xml:space="preserve">сты. </w:t>
            </w:r>
          </w:p>
          <w:p w:rsidR="0092417F" w:rsidRPr="0075248E" w:rsidRDefault="0092417F" w:rsidP="0092417F">
            <w:pPr>
              <w:ind w:firstLine="0"/>
              <w:rPr>
                <w:rFonts w:eastAsia="Times New Roman"/>
                <w:sz w:val="18"/>
                <w:szCs w:val="18"/>
              </w:rPr>
            </w:pPr>
            <w:r w:rsidRPr="0075248E">
              <w:rPr>
                <w:rFonts w:eastAsia="Times New Roman"/>
                <w:sz w:val="18"/>
                <w:szCs w:val="18"/>
              </w:rPr>
              <w:t>26. Требования к форме зданий: глухие торцы недопустимы; для осуществления поворота продольной оси корпуса жилого дома должны использоваться поворотные или угловые секции; допускается не более трех секций одной высоты; в зданиях выше 7 этажей необходимо менять этажность через каждые 60 м по фасаду с перепадом не менее 30%. При длине Фасада более 50 м необходимо делать разрыв ф</w:t>
            </w:r>
            <w:r w:rsidRPr="0075248E">
              <w:rPr>
                <w:rFonts w:eastAsia="Times New Roman"/>
                <w:sz w:val="18"/>
                <w:szCs w:val="18"/>
              </w:rPr>
              <w:t>а</w:t>
            </w:r>
            <w:r w:rsidRPr="0075248E">
              <w:rPr>
                <w:rFonts w:eastAsia="Times New Roman"/>
                <w:sz w:val="18"/>
                <w:szCs w:val="18"/>
              </w:rPr>
              <w:t>сада либо вносить визуальное разнообразие.</w:t>
            </w:r>
          </w:p>
        </w:tc>
      </w:tr>
      <w:tr w:rsidR="0092417F" w:rsidRPr="0075248E" w:rsidTr="00AD24AA">
        <w:trPr>
          <w:trHeight w:val="960"/>
          <w:tblHeader/>
        </w:trPr>
        <w:tc>
          <w:tcPr>
            <w:tcW w:w="1214" w:type="dxa"/>
            <w:gridSpan w:val="2"/>
            <w:tcBorders>
              <w:top w:val="nil"/>
              <w:left w:val="single" w:sz="8" w:space="0" w:color="auto"/>
              <w:bottom w:val="single" w:sz="4" w:space="0" w:color="auto"/>
              <w:right w:val="single" w:sz="4" w:space="0" w:color="auto"/>
            </w:tcBorders>
            <w:shd w:val="clear" w:color="auto" w:fill="auto"/>
          </w:tcPr>
          <w:p w:rsidR="0092417F" w:rsidRPr="0075248E" w:rsidRDefault="0092417F" w:rsidP="0092417F">
            <w:pPr>
              <w:ind w:firstLine="0"/>
              <w:jc w:val="left"/>
              <w:rPr>
                <w:rFonts w:eastAsia="Times New Roman"/>
                <w:sz w:val="18"/>
                <w:szCs w:val="18"/>
              </w:rPr>
            </w:pPr>
          </w:p>
        </w:tc>
        <w:tc>
          <w:tcPr>
            <w:tcW w:w="2933" w:type="dxa"/>
            <w:gridSpan w:val="4"/>
            <w:tcBorders>
              <w:left w:val="nil"/>
              <w:bottom w:val="single" w:sz="4" w:space="0" w:color="auto"/>
              <w:right w:val="single" w:sz="4" w:space="0" w:color="000000"/>
            </w:tcBorders>
            <w:shd w:val="clear" w:color="auto" w:fill="auto"/>
          </w:tcPr>
          <w:p w:rsidR="0092417F" w:rsidRPr="0075248E" w:rsidRDefault="0092417F" w:rsidP="0092417F">
            <w:pPr>
              <w:ind w:firstLine="0"/>
              <w:jc w:val="center"/>
              <w:rPr>
                <w:rFonts w:eastAsia="Times New Roman"/>
                <w:sz w:val="18"/>
                <w:szCs w:val="18"/>
              </w:rPr>
            </w:pPr>
          </w:p>
        </w:tc>
        <w:tc>
          <w:tcPr>
            <w:tcW w:w="10878" w:type="dxa"/>
            <w:gridSpan w:val="13"/>
            <w:tcBorders>
              <w:top w:val="single" w:sz="4" w:space="0" w:color="auto"/>
              <w:left w:val="nil"/>
              <w:bottom w:val="single" w:sz="4" w:space="0" w:color="auto"/>
              <w:right w:val="single" w:sz="8" w:space="0" w:color="auto"/>
            </w:tcBorders>
            <w:shd w:val="clear" w:color="auto" w:fill="auto"/>
          </w:tcPr>
          <w:p w:rsidR="0092417F" w:rsidRPr="0075248E" w:rsidRDefault="0092417F" w:rsidP="0092417F">
            <w:pPr>
              <w:ind w:firstLine="0"/>
              <w:rPr>
                <w:rFonts w:eastAsia="Times New Roman"/>
                <w:sz w:val="18"/>
                <w:szCs w:val="18"/>
              </w:rPr>
            </w:pPr>
            <w:r w:rsidRPr="0075248E">
              <w:rPr>
                <w:rFonts w:eastAsia="Times New Roman"/>
                <w:sz w:val="18"/>
                <w:szCs w:val="18"/>
              </w:rPr>
              <w:t xml:space="preserve">27. Преимущественно нежилые помещения в первых этажах располагать в жилых зданиях, фасады которых выходят на жилые и (или) магистральные улицы. </w:t>
            </w:r>
            <w:proofErr w:type="gramStart"/>
            <w:r w:rsidRPr="0075248E">
              <w:rPr>
                <w:rFonts w:eastAsia="Times New Roman"/>
                <w:sz w:val="18"/>
                <w:szCs w:val="18"/>
              </w:rPr>
              <w:t>Необходимо предусматривать размещение в первых этажах жилых зданий объектов бытового обслуживания, о</w:t>
            </w:r>
            <w:r w:rsidRPr="0075248E">
              <w:rPr>
                <w:rFonts w:eastAsia="Times New Roman"/>
                <w:sz w:val="18"/>
                <w:szCs w:val="18"/>
              </w:rPr>
              <w:t>б</w:t>
            </w:r>
            <w:r w:rsidRPr="0075248E">
              <w:rPr>
                <w:rFonts w:eastAsia="Times New Roman"/>
                <w:sz w:val="18"/>
                <w:szCs w:val="18"/>
              </w:rPr>
              <w:t>щественного питания, торговли, здравоохранения, культуры, физической культуры, и спорта, социального обслуживания населения, це</w:t>
            </w:r>
            <w:r w:rsidRPr="0075248E">
              <w:rPr>
                <w:rFonts w:eastAsia="Times New Roman"/>
                <w:sz w:val="18"/>
                <w:szCs w:val="18"/>
              </w:rPr>
              <w:t>н</w:t>
            </w:r>
            <w:r w:rsidRPr="0075248E">
              <w:rPr>
                <w:rFonts w:eastAsia="Times New Roman"/>
                <w:sz w:val="18"/>
                <w:szCs w:val="18"/>
              </w:rPr>
              <w:t xml:space="preserve">тров дистанционного обучения, инновационных исследовательских и проектных учреждений, объектов предпринимательства в случаях, если их деятельность не требует организации санитарно-защитных зон и не оказывает вредного, радиологического, электромагнитного </w:t>
            </w:r>
            <w:r w:rsidRPr="0075248E">
              <w:rPr>
                <w:rFonts w:eastAsia="Times New Roman"/>
                <w:sz w:val="18"/>
                <w:szCs w:val="18"/>
              </w:rPr>
              <w:br/>
              <w:t>и санитарно-эпидемиологического влияния с учетом создания условий для проведения погрузочно-разгрузочных работ.</w:t>
            </w:r>
            <w:proofErr w:type="gramEnd"/>
          </w:p>
        </w:tc>
      </w:tr>
      <w:tr w:rsidR="0092417F" w:rsidRPr="0075248E" w:rsidTr="008A2035">
        <w:trPr>
          <w:trHeight w:val="424"/>
          <w:tblHeader/>
        </w:trPr>
        <w:tc>
          <w:tcPr>
            <w:tcW w:w="1214" w:type="dxa"/>
            <w:gridSpan w:val="2"/>
            <w:vMerge w:val="restart"/>
            <w:tcBorders>
              <w:top w:val="single" w:sz="4" w:space="0" w:color="auto"/>
              <w:left w:val="single" w:sz="8" w:space="0" w:color="auto"/>
              <w:right w:val="single" w:sz="4" w:space="0" w:color="auto"/>
            </w:tcBorders>
            <w:shd w:val="clear" w:color="auto" w:fill="auto"/>
            <w:textDirection w:val="btLr"/>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 области гражданской обороны,  предупреждения и ли</w:t>
            </w:r>
            <w:r w:rsidRPr="0075248E">
              <w:rPr>
                <w:rFonts w:eastAsia="Times New Roman"/>
                <w:sz w:val="18"/>
                <w:szCs w:val="18"/>
              </w:rPr>
              <w:t>к</w:t>
            </w:r>
            <w:r w:rsidRPr="0075248E">
              <w:rPr>
                <w:rFonts w:eastAsia="Times New Roman"/>
                <w:sz w:val="18"/>
                <w:szCs w:val="18"/>
              </w:rPr>
              <w:t>видации последствий чрезвычайных ситуаций природного и техногенного характера</w:t>
            </w: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Пожарное депо</w:t>
            </w:r>
          </w:p>
        </w:tc>
        <w:tc>
          <w:tcPr>
            <w:tcW w:w="227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Уровень обеспеченности, пожарное депо, автомоб</w:t>
            </w:r>
            <w:r w:rsidRPr="0075248E">
              <w:rPr>
                <w:rFonts w:eastAsia="Times New Roman"/>
                <w:sz w:val="18"/>
                <w:szCs w:val="18"/>
              </w:rPr>
              <w:t>и</w:t>
            </w:r>
            <w:r w:rsidRPr="0075248E">
              <w:rPr>
                <w:rFonts w:eastAsia="Times New Roman"/>
                <w:sz w:val="18"/>
                <w:szCs w:val="18"/>
              </w:rPr>
              <w:t>лей</w:t>
            </w:r>
          </w:p>
        </w:tc>
        <w:tc>
          <w:tcPr>
            <w:tcW w:w="2272"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Для населенных пунктов с численностью населения:</w:t>
            </w:r>
          </w:p>
        </w:tc>
        <w:tc>
          <w:tcPr>
            <w:tcW w:w="1929" w:type="dxa"/>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до 5 тыс. чел. </w:t>
            </w:r>
          </w:p>
        </w:tc>
        <w:tc>
          <w:tcPr>
            <w:tcW w:w="1632" w:type="dxa"/>
            <w:gridSpan w:val="3"/>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 пожарное депо на 2 автомобиля</w:t>
            </w:r>
          </w:p>
        </w:tc>
        <w:tc>
          <w:tcPr>
            <w:tcW w:w="2774" w:type="dxa"/>
            <w:gridSpan w:val="4"/>
            <w:vMerge w:val="restart"/>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3000 м; время прибытия первого подразделения к месту вызова </w:t>
            </w:r>
            <w:r w:rsidRPr="0075248E">
              <w:rPr>
                <w:rFonts w:eastAsia="Times New Roman"/>
                <w:sz w:val="18"/>
                <w:szCs w:val="18"/>
              </w:rPr>
              <w:br/>
              <w:t>не должно превышать 10 мин.</w:t>
            </w:r>
          </w:p>
        </w:tc>
      </w:tr>
      <w:tr w:rsidR="0092417F" w:rsidRPr="0075248E" w:rsidTr="008A2035">
        <w:trPr>
          <w:trHeight w:val="402"/>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от 5 до 20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 пожарное депо на 6 автомобилей</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408"/>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от 20 до 50 тыс. чел. </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 пожарных депо на 6 автомобилей</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72"/>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Количество автомобилей в зависимости от числа жителей в населенном пункте</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До 50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55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50-100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4</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w:t>
            </w:r>
            <w:proofErr w:type="gramStart"/>
            <w:r w:rsidRPr="0075248E">
              <w:rPr>
                <w:rFonts w:eastAsia="Times New Roman"/>
                <w:sz w:val="18"/>
                <w:szCs w:val="18"/>
              </w:rPr>
              <w:t>га</w:t>
            </w:r>
            <w:proofErr w:type="gramEnd"/>
          </w:p>
        </w:tc>
        <w:tc>
          <w:tcPr>
            <w:tcW w:w="4201" w:type="dxa"/>
            <w:gridSpan w:val="4"/>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тип V - пожарные депо для охраны населенных пунктов на 2 автомобиля</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0,55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тип V - пожарные депо для охраны населенных пунктов на 4 автомобиля</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0,85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тип II - пожарные депо на 6 автомобилей для охр</w:t>
            </w:r>
            <w:r w:rsidRPr="0075248E">
              <w:rPr>
                <w:rFonts w:eastAsia="Times New Roman"/>
                <w:sz w:val="18"/>
                <w:szCs w:val="18"/>
              </w:rPr>
              <w:t>а</w:t>
            </w:r>
            <w:r w:rsidRPr="0075248E">
              <w:rPr>
                <w:rFonts w:eastAsia="Times New Roman"/>
                <w:sz w:val="18"/>
                <w:szCs w:val="18"/>
              </w:rPr>
              <w:t>ны городов</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1,2</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499"/>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тип I - центральные пожарные депо на                           6 автомобилей</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1,6</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44"/>
          <w:tblHeader/>
        </w:trPr>
        <w:tc>
          <w:tcPr>
            <w:tcW w:w="1214" w:type="dxa"/>
            <w:gridSpan w:val="2"/>
            <w:vMerge/>
            <w:tcBorders>
              <w:top w:val="single" w:sz="4" w:space="0" w:color="000000"/>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тип I - центральные пожарные депо на                         8 автомобилей</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1,75</w:t>
            </w:r>
          </w:p>
        </w:tc>
        <w:tc>
          <w:tcPr>
            <w:tcW w:w="2774" w:type="dxa"/>
            <w:gridSpan w:val="4"/>
            <w:vMerge/>
            <w:tcBorders>
              <w:top w:val="single" w:sz="4" w:space="0" w:color="auto"/>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33"/>
          <w:tblHeader/>
        </w:trPr>
        <w:tc>
          <w:tcPr>
            <w:tcW w:w="1214" w:type="dxa"/>
            <w:gridSpan w:val="2"/>
            <w:vMerge w:val="restart"/>
            <w:tcBorders>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Убежища гражданской обороны</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Площадь пола помещ</w:t>
            </w:r>
            <w:r w:rsidRPr="0075248E">
              <w:rPr>
                <w:rFonts w:eastAsia="Times New Roman"/>
                <w:sz w:val="18"/>
                <w:szCs w:val="18"/>
              </w:rPr>
              <w:t>е</w:t>
            </w:r>
            <w:r w:rsidRPr="0075248E">
              <w:rPr>
                <w:rFonts w:eastAsia="Times New Roman"/>
                <w:sz w:val="18"/>
                <w:szCs w:val="18"/>
              </w:rPr>
              <w:t>ний, кв. м на одного укрываемого [4]:</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одноярусном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0,6</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пеш</w:t>
            </w:r>
            <w:proofErr w:type="gramStart"/>
            <w:r w:rsidRPr="0075248E">
              <w:rPr>
                <w:rFonts w:eastAsia="Times New Roman"/>
                <w:sz w:val="18"/>
                <w:szCs w:val="18"/>
              </w:rPr>
              <w:t>.</w:t>
            </w:r>
            <w:proofErr w:type="gramEnd"/>
            <w:r w:rsidRPr="0075248E">
              <w:rPr>
                <w:rFonts w:eastAsia="Times New Roman"/>
                <w:sz w:val="18"/>
                <w:szCs w:val="18"/>
              </w:rPr>
              <w:t xml:space="preserve"> </w:t>
            </w:r>
            <w:proofErr w:type="gramStart"/>
            <w:r w:rsidRPr="0075248E">
              <w:rPr>
                <w:rFonts w:eastAsia="Times New Roman"/>
                <w:sz w:val="18"/>
                <w:szCs w:val="18"/>
              </w:rPr>
              <w:t>д</w:t>
            </w:r>
            <w:proofErr w:type="gramEnd"/>
            <w:r w:rsidRPr="0075248E">
              <w:rPr>
                <w:rFonts w:eastAsia="Times New Roman"/>
                <w:sz w:val="18"/>
                <w:szCs w:val="18"/>
              </w:rPr>
              <w:t>оступность - 500 м см п. п. [9]</w:t>
            </w:r>
          </w:p>
        </w:tc>
      </w:tr>
      <w:tr w:rsidR="0092417F" w:rsidRPr="0075248E" w:rsidTr="008A2035">
        <w:trPr>
          <w:trHeight w:val="242"/>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двухъярусном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145"/>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трехъярусном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05"/>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Противорадиационные укрытия</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Площадь пола помещ</w:t>
            </w:r>
            <w:r w:rsidRPr="0075248E">
              <w:rPr>
                <w:rFonts w:eastAsia="Times New Roman"/>
                <w:sz w:val="18"/>
                <w:szCs w:val="18"/>
              </w:rPr>
              <w:t>е</w:t>
            </w:r>
            <w:r w:rsidRPr="0075248E">
              <w:rPr>
                <w:rFonts w:eastAsia="Times New Roman"/>
                <w:sz w:val="18"/>
                <w:szCs w:val="18"/>
              </w:rPr>
              <w:t xml:space="preserve">ний, кв. м на одного укрываемого [4]: </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одноярусном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0,6</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пеш</w:t>
            </w:r>
            <w:proofErr w:type="gramStart"/>
            <w:r w:rsidRPr="0075248E">
              <w:rPr>
                <w:rFonts w:eastAsia="Times New Roman"/>
                <w:sz w:val="18"/>
                <w:szCs w:val="18"/>
              </w:rPr>
              <w:t>.</w:t>
            </w:r>
            <w:proofErr w:type="gramEnd"/>
            <w:r w:rsidRPr="0075248E">
              <w:rPr>
                <w:rFonts w:eastAsia="Times New Roman"/>
                <w:sz w:val="18"/>
                <w:szCs w:val="18"/>
              </w:rPr>
              <w:t xml:space="preserve"> </w:t>
            </w:r>
            <w:proofErr w:type="gramStart"/>
            <w:r w:rsidRPr="0075248E">
              <w:rPr>
                <w:rFonts w:eastAsia="Times New Roman"/>
                <w:sz w:val="18"/>
                <w:szCs w:val="18"/>
              </w:rPr>
              <w:t>д</w:t>
            </w:r>
            <w:proofErr w:type="gramEnd"/>
            <w:r w:rsidRPr="0075248E">
              <w:rPr>
                <w:rFonts w:eastAsia="Times New Roman"/>
                <w:sz w:val="18"/>
                <w:szCs w:val="18"/>
              </w:rPr>
              <w:t>оступность - 3000 м, при подвозе укрываемых автотран</w:t>
            </w:r>
            <w:r w:rsidRPr="0075248E">
              <w:rPr>
                <w:rFonts w:eastAsia="Times New Roman"/>
                <w:sz w:val="18"/>
                <w:szCs w:val="18"/>
              </w:rPr>
              <w:t>с</w:t>
            </w:r>
            <w:r w:rsidRPr="0075248E">
              <w:rPr>
                <w:rFonts w:eastAsia="Times New Roman"/>
                <w:sz w:val="18"/>
                <w:szCs w:val="18"/>
              </w:rPr>
              <w:t>портом – 25 км</w:t>
            </w:r>
          </w:p>
        </w:tc>
      </w:tr>
      <w:tr w:rsidR="0092417F" w:rsidRPr="0075248E" w:rsidTr="008A2035">
        <w:trPr>
          <w:trHeight w:val="123"/>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двухъярусном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39"/>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трехъярусном расположении нар</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17"/>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Гидротехнические сооружения (</w:t>
            </w:r>
            <w:proofErr w:type="spellStart"/>
            <w:r w:rsidRPr="0075248E">
              <w:rPr>
                <w:rFonts w:eastAsia="Times New Roman"/>
                <w:sz w:val="18"/>
                <w:szCs w:val="18"/>
              </w:rPr>
              <w:t>противопаводковые</w:t>
            </w:r>
            <w:proofErr w:type="spellEnd"/>
            <w:r w:rsidRPr="0075248E">
              <w:rPr>
                <w:rFonts w:eastAsia="Times New Roman"/>
                <w:sz w:val="18"/>
                <w:szCs w:val="18"/>
              </w:rPr>
              <w:t xml:space="preserve"> дамбы).</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Ширина гребня плотины (дамбы) из грунтовых материалов, </w:t>
            </w:r>
            <w:proofErr w:type="gramStart"/>
            <w:r w:rsidRPr="0075248E">
              <w:rPr>
                <w:rFonts w:eastAsia="Times New Roman"/>
                <w:sz w:val="18"/>
                <w:szCs w:val="18"/>
              </w:rPr>
              <w:t>м</w:t>
            </w:r>
            <w:proofErr w:type="gramEnd"/>
            <w:r w:rsidRPr="0075248E">
              <w:rPr>
                <w:rFonts w:eastAsia="Times New Roman"/>
                <w:sz w:val="18"/>
                <w:szCs w:val="18"/>
              </w:rPr>
              <w:t xml:space="preserve"> [6]</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4,5</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268"/>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Ширина гребня глухой бетонной или железобетонной плотины, </w:t>
            </w:r>
            <w:proofErr w:type="gramStart"/>
            <w:r w:rsidRPr="0075248E">
              <w:rPr>
                <w:rFonts w:eastAsia="Times New Roman"/>
                <w:sz w:val="18"/>
                <w:szCs w:val="18"/>
              </w:rPr>
              <w:t>м</w:t>
            </w:r>
            <w:proofErr w:type="gramEnd"/>
            <w:r w:rsidRPr="0075248E">
              <w:rPr>
                <w:rFonts w:eastAsia="Times New Roman"/>
                <w:sz w:val="18"/>
                <w:szCs w:val="18"/>
              </w:rPr>
              <w:t xml:space="preserve"> [6]</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271"/>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Высота гребня дамбы, </w:t>
            </w:r>
            <w:proofErr w:type="gramStart"/>
            <w:r w:rsidRPr="0075248E">
              <w:rPr>
                <w:rFonts w:eastAsia="Times New Roman"/>
                <w:sz w:val="18"/>
                <w:szCs w:val="18"/>
              </w:rPr>
              <w:t>м</w:t>
            </w:r>
            <w:proofErr w:type="gram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proofErr w:type="gramStart"/>
            <w:r w:rsidRPr="0075248E">
              <w:rPr>
                <w:rFonts w:eastAsia="Times New Roman"/>
                <w:sz w:val="18"/>
                <w:szCs w:val="18"/>
              </w:rPr>
              <w:t>см</w:t>
            </w:r>
            <w:proofErr w:type="gramEnd"/>
            <w:r w:rsidRPr="0075248E">
              <w:rPr>
                <w:rFonts w:eastAsia="Times New Roman"/>
                <w:sz w:val="18"/>
                <w:szCs w:val="18"/>
              </w:rPr>
              <w:t xml:space="preserve"> п. п.  [8]</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3528"/>
          <w:tblHeader/>
        </w:trPr>
        <w:tc>
          <w:tcPr>
            <w:tcW w:w="1214" w:type="dxa"/>
            <w:gridSpan w:val="2"/>
            <w:vMerge/>
            <w:tcBorders>
              <w:top w:val="single" w:sz="4" w:space="0" w:color="000000"/>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Примечания</w:t>
            </w:r>
          </w:p>
        </w:tc>
        <w:tc>
          <w:tcPr>
            <w:tcW w:w="10878" w:type="dxa"/>
            <w:gridSpan w:val="13"/>
            <w:tcBorders>
              <w:top w:val="single" w:sz="4" w:space="0" w:color="auto"/>
              <w:left w:val="nil"/>
              <w:bottom w:val="single" w:sz="4" w:space="0" w:color="auto"/>
              <w:right w:val="single" w:sz="8" w:space="0" w:color="000000"/>
            </w:tcBorders>
            <w:shd w:val="clear" w:color="auto" w:fill="auto"/>
            <w:hideMark/>
          </w:tcPr>
          <w:p w:rsidR="0092417F" w:rsidRPr="0075248E" w:rsidRDefault="0092417F" w:rsidP="0092417F">
            <w:pPr>
              <w:ind w:firstLine="0"/>
              <w:rPr>
                <w:rFonts w:eastAsia="Times New Roman"/>
                <w:sz w:val="18"/>
                <w:szCs w:val="18"/>
              </w:rPr>
            </w:pPr>
            <w:r w:rsidRPr="0075248E">
              <w:rPr>
                <w:rFonts w:eastAsia="Times New Roman"/>
                <w:sz w:val="18"/>
                <w:szCs w:val="18"/>
              </w:rPr>
              <w:t>1. Распоряжение Правительства Белгородской области от 12.04.2010 № 143-рп «О нормативах по минимальному обеспечению молодежи региональными и муниципальными учреждениями по месту жительства».</w:t>
            </w:r>
          </w:p>
          <w:p w:rsidR="0092417F" w:rsidRPr="0075248E" w:rsidRDefault="0092417F" w:rsidP="0092417F">
            <w:pPr>
              <w:ind w:firstLine="0"/>
              <w:rPr>
                <w:rFonts w:eastAsia="Times New Roman"/>
                <w:sz w:val="18"/>
                <w:szCs w:val="18"/>
              </w:rPr>
            </w:pPr>
            <w:r w:rsidRPr="0075248E">
              <w:rPr>
                <w:rFonts w:eastAsia="Times New Roman"/>
                <w:sz w:val="18"/>
                <w:szCs w:val="18"/>
              </w:rPr>
              <w:t>2. Расчетные показатели принимаются в соответствии с Постановлением Правительства Белгородской обл. от 25.04.2016 № 100-пп «Об утверждении региональных нормативов градостроительного проектирования Белгородской области».</w:t>
            </w:r>
          </w:p>
          <w:p w:rsidR="0092417F" w:rsidRPr="0075248E" w:rsidRDefault="0092417F" w:rsidP="0092417F">
            <w:pPr>
              <w:ind w:firstLine="0"/>
              <w:rPr>
                <w:rFonts w:eastAsia="Times New Roman"/>
                <w:sz w:val="18"/>
                <w:szCs w:val="18"/>
              </w:rPr>
            </w:pPr>
            <w:r w:rsidRPr="0075248E">
              <w:rPr>
                <w:rFonts w:eastAsia="Times New Roman"/>
                <w:sz w:val="18"/>
                <w:szCs w:val="18"/>
              </w:rPr>
              <w:t>4. В соответствии с п. 5.1.1 СП 88.13330.2014.</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5. В соответствии с п. 4.12 СП 88.13330.2014.                                                                                 </w:t>
            </w:r>
          </w:p>
          <w:p w:rsidR="0092417F" w:rsidRPr="0075248E" w:rsidRDefault="0092417F" w:rsidP="0092417F">
            <w:pPr>
              <w:ind w:firstLine="0"/>
              <w:rPr>
                <w:rFonts w:eastAsia="Times New Roman"/>
                <w:sz w:val="18"/>
                <w:szCs w:val="18"/>
              </w:rPr>
            </w:pPr>
            <w:r w:rsidRPr="0075248E">
              <w:rPr>
                <w:rFonts w:eastAsia="Times New Roman"/>
                <w:sz w:val="18"/>
                <w:szCs w:val="18"/>
              </w:rPr>
              <w:t>6. Ширина гребня плотины (дамбы) из грунтовых материалов устанавливается в зависимости от условий производства работ и эксплу</w:t>
            </w:r>
            <w:r w:rsidRPr="0075248E">
              <w:rPr>
                <w:rFonts w:eastAsia="Times New Roman"/>
                <w:sz w:val="18"/>
                <w:szCs w:val="18"/>
              </w:rPr>
              <w:t>а</w:t>
            </w:r>
            <w:r w:rsidRPr="0075248E">
              <w:rPr>
                <w:rFonts w:eastAsia="Times New Roman"/>
                <w:sz w:val="18"/>
                <w:szCs w:val="18"/>
              </w:rPr>
              <w:t>тации (использования гребня для проезда, прохода и других целей) в соответствии с п. 5.11, п. 5.12 СП 39.13330.2012.</w:t>
            </w:r>
          </w:p>
          <w:p w:rsidR="0092417F" w:rsidRPr="0075248E" w:rsidRDefault="0092417F" w:rsidP="0092417F">
            <w:pPr>
              <w:ind w:firstLine="0"/>
              <w:rPr>
                <w:rFonts w:eastAsia="Times New Roman"/>
                <w:sz w:val="18"/>
                <w:szCs w:val="18"/>
              </w:rPr>
            </w:pPr>
            <w:r w:rsidRPr="0075248E">
              <w:rPr>
                <w:rFonts w:eastAsia="Times New Roman"/>
                <w:sz w:val="18"/>
                <w:szCs w:val="18"/>
              </w:rPr>
              <w:t>7. Ширина гребня глухой бетонной или железобетонной плотины устанавливается в зависимости от условий производства работ и эк</w:t>
            </w:r>
            <w:r w:rsidRPr="0075248E">
              <w:rPr>
                <w:rFonts w:eastAsia="Times New Roman"/>
                <w:sz w:val="18"/>
                <w:szCs w:val="18"/>
              </w:rPr>
              <w:t>с</w:t>
            </w:r>
            <w:r w:rsidRPr="0075248E">
              <w:rPr>
                <w:rFonts w:eastAsia="Times New Roman"/>
                <w:sz w:val="18"/>
                <w:szCs w:val="18"/>
              </w:rPr>
              <w:t>плуатации (использования гребня для проезда, прохода и других целей) в соответствии с разделом 6 СП 40.13330.2012.</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Расчетные показатели размеров </w:t>
            </w:r>
            <w:proofErr w:type="spellStart"/>
            <w:r w:rsidRPr="0075248E">
              <w:rPr>
                <w:rFonts w:eastAsia="Times New Roman"/>
                <w:sz w:val="18"/>
                <w:szCs w:val="18"/>
              </w:rPr>
              <w:t>противопаводковых</w:t>
            </w:r>
            <w:proofErr w:type="spellEnd"/>
            <w:r w:rsidRPr="0075248E">
              <w:rPr>
                <w:rFonts w:eastAsia="Times New Roman"/>
                <w:sz w:val="18"/>
                <w:szCs w:val="18"/>
              </w:rPr>
              <w:t xml:space="preserve"> дамб рассчитываются в соответствии с пунктами 5.11, 5.12 СП 39.13330.2012 и ра</w:t>
            </w:r>
            <w:r w:rsidRPr="0075248E">
              <w:rPr>
                <w:rFonts w:eastAsia="Times New Roman"/>
                <w:sz w:val="18"/>
                <w:szCs w:val="18"/>
              </w:rPr>
              <w:t>з</w:t>
            </w:r>
            <w:r w:rsidRPr="0075248E">
              <w:rPr>
                <w:rFonts w:eastAsia="Times New Roman"/>
                <w:sz w:val="18"/>
                <w:szCs w:val="18"/>
              </w:rPr>
              <w:t>делом 6 СП 40.13330.2012.</w:t>
            </w:r>
          </w:p>
          <w:p w:rsidR="0092417F" w:rsidRPr="0075248E" w:rsidRDefault="0092417F" w:rsidP="0092417F">
            <w:pPr>
              <w:ind w:firstLine="0"/>
              <w:rPr>
                <w:rFonts w:eastAsia="Times New Roman"/>
                <w:sz w:val="18"/>
                <w:szCs w:val="18"/>
              </w:rPr>
            </w:pPr>
            <w:r w:rsidRPr="0075248E">
              <w:rPr>
                <w:rFonts w:eastAsia="Times New Roman"/>
                <w:sz w:val="18"/>
                <w:szCs w:val="18"/>
              </w:rPr>
              <w:t xml:space="preserve">8. Высоту гребня дамбы следует назначать на основе расчета возвышения его над расчетным уровнем воды, в соответствии </w:t>
            </w:r>
            <w:r w:rsidRPr="0075248E">
              <w:rPr>
                <w:rFonts w:eastAsia="Times New Roman"/>
                <w:sz w:val="18"/>
                <w:szCs w:val="18"/>
              </w:rPr>
              <w:br/>
              <w:t xml:space="preserve">с СП 39.13330.2012 и СП 40.13330.2012.                                                        </w:t>
            </w:r>
          </w:p>
          <w:p w:rsidR="0092417F" w:rsidRPr="0075248E" w:rsidRDefault="0092417F" w:rsidP="0092417F">
            <w:pPr>
              <w:ind w:firstLine="0"/>
              <w:rPr>
                <w:rFonts w:eastAsia="Times New Roman"/>
                <w:sz w:val="18"/>
                <w:szCs w:val="18"/>
              </w:rPr>
            </w:pPr>
            <w:r w:rsidRPr="0075248E">
              <w:rPr>
                <w:rFonts w:eastAsia="Times New Roman"/>
                <w:sz w:val="18"/>
                <w:szCs w:val="18"/>
              </w:rPr>
              <w:t>9.</w:t>
            </w:r>
            <w:r>
              <w:rPr>
                <w:rFonts w:eastAsia="Times New Roman"/>
                <w:sz w:val="18"/>
                <w:szCs w:val="18"/>
              </w:rPr>
              <w:t xml:space="preserve"> </w:t>
            </w:r>
            <w:proofErr w:type="gramStart"/>
            <w:r w:rsidRPr="0075248E">
              <w:rPr>
                <w:rFonts w:eastAsia="Times New Roman"/>
                <w:sz w:val="18"/>
                <w:szCs w:val="18"/>
              </w:rPr>
              <w:t>Возможно</w:t>
            </w:r>
            <w:proofErr w:type="gramEnd"/>
            <w:r w:rsidRPr="0075248E">
              <w:rPr>
                <w:rFonts w:eastAsia="Times New Roman"/>
                <w:sz w:val="18"/>
                <w:szCs w:val="18"/>
              </w:rPr>
              <w:t xml:space="preserve"> увеличить до 1000 м по согласованию с территориальными органами МЧС России.  </w:t>
            </w:r>
          </w:p>
          <w:p w:rsidR="0092417F" w:rsidRPr="0075248E" w:rsidRDefault="0092417F" w:rsidP="0092417F">
            <w:pPr>
              <w:ind w:firstLine="0"/>
              <w:rPr>
                <w:rFonts w:eastAsia="Times New Roman"/>
                <w:sz w:val="18"/>
                <w:szCs w:val="18"/>
              </w:rPr>
            </w:pPr>
            <w:r w:rsidRPr="0075248E">
              <w:rPr>
                <w:rFonts w:eastAsia="Times New Roman"/>
                <w:sz w:val="18"/>
                <w:szCs w:val="18"/>
              </w:rPr>
              <w:t>10.</w:t>
            </w:r>
            <w:r>
              <w:rPr>
                <w:rFonts w:eastAsia="Times New Roman"/>
                <w:sz w:val="18"/>
                <w:szCs w:val="18"/>
              </w:rPr>
              <w:t xml:space="preserve"> </w:t>
            </w:r>
            <w:r w:rsidRPr="0075248E">
              <w:rPr>
                <w:rFonts w:eastAsia="Times New Roman"/>
                <w:sz w:val="18"/>
                <w:szCs w:val="18"/>
              </w:rPr>
              <w:t xml:space="preserve">Строительство </w:t>
            </w:r>
            <w:proofErr w:type="spellStart"/>
            <w:r w:rsidRPr="0075248E">
              <w:rPr>
                <w:rFonts w:eastAsia="Times New Roman"/>
                <w:sz w:val="18"/>
                <w:szCs w:val="18"/>
              </w:rPr>
              <w:t>противопаводковых</w:t>
            </w:r>
            <w:proofErr w:type="spellEnd"/>
            <w:r w:rsidRPr="0075248E">
              <w:rPr>
                <w:rFonts w:eastAsia="Times New Roman"/>
                <w:sz w:val="18"/>
                <w:szCs w:val="18"/>
              </w:rPr>
              <w:t xml:space="preserve"> дамб необходимо предусматривать на территориях подверженных затоплению паводковыми в</w:t>
            </w:r>
            <w:r w:rsidRPr="0075248E">
              <w:rPr>
                <w:rFonts w:eastAsia="Times New Roman"/>
                <w:sz w:val="18"/>
                <w:szCs w:val="18"/>
              </w:rPr>
              <w:t>о</w:t>
            </w:r>
            <w:r w:rsidRPr="0075248E">
              <w:rPr>
                <w:rFonts w:eastAsia="Times New Roman"/>
                <w:sz w:val="18"/>
                <w:szCs w:val="18"/>
              </w:rPr>
              <w:t xml:space="preserve">дами в соответствии с п. </w:t>
            </w:r>
            <w:r w:rsidRPr="0075248E">
              <w:rPr>
                <w:spacing w:val="2"/>
                <w:sz w:val="18"/>
                <w:szCs w:val="18"/>
                <w:shd w:val="clear" w:color="auto" w:fill="FFFFFF"/>
              </w:rPr>
              <w:t>8.1 СП 104.13330.2016.</w:t>
            </w:r>
          </w:p>
        </w:tc>
      </w:tr>
      <w:tr w:rsidR="0092417F" w:rsidRPr="0075248E" w:rsidTr="008A2035">
        <w:trPr>
          <w:trHeight w:val="284"/>
          <w:tblHeader/>
        </w:trPr>
        <w:tc>
          <w:tcPr>
            <w:tcW w:w="1214" w:type="dxa"/>
            <w:gridSpan w:val="2"/>
            <w:vMerge w:val="restart"/>
            <w:tcBorders>
              <w:top w:val="nil"/>
              <w:left w:val="single" w:sz="8" w:space="0" w:color="auto"/>
              <w:right w:val="single" w:sz="4" w:space="0" w:color="auto"/>
            </w:tcBorders>
            <w:shd w:val="clear" w:color="auto" w:fill="auto"/>
            <w:textDirection w:val="btLr"/>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 области торговли и общественного питания</w:t>
            </w: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Магазины продовольственных и непродовольственных товаров повседневного спроса</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proofErr w:type="gramStart"/>
            <w:r w:rsidRPr="0075248E">
              <w:rPr>
                <w:rFonts w:eastAsia="Times New Roman"/>
                <w:sz w:val="18"/>
                <w:szCs w:val="18"/>
              </w:rPr>
              <w:t>м</w:t>
            </w:r>
            <w:proofErr w:type="gramEnd"/>
            <w:r w:rsidRPr="0075248E">
              <w:rPr>
                <w:rFonts w:eastAsia="Times New Roman"/>
                <w:sz w:val="18"/>
                <w:szCs w:val="18"/>
              </w:rPr>
              <w:t>² торговой площади на 1000 чел.</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продовольственные</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222</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городские населенные пункты:</w:t>
            </w:r>
            <w:r w:rsidRPr="0075248E">
              <w:rPr>
                <w:rFonts w:eastAsia="Times New Roman"/>
                <w:sz w:val="18"/>
                <w:szCs w:val="18"/>
              </w:rPr>
              <w:br/>
              <w:t xml:space="preserve">многоэтажная и </w:t>
            </w:r>
            <w:proofErr w:type="spellStart"/>
            <w:r w:rsidRPr="0075248E">
              <w:rPr>
                <w:rFonts w:eastAsia="Times New Roman"/>
                <w:sz w:val="18"/>
                <w:szCs w:val="18"/>
              </w:rPr>
              <w:t>среднеэтажная</w:t>
            </w:r>
            <w:proofErr w:type="spellEnd"/>
            <w:r w:rsidRPr="0075248E">
              <w:rPr>
                <w:rFonts w:eastAsia="Times New Roman"/>
                <w:sz w:val="18"/>
                <w:szCs w:val="18"/>
              </w:rPr>
              <w:t xml:space="preserve"> жилая застройка – 500 м;</w:t>
            </w:r>
            <w:r w:rsidRPr="0075248E">
              <w:rPr>
                <w:rFonts w:eastAsia="Times New Roman"/>
                <w:sz w:val="18"/>
                <w:szCs w:val="18"/>
              </w:rPr>
              <w:br/>
              <w:t>индивидуальная и малоэтажная жилая застройка – 800 м;</w:t>
            </w:r>
            <w:r w:rsidRPr="0075248E">
              <w:rPr>
                <w:rFonts w:eastAsia="Times New Roman"/>
                <w:sz w:val="18"/>
                <w:szCs w:val="18"/>
              </w:rPr>
              <w:br/>
              <w:t>сельские населенные пункты – 2000 м</w:t>
            </w:r>
          </w:p>
        </w:tc>
      </w:tr>
      <w:tr w:rsidR="0092417F" w:rsidRPr="0075248E"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непродовольственные</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506</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27"/>
          <w:tblHeader/>
        </w:trPr>
        <w:tc>
          <w:tcPr>
            <w:tcW w:w="1214" w:type="dxa"/>
            <w:gridSpan w:val="2"/>
            <w:vMerge/>
            <w:tcBorders>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Размеры земельных участков, Га на 100 м</w:t>
            </w:r>
            <w:proofErr w:type="gramStart"/>
            <w:r w:rsidRPr="0075248E">
              <w:rPr>
                <w:rFonts w:eastAsia="Times New Roman"/>
                <w:sz w:val="18"/>
                <w:szCs w:val="18"/>
              </w:rPr>
              <w:t>2</w:t>
            </w:r>
            <w:proofErr w:type="gramEnd"/>
            <w:r w:rsidRPr="0075248E">
              <w:rPr>
                <w:rFonts w:eastAsia="Times New Roman"/>
                <w:sz w:val="18"/>
                <w:szCs w:val="18"/>
              </w:rPr>
              <w:t xml:space="preserve"> торговой площади при вместимости объекта: </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до250 </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0,08</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250-650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0,06</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499"/>
          <w:tblHeader/>
        </w:trPr>
        <w:tc>
          <w:tcPr>
            <w:tcW w:w="1214" w:type="dxa"/>
            <w:gridSpan w:val="2"/>
            <w:vMerge/>
            <w:tcBorders>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Рынки розничной торговли</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r w:rsidRPr="0075248E">
              <w:rPr>
                <w:rFonts w:eastAsia="Times New Roman"/>
                <w:sz w:val="18"/>
                <w:szCs w:val="18"/>
              </w:rPr>
              <w:t xml:space="preserve"> торговой площади при вместимости объекта до 600 </w:t>
            </w:r>
            <w:proofErr w:type="spellStart"/>
            <w:r w:rsidRPr="0075248E">
              <w:rPr>
                <w:rFonts w:eastAsia="Times New Roman"/>
                <w:sz w:val="18"/>
                <w:szCs w:val="18"/>
              </w:rPr>
              <w:t>кв.м</w:t>
            </w:r>
            <w:proofErr w:type="spell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14</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Предприятия общественного п</w:t>
            </w:r>
            <w:r w:rsidRPr="0075248E">
              <w:rPr>
                <w:rFonts w:eastAsia="Times New Roman"/>
                <w:sz w:val="18"/>
                <w:szCs w:val="18"/>
              </w:rPr>
              <w:t>и</w:t>
            </w:r>
            <w:r w:rsidRPr="0075248E">
              <w:rPr>
                <w:rFonts w:eastAsia="Times New Roman"/>
                <w:sz w:val="18"/>
                <w:szCs w:val="18"/>
              </w:rPr>
              <w:t xml:space="preserve">тания:     </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Количество посадочных мест на 1000 чел.</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40</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 - 500 м, сельская террит</w:t>
            </w:r>
            <w:r w:rsidRPr="0075248E">
              <w:rPr>
                <w:rFonts w:eastAsia="Times New Roman"/>
                <w:sz w:val="18"/>
                <w:szCs w:val="18"/>
              </w:rPr>
              <w:t>о</w:t>
            </w:r>
            <w:r w:rsidRPr="0075248E">
              <w:rPr>
                <w:rFonts w:eastAsia="Times New Roman"/>
                <w:sz w:val="18"/>
                <w:szCs w:val="18"/>
              </w:rPr>
              <w:t>рия - 2000 м</w:t>
            </w:r>
          </w:p>
        </w:tc>
      </w:tr>
      <w:tr w:rsidR="0092417F" w:rsidRPr="0075248E" w:rsidTr="008A2035">
        <w:trPr>
          <w:trHeight w:val="284"/>
          <w:tblHeader/>
        </w:trPr>
        <w:tc>
          <w:tcPr>
            <w:tcW w:w="1214" w:type="dxa"/>
            <w:gridSpan w:val="2"/>
            <w:vMerge/>
            <w:tcBorders>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23</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w:t>
            </w:r>
            <w:proofErr w:type="gramStart"/>
            <w:r w:rsidRPr="0075248E">
              <w:rPr>
                <w:rFonts w:eastAsia="Times New Roman"/>
                <w:sz w:val="18"/>
                <w:szCs w:val="18"/>
              </w:rPr>
              <w:t>Га</w:t>
            </w:r>
            <w:proofErr w:type="gramEnd"/>
            <w:r w:rsidRPr="0075248E">
              <w:rPr>
                <w:rFonts w:eastAsia="Times New Roman"/>
                <w:sz w:val="18"/>
                <w:szCs w:val="18"/>
              </w:rPr>
              <w:t xml:space="preserve"> на 100 мест  [9]:</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количестве мест</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 до 50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0,2-0,25</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св. 50 до 150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0,25-0,15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left w:val="single" w:sz="8"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св. 150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0,2-0,15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693"/>
          <w:tblHeader/>
        </w:trPr>
        <w:tc>
          <w:tcPr>
            <w:tcW w:w="1214" w:type="dxa"/>
            <w:gridSpan w:val="2"/>
            <w:vMerge/>
            <w:tcBorders>
              <w:left w:val="single" w:sz="8" w:space="0" w:color="auto"/>
              <w:bottom w:val="single" w:sz="4" w:space="0" w:color="000000"/>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000000"/>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Примечания</w:t>
            </w:r>
          </w:p>
        </w:tc>
        <w:tc>
          <w:tcPr>
            <w:tcW w:w="10878" w:type="dxa"/>
            <w:gridSpan w:val="13"/>
            <w:tcBorders>
              <w:top w:val="single" w:sz="4" w:space="0" w:color="auto"/>
              <w:left w:val="nil"/>
              <w:bottom w:val="single" w:sz="4" w:space="0" w:color="auto"/>
              <w:right w:val="single" w:sz="8" w:space="0" w:color="000000"/>
            </w:tcBorders>
            <w:shd w:val="clear" w:color="auto" w:fill="auto"/>
            <w:hideMark/>
          </w:tcPr>
          <w:p w:rsidR="0092417F" w:rsidRPr="0075248E" w:rsidRDefault="0092417F" w:rsidP="0092417F">
            <w:pPr>
              <w:ind w:firstLine="0"/>
              <w:rPr>
                <w:rFonts w:eastAsia="Times New Roman"/>
                <w:sz w:val="18"/>
                <w:szCs w:val="18"/>
              </w:rPr>
            </w:pPr>
            <w:r w:rsidRPr="0075248E">
              <w:rPr>
                <w:rFonts w:eastAsia="Times New Roman"/>
                <w:sz w:val="18"/>
                <w:szCs w:val="18"/>
              </w:rPr>
              <w:t>1. В таблице приведены размеры земельных участков для отдельно стоящих объектов общественного питания и бытового обслуживания. Для встроенно-пристроенных объектов размеры земельных участков составят: для общественного питания - 0,1 Га, для бытового обсл</w:t>
            </w:r>
            <w:r w:rsidRPr="0075248E">
              <w:rPr>
                <w:rFonts w:eastAsia="Times New Roman"/>
                <w:sz w:val="18"/>
                <w:szCs w:val="18"/>
              </w:rPr>
              <w:t>у</w:t>
            </w:r>
            <w:r w:rsidRPr="0075248E">
              <w:rPr>
                <w:rFonts w:eastAsia="Times New Roman"/>
                <w:sz w:val="18"/>
                <w:szCs w:val="18"/>
              </w:rPr>
              <w:t>живания - 0,15 Га.</w:t>
            </w:r>
          </w:p>
        </w:tc>
      </w:tr>
      <w:tr w:rsidR="0092417F" w:rsidRPr="0075248E" w:rsidTr="008A2035">
        <w:trPr>
          <w:trHeight w:val="284"/>
          <w:tblHeader/>
        </w:trPr>
        <w:tc>
          <w:tcPr>
            <w:tcW w:w="1214" w:type="dxa"/>
            <w:gridSpan w:val="2"/>
            <w:vMerge w:val="restart"/>
            <w:tcBorders>
              <w:top w:val="nil"/>
              <w:left w:val="single" w:sz="8" w:space="0" w:color="auto"/>
              <w:bottom w:val="single" w:sz="4" w:space="0" w:color="auto"/>
              <w:right w:val="single" w:sz="4" w:space="0" w:color="auto"/>
            </w:tcBorders>
            <w:shd w:val="clear" w:color="auto" w:fill="auto"/>
            <w:textDirection w:val="btLr"/>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 области  быт</w:t>
            </w:r>
            <w:r w:rsidRPr="0075248E">
              <w:rPr>
                <w:rFonts w:eastAsia="Times New Roman"/>
                <w:sz w:val="18"/>
                <w:szCs w:val="18"/>
              </w:rPr>
              <w:t>о</w:t>
            </w:r>
            <w:r w:rsidRPr="0075248E">
              <w:rPr>
                <w:rFonts w:eastAsia="Times New Roman"/>
                <w:sz w:val="18"/>
                <w:szCs w:val="18"/>
              </w:rPr>
              <w:t>вого обслужив</w:t>
            </w:r>
            <w:r w:rsidRPr="0075248E">
              <w:rPr>
                <w:rFonts w:eastAsia="Times New Roman"/>
                <w:sz w:val="18"/>
                <w:szCs w:val="18"/>
              </w:rPr>
              <w:t>а</w:t>
            </w:r>
            <w:r w:rsidRPr="0075248E">
              <w:rPr>
                <w:rFonts w:eastAsia="Times New Roman"/>
                <w:sz w:val="18"/>
                <w:szCs w:val="18"/>
              </w:rPr>
              <w:t>ния</w:t>
            </w: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Предприятия бытового обслуж</w:t>
            </w:r>
            <w:r w:rsidRPr="0075248E">
              <w:rPr>
                <w:rFonts w:eastAsia="Times New Roman"/>
                <w:sz w:val="18"/>
                <w:szCs w:val="18"/>
              </w:rPr>
              <w:t>и</w:t>
            </w:r>
            <w:r w:rsidRPr="0075248E">
              <w:rPr>
                <w:rFonts w:eastAsia="Times New Roman"/>
                <w:sz w:val="18"/>
                <w:szCs w:val="18"/>
              </w:rPr>
              <w:t>вания:</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рабочее место на 1000 чел.</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9</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 - 500 м, сельская террит</w:t>
            </w:r>
            <w:r w:rsidRPr="0075248E">
              <w:rPr>
                <w:rFonts w:eastAsia="Times New Roman"/>
                <w:sz w:val="18"/>
                <w:szCs w:val="18"/>
              </w:rPr>
              <w:t>о</w:t>
            </w:r>
            <w:r w:rsidRPr="0075248E">
              <w:rPr>
                <w:rFonts w:eastAsia="Times New Roman"/>
                <w:sz w:val="18"/>
                <w:szCs w:val="18"/>
              </w:rPr>
              <w:t>рия - 800 м</w:t>
            </w:r>
          </w:p>
        </w:tc>
      </w:tr>
      <w:tr w:rsidR="0092417F"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7</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w:t>
            </w:r>
            <w:proofErr w:type="gramStart"/>
            <w:r w:rsidRPr="0075248E">
              <w:rPr>
                <w:rFonts w:eastAsia="Times New Roman"/>
                <w:sz w:val="18"/>
                <w:szCs w:val="18"/>
              </w:rPr>
              <w:t>Га</w:t>
            </w:r>
            <w:proofErr w:type="gramEnd"/>
            <w:r w:rsidRPr="0075248E">
              <w:rPr>
                <w:rFonts w:eastAsia="Times New Roman"/>
                <w:sz w:val="18"/>
                <w:szCs w:val="18"/>
              </w:rPr>
              <w:t xml:space="preserve"> на 10 рабочих мест [9]: </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количестве мест</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10-50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0,1-0,2</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50-150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0,05-0,08</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св. 150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0,03-0,04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Прачечные и химчистки</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Прачечные </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proofErr w:type="gramStart"/>
            <w:r w:rsidRPr="0075248E">
              <w:rPr>
                <w:rFonts w:eastAsia="Times New Roman"/>
                <w:sz w:val="18"/>
                <w:szCs w:val="18"/>
              </w:rPr>
              <w:t>кг</w:t>
            </w:r>
            <w:proofErr w:type="gramEnd"/>
            <w:r w:rsidRPr="0075248E">
              <w:rPr>
                <w:rFonts w:eastAsia="Times New Roman"/>
                <w:sz w:val="18"/>
                <w:szCs w:val="18"/>
              </w:rPr>
              <w:t xml:space="preserve"> белья в смену на 1000 чел.</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120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60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Химчистки</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proofErr w:type="gramStart"/>
            <w:r w:rsidRPr="0075248E">
              <w:rPr>
                <w:rFonts w:eastAsia="Times New Roman"/>
                <w:sz w:val="18"/>
                <w:szCs w:val="18"/>
              </w:rPr>
              <w:t>кг</w:t>
            </w:r>
            <w:proofErr w:type="gramEnd"/>
            <w:r w:rsidRPr="0075248E">
              <w:rPr>
                <w:rFonts w:eastAsia="Times New Roman"/>
                <w:sz w:val="18"/>
                <w:szCs w:val="18"/>
              </w:rPr>
              <w:t xml:space="preserve"> вещей в смену на 1000 чел.</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11,4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8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gramStart"/>
            <w:r w:rsidRPr="0075248E">
              <w:rPr>
                <w:rFonts w:eastAsia="Times New Roman"/>
                <w:sz w:val="18"/>
                <w:szCs w:val="18"/>
              </w:rPr>
              <w:t>Га</w:t>
            </w:r>
            <w:proofErr w:type="gramEnd"/>
            <w:r w:rsidRPr="0075248E">
              <w:rPr>
                <w:rFonts w:eastAsia="Times New Roman"/>
                <w:sz w:val="18"/>
                <w:szCs w:val="18"/>
              </w:rPr>
              <w:t xml:space="preserve"> на объект</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0,1-1</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37"/>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Бани</w:t>
            </w:r>
          </w:p>
        </w:tc>
        <w:tc>
          <w:tcPr>
            <w:tcW w:w="4543"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Количество мест на 1000 чел.</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8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сельская территория</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7</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7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Размер земельного участка, </w:t>
            </w:r>
            <w:proofErr w:type="gramStart"/>
            <w:r w:rsidRPr="0075248E">
              <w:rPr>
                <w:rFonts w:eastAsia="Times New Roman"/>
                <w:sz w:val="18"/>
                <w:szCs w:val="18"/>
              </w:rPr>
              <w:t>Га</w:t>
            </w:r>
            <w:proofErr w:type="gramEnd"/>
            <w:r w:rsidRPr="0075248E">
              <w:rPr>
                <w:rFonts w:eastAsia="Times New Roman"/>
                <w:sz w:val="18"/>
                <w:szCs w:val="18"/>
              </w:rPr>
              <w:t xml:space="preserve"> на объект</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0,2-0,4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77"/>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Пункты приёма вторичного сырья</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Количество объектов на 20000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499"/>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Отделения банков</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Уровень обеспеченности для городских населённых пунктов, количество опер</w:t>
            </w:r>
            <w:r w:rsidRPr="0075248E">
              <w:rPr>
                <w:rFonts w:eastAsia="Times New Roman"/>
                <w:sz w:val="18"/>
                <w:szCs w:val="18"/>
              </w:rPr>
              <w:t>а</w:t>
            </w:r>
            <w:r w:rsidRPr="0075248E">
              <w:rPr>
                <w:rFonts w:eastAsia="Times New Roman"/>
                <w:sz w:val="18"/>
                <w:szCs w:val="18"/>
              </w:rPr>
              <w:t>ционный касс на 10-30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в пределах транспортной д</w:t>
            </w:r>
            <w:r w:rsidRPr="0075248E">
              <w:rPr>
                <w:rFonts w:eastAsia="Times New Roman"/>
                <w:sz w:val="18"/>
                <w:szCs w:val="18"/>
              </w:rPr>
              <w:t>о</w:t>
            </w:r>
            <w:r w:rsidRPr="0075248E">
              <w:rPr>
                <w:rFonts w:eastAsia="Times New Roman"/>
                <w:sz w:val="18"/>
                <w:szCs w:val="18"/>
              </w:rPr>
              <w:t>ступности</w:t>
            </w:r>
          </w:p>
        </w:tc>
      </w:tr>
      <w:tr w:rsidR="0092417F" w:rsidRPr="0075248E" w:rsidTr="008A2035">
        <w:trPr>
          <w:trHeight w:val="317"/>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w:t>
            </w:r>
            <w:proofErr w:type="gramStart"/>
            <w:r w:rsidRPr="0075248E">
              <w:rPr>
                <w:rFonts w:eastAsia="Times New Roman"/>
                <w:sz w:val="18"/>
                <w:szCs w:val="18"/>
              </w:rPr>
              <w:t>га</w:t>
            </w:r>
            <w:proofErr w:type="gramEnd"/>
            <w:r w:rsidRPr="0075248E">
              <w:rPr>
                <w:rFonts w:eastAsia="Times New Roman"/>
                <w:sz w:val="18"/>
                <w:szCs w:val="18"/>
              </w:rPr>
              <w:t>/объект</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2 операционных кассах</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0,2</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79"/>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7 операционных кассах</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478"/>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Отделения и филиалы сберег</w:t>
            </w:r>
            <w:r w:rsidRPr="0075248E">
              <w:rPr>
                <w:rFonts w:eastAsia="Times New Roman"/>
                <w:sz w:val="18"/>
                <w:szCs w:val="18"/>
              </w:rPr>
              <w:t>а</w:t>
            </w:r>
            <w:r w:rsidRPr="0075248E">
              <w:rPr>
                <w:rFonts w:eastAsia="Times New Roman"/>
                <w:sz w:val="18"/>
                <w:szCs w:val="18"/>
              </w:rPr>
              <w:t>тельного банка</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Уровень обеспеченности для городских населённых пунктов, количество опер</w:t>
            </w:r>
            <w:r w:rsidRPr="0075248E">
              <w:rPr>
                <w:rFonts w:eastAsia="Times New Roman"/>
                <w:sz w:val="18"/>
                <w:szCs w:val="18"/>
              </w:rPr>
              <w:t>а</w:t>
            </w:r>
            <w:r w:rsidRPr="0075248E">
              <w:rPr>
                <w:rFonts w:eastAsia="Times New Roman"/>
                <w:sz w:val="18"/>
                <w:szCs w:val="18"/>
              </w:rPr>
              <w:t>ционный мест на 2-3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город - 500 м, индивидуальная и малоэтажная жилая застройка – 800;</w:t>
            </w:r>
            <w:r w:rsidRPr="0075248E">
              <w:rPr>
                <w:rFonts w:eastAsia="Times New Roman"/>
                <w:sz w:val="18"/>
                <w:szCs w:val="18"/>
              </w:rPr>
              <w:br/>
              <w:t>сельские населенные пункты: в пределах населенного пункта</w:t>
            </w:r>
          </w:p>
        </w:tc>
      </w:tr>
      <w:tr w:rsidR="0092417F" w:rsidRPr="0075248E" w:rsidTr="008A2035">
        <w:trPr>
          <w:trHeight w:val="414"/>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Уровень обеспеченности для сельских населённых пунктов, количество опер</w:t>
            </w:r>
            <w:r w:rsidRPr="0075248E">
              <w:rPr>
                <w:rFonts w:eastAsia="Times New Roman"/>
                <w:sz w:val="18"/>
                <w:szCs w:val="18"/>
              </w:rPr>
              <w:t>а</w:t>
            </w:r>
            <w:r w:rsidRPr="0075248E">
              <w:rPr>
                <w:rFonts w:eastAsia="Times New Roman"/>
                <w:sz w:val="18"/>
                <w:szCs w:val="18"/>
              </w:rPr>
              <w:t>ционный мест на 1-2 тыс.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2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w:t>
            </w:r>
            <w:proofErr w:type="gramStart"/>
            <w:r w:rsidRPr="0075248E">
              <w:rPr>
                <w:rFonts w:eastAsia="Times New Roman"/>
                <w:sz w:val="18"/>
                <w:szCs w:val="18"/>
              </w:rPr>
              <w:t>га</w:t>
            </w:r>
            <w:proofErr w:type="gramEnd"/>
            <w:r w:rsidRPr="0075248E">
              <w:rPr>
                <w:rFonts w:eastAsia="Times New Roman"/>
                <w:sz w:val="18"/>
                <w:szCs w:val="18"/>
              </w:rPr>
              <w:t>/объект</w:t>
            </w: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3 операционных местах</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0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201"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20 операционных местах</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27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Юридические консультации, нот</w:t>
            </w:r>
            <w:r w:rsidRPr="0075248E">
              <w:rPr>
                <w:rFonts w:eastAsia="Times New Roman"/>
                <w:sz w:val="18"/>
                <w:szCs w:val="18"/>
              </w:rPr>
              <w:t>а</w:t>
            </w:r>
            <w:r w:rsidRPr="0075248E">
              <w:rPr>
                <w:rFonts w:eastAsia="Times New Roman"/>
                <w:sz w:val="18"/>
                <w:szCs w:val="18"/>
              </w:rPr>
              <w:t>риальные конторы</w:t>
            </w:r>
          </w:p>
        </w:tc>
        <w:tc>
          <w:tcPr>
            <w:tcW w:w="4543" w:type="dxa"/>
            <w:gridSpan w:val="5"/>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 Количество рабочих мест на 10 тыс. чел</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Юрист-адвокат</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600 м</w:t>
            </w:r>
          </w:p>
        </w:tc>
      </w:tr>
      <w:tr w:rsidR="0092417F" w:rsidRPr="0075248E" w:rsidTr="008A2035">
        <w:trPr>
          <w:trHeight w:val="263"/>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4543" w:type="dxa"/>
            <w:gridSpan w:val="5"/>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 Количество рабочих мест на 30 тыс. чел</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Нотариус</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w:t>
            </w:r>
            <w:proofErr w:type="gramStart"/>
            <w:r w:rsidRPr="0075248E">
              <w:rPr>
                <w:rFonts w:eastAsia="Times New Roman"/>
                <w:sz w:val="18"/>
                <w:szCs w:val="18"/>
              </w:rPr>
              <w:t>га</w:t>
            </w:r>
            <w:proofErr w:type="gramEnd"/>
            <w:r w:rsidRPr="0075248E">
              <w:rPr>
                <w:rFonts w:eastAsia="Times New Roman"/>
                <w:sz w:val="18"/>
                <w:szCs w:val="18"/>
              </w:rPr>
              <w:t xml:space="preserve"> на объект:</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кол</w:t>
            </w:r>
            <w:proofErr w:type="gramStart"/>
            <w:r w:rsidRPr="0075248E">
              <w:rPr>
                <w:rFonts w:eastAsia="Times New Roman"/>
                <w:sz w:val="18"/>
                <w:szCs w:val="18"/>
              </w:rPr>
              <w:t>.</w:t>
            </w:r>
            <w:proofErr w:type="gramEnd"/>
            <w:r w:rsidRPr="0075248E">
              <w:rPr>
                <w:rFonts w:eastAsia="Times New Roman"/>
                <w:sz w:val="18"/>
                <w:szCs w:val="18"/>
              </w:rPr>
              <w:t xml:space="preserve"> </w:t>
            </w:r>
            <w:proofErr w:type="gramStart"/>
            <w:r w:rsidRPr="0075248E">
              <w:rPr>
                <w:rFonts w:eastAsia="Times New Roman"/>
                <w:sz w:val="18"/>
                <w:szCs w:val="18"/>
              </w:rPr>
              <w:t>ю</w:t>
            </w:r>
            <w:proofErr w:type="gramEnd"/>
            <w:r w:rsidRPr="0075248E">
              <w:rPr>
                <w:rFonts w:eastAsia="Times New Roman"/>
                <w:sz w:val="18"/>
                <w:szCs w:val="18"/>
              </w:rPr>
              <w:t>ристов, нотар</w:t>
            </w:r>
            <w:r w:rsidRPr="0075248E">
              <w:rPr>
                <w:rFonts w:eastAsia="Times New Roman"/>
                <w:sz w:val="18"/>
                <w:szCs w:val="18"/>
              </w:rPr>
              <w:t>и</w:t>
            </w:r>
            <w:r w:rsidRPr="0075248E">
              <w:rPr>
                <w:rFonts w:eastAsia="Times New Roman"/>
                <w:sz w:val="18"/>
                <w:szCs w:val="18"/>
              </w:rPr>
              <w:t>усов</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0,15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0,4</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0,3</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25</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0,5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Общественные уборные</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 xml:space="preserve">Количество приборов на 1 </w:t>
            </w:r>
            <w:proofErr w:type="spellStart"/>
            <w:r w:rsidRPr="0075248E">
              <w:rPr>
                <w:rFonts w:eastAsia="Times New Roman"/>
                <w:sz w:val="18"/>
                <w:szCs w:val="18"/>
              </w:rPr>
              <w:t>тыс</w:t>
            </w:r>
            <w:proofErr w:type="gramStart"/>
            <w:r w:rsidRPr="0075248E">
              <w:rPr>
                <w:rFonts w:eastAsia="Times New Roman"/>
                <w:sz w:val="18"/>
                <w:szCs w:val="18"/>
              </w:rPr>
              <w:t>.ч</w:t>
            </w:r>
            <w:proofErr w:type="gramEnd"/>
            <w:r w:rsidRPr="0075248E">
              <w:rPr>
                <w:rFonts w:eastAsia="Times New Roman"/>
                <w:sz w:val="18"/>
                <w:szCs w:val="18"/>
              </w:rPr>
              <w:t>ел</w:t>
            </w:r>
            <w:proofErr w:type="spellEnd"/>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w:t>
            </w:r>
          </w:p>
        </w:tc>
        <w:tc>
          <w:tcPr>
            <w:tcW w:w="2774" w:type="dxa"/>
            <w:gridSpan w:val="4"/>
            <w:tcBorders>
              <w:top w:val="nil"/>
              <w:left w:val="nil"/>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r w:rsidRPr="0075248E">
              <w:rPr>
                <w:rFonts w:eastAsia="Times New Roman"/>
                <w:sz w:val="18"/>
                <w:szCs w:val="18"/>
              </w:rPr>
              <w:t>Гостиницы</w:t>
            </w:r>
          </w:p>
        </w:tc>
        <w:tc>
          <w:tcPr>
            <w:tcW w:w="6472" w:type="dxa"/>
            <w:gridSpan w:val="6"/>
            <w:tcBorders>
              <w:top w:val="single" w:sz="4" w:space="0" w:color="auto"/>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Количество мест на 1000 чел.</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18</w:t>
            </w:r>
          </w:p>
        </w:tc>
        <w:tc>
          <w:tcPr>
            <w:tcW w:w="2774" w:type="dxa"/>
            <w:gridSpan w:val="4"/>
            <w:vMerge w:val="restart"/>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w:t>
            </w: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r w:rsidRPr="0075248E">
              <w:rPr>
                <w:rFonts w:eastAsia="Times New Roman"/>
                <w:sz w:val="18"/>
                <w:szCs w:val="18"/>
              </w:rPr>
              <w:t xml:space="preserve"> на 1 место</w:t>
            </w:r>
          </w:p>
        </w:tc>
        <w:tc>
          <w:tcPr>
            <w:tcW w:w="2272" w:type="dxa"/>
            <w:gridSpan w:val="3"/>
            <w:vMerge w:val="restart"/>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при числе мест гостиницы</w:t>
            </w: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от 25 до 100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55</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св. 100 до 500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30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r w:rsidR="0092417F" w:rsidRPr="0075248E" w:rsidTr="008A2035">
        <w:trPr>
          <w:trHeight w:val="300"/>
          <w:tblHeader/>
        </w:trPr>
        <w:tc>
          <w:tcPr>
            <w:tcW w:w="1214" w:type="dxa"/>
            <w:gridSpan w:val="2"/>
            <w:vMerge/>
            <w:tcBorders>
              <w:top w:val="nil"/>
              <w:left w:val="single" w:sz="8"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933" w:type="dxa"/>
            <w:gridSpan w:val="4"/>
            <w:vMerge/>
            <w:tcBorders>
              <w:top w:val="single" w:sz="4" w:space="0" w:color="auto"/>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2272" w:type="dxa"/>
            <w:gridSpan w:val="3"/>
            <w:vMerge/>
            <w:tcBorders>
              <w:top w:val="nil"/>
              <w:left w:val="single" w:sz="4" w:space="0" w:color="auto"/>
              <w:bottom w:val="single" w:sz="4" w:space="0" w:color="auto"/>
              <w:right w:val="single" w:sz="4" w:space="0" w:color="auto"/>
            </w:tcBorders>
            <w:shd w:val="clear" w:color="auto" w:fill="auto"/>
            <w:hideMark/>
          </w:tcPr>
          <w:p w:rsidR="0092417F" w:rsidRPr="0075248E" w:rsidRDefault="0092417F" w:rsidP="0092417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св. 500 до 1000</w:t>
            </w:r>
          </w:p>
        </w:tc>
        <w:tc>
          <w:tcPr>
            <w:tcW w:w="1632" w:type="dxa"/>
            <w:gridSpan w:val="3"/>
            <w:tcBorders>
              <w:top w:val="nil"/>
              <w:left w:val="nil"/>
              <w:bottom w:val="single" w:sz="4" w:space="0" w:color="auto"/>
              <w:right w:val="single" w:sz="4" w:space="0" w:color="auto"/>
            </w:tcBorders>
            <w:shd w:val="clear" w:color="auto" w:fill="auto"/>
            <w:hideMark/>
          </w:tcPr>
          <w:p w:rsidR="0092417F" w:rsidRPr="0075248E" w:rsidRDefault="0092417F" w:rsidP="0092417F">
            <w:pPr>
              <w:ind w:firstLine="0"/>
              <w:jc w:val="center"/>
              <w:rPr>
                <w:rFonts w:eastAsia="Times New Roman"/>
                <w:sz w:val="18"/>
                <w:szCs w:val="18"/>
              </w:rPr>
            </w:pPr>
            <w:r w:rsidRPr="0075248E">
              <w:rPr>
                <w:rFonts w:eastAsia="Times New Roman"/>
                <w:sz w:val="18"/>
                <w:szCs w:val="18"/>
              </w:rPr>
              <w:t>20</w:t>
            </w:r>
          </w:p>
        </w:tc>
        <w:tc>
          <w:tcPr>
            <w:tcW w:w="2774" w:type="dxa"/>
            <w:gridSpan w:val="4"/>
            <w:vMerge/>
            <w:tcBorders>
              <w:top w:val="nil"/>
              <w:left w:val="single" w:sz="4" w:space="0" w:color="auto"/>
              <w:bottom w:val="single" w:sz="4" w:space="0" w:color="auto"/>
              <w:right w:val="single" w:sz="8" w:space="0" w:color="auto"/>
            </w:tcBorders>
            <w:shd w:val="clear" w:color="auto" w:fill="auto"/>
            <w:hideMark/>
          </w:tcPr>
          <w:p w:rsidR="0092417F" w:rsidRPr="0075248E" w:rsidRDefault="0092417F" w:rsidP="0092417F">
            <w:pPr>
              <w:ind w:firstLine="0"/>
              <w:jc w:val="left"/>
              <w:rPr>
                <w:rFonts w:eastAsia="Times New Roman"/>
                <w:sz w:val="18"/>
                <w:szCs w:val="18"/>
              </w:rPr>
            </w:pPr>
          </w:p>
        </w:tc>
      </w:tr>
    </w:tbl>
    <w:p w:rsidR="00B7317F" w:rsidRPr="0075248E" w:rsidRDefault="00B7317F">
      <w:r w:rsidRPr="0075248E">
        <w:br w:type="page"/>
      </w:r>
    </w:p>
    <w:tbl>
      <w:tblPr>
        <w:tblW w:w="15025" w:type="dxa"/>
        <w:tblInd w:w="534" w:type="dxa"/>
        <w:tblLook w:val="04A0" w:firstRow="1" w:lastRow="0" w:firstColumn="1" w:lastColumn="0" w:noHBand="0" w:noVBand="1"/>
      </w:tblPr>
      <w:tblGrid>
        <w:gridCol w:w="1214"/>
        <w:gridCol w:w="487"/>
        <w:gridCol w:w="2446"/>
        <w:gridCol w:w="1734"/>
        <w:gridCol w:w="537"/>
        <w:gridCol w:w="2272"/>
        <w:gridCol w:w="1929"/>
        <w:gridCol w:w="1571"/>
        <w:gridCol w:w="61"/>
        <w:gridCol w:w="2774"/>
      </w:tblGrid>
      <w:tr w:rsidR="0075248E" w:rsidRPr="0075248E" w:rsidTr="004C13DE">
        <w:trPr>
          <w:trHeight w:val="417"/>
          <w:tblHeader/>
        </w:trPr>
        <w:tc>
          <w:tcPr>
            <w:tcW w:w="1214" w:type="dxa"/>
            <w:vMerge w:val="restart"/>
            <w:tcBorders>
              <w:top w:val="nil"/>
              <w:left w:val="single" w:sz="8" w:space="0" w:color="auto"/>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В области  почтовой связи</w:t>
            </w: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Отделения почтовой связи</w:t>
            </w:r>
          </w:p>
        </w:tc>
        <w:tc>
          <w:tcPr>
            <w:tcW w:w="6472"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pStyle w:val="a6"/>
              <w:spacing w:before="0" w:after="0"/>
              <w:rPr>
                <w:sz w:val="18"/>
                <w:szCs w:val="18"/>
              </w:rPr>
            </w:pPr>
            <w:r w:rsidRPr="0075248E">
              <w:rPr>
                <w:sz w:val="18"/>
                <w:szCs w:val="18"/>
              </w:rPr>
              <w:t>Уровень обеспеченности, объект</w:t>
            </w:r>
            <w:r w:rsidRPr="0075248E">
              <w:t xml:space="preserve"> </w:t>
            </w:r>
          </w:p>
        </w:tc>
        <w:tc>
          <w:tcPr>
            <w:tcW w:w="4406" w:type="dxa"/>
            <w:gridSpan w:val="3"/>
            <w:tcBorders>
              <w:top w:val="single" w:sz="4" w:space="0" w:color="auto"/>
              <w:left w:val="nil"/>
              <w:bottom w:val="nil"/>
              <w:right w:val="single" w:sz="8" w:space="0" w:color="000000"/>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 xml:space="preserve">по нормам и правилам Министерства </w:t>
            </w:r>
            <w:r w:rsidR="001F14E3" w:rsidRPr="0075248E">
              <w:rPr>
                <w:rFonts w:eastAsia="Times New Roman"/>
                <w:sz w:val="18"/>
                <w:szCs w:val="18"/>
              </w:rPr>
              <w:t>цифрового ра</w:t>
            </w:r>
            <w:r w:rsidR="001F14E3" w:rsidRPr="0075248E">
              <w:rPr>
                <w:rFonts w:eastAsia="Times New Roman"/>
                <w:sz w:val="18"/>
                <w:szCs w:val="18"/>
              </w:rPr>
              <w:t>з</w:t>
            </w:r>
            <w:r w:rsidR="001F14E3" w:rsidRPr="0075248E">
              <w:rPr>
                <w:rFonts w:eastAsia="Times New Roman"/>
                <w:sz w:val="18"/>
                <w:szCs w:val="18"/>
              </w:rPr>
              <w:t>вития, связи и массовых коммуникаций Российской Федерации</w:t>
            </w:r>
          </w:p>
        </w:tc>
      </w:tr>
      <w:tr w:rsidR="0075248E" w:rsidRPr="0075248E"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w:t>
            </w:r>
            <w:proofErr w:type="gramStart"/>
            <w:r w:rsidRPr="0075248E">
              <w:rPr>
                <w:rFonts w:eastAsia="Times New Roman"/>
                <w:sz w:val="18"/>
                <w:szCs w:val="18"/>
              </w:rPr>
              <w:t>га</w:t>
            </w:r>
            <w:proofErr w:type="gramEnd"/>
            <w:r w:rsidRPr="0075248E">
              <w:rPr>
                <w:rFonts w:eastAsia="Times New Roman"/>
                <w:sz w:val="18"/>
                <w:szCs w:val="18"/>
              </w:rPr>
              <w:t>/объект</w:t>
            </w:r>
          </w:p>
        </w:tc>
        <w:tc>
          <w:tcPr>
            <w:tcW w:w="2272" w:type="dxa"/>
            <w:vMerge w:val="restart"/>
            <w:tcBorders>
              <w:top w:val="single" w:sz="4" w:space="0" w:color="auto"/>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Отделения связи микр</w:t>
            </w:r>
            <w:r w:rsidRPr="0075248E">
              <w:rPr>
                <w:rFonts w:eastAsia="Times New Roman"/>
                <w:sz w:val="18"/>
                <w:szCs w:val="18"/>
              </w:rPr>
              <w:t>о</w:t>
            </w:r>
            <w:r w:rsidRPr="0075248E">
              <w:rPr>
                <w:rFonts w:eastAsia="Times New Roman"/>
                <w:sz w:val="18"/>
                <w:szCs w:val="18"/>
              </w:rPr>
              <w:t xml:space="preserve">района, жилого района, </w:t>
            </w:r>
            <w:proofErr w:type="gramStart"/>
            <w:r w:rsidRPr="0075248E">
              <w:rPr>
                <w:rFonts w:eastAsia="Times New Roman"/>
                <w:sz w:val="18"/>
                <w:szCs w:val="18"/>
              </w:rPr>
              <w:t>га</w:t>
            </w:r>
            <w:proofErr w:type="gramEnd"/>
            <w:r w:rsidRPr="0075248E">
              <w:rPr>
                <w:rFonts w:eastAsia="Times New Roman"/>
                <w:sz w:val="18"/>
                <w:szCs w:val="18"/>
              </w:rPr>
              <w:t>, для обслуживаемого нас</w:t>
            </w:r>
            <w:r w:rsidRPr="0075248E">
              <w:rPr>
                <w:rFonts w:eastAsia="Times New Roman"/>
                <w:sz w:val="18"/>
                <w:szCs w:val="18"/>
              </w:rPr>
              <w:t>е</w:t>
            </w:r>
            <w:r w:rsidRPr="0075248E">
              <w:rPr>
                <w:rFonts w:eastAsia="Times New Roman"/>
                <w:sz w:val="18"/>
                <w:szCs w:val="18"/>
              </w:rPr>
              <w:t>ления, групп:</w:t>
            </w:r>
          </w:p>
        </w:tc>
        <w:tc>
          <w:tcPr>
            <w:tcW w:w="1929" w:type="dxa"/>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IV-V (до 9 тыс. чел.)</w:t>
            </w:r>
          </w:p>
        </w:tc>
        <w:tc>
          <w:tcPr>
            <w:tcW w:w="1632"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0,07-0,08</w:t>
            </w:r>
          </w:p>
        </w:tc>
        <w:tc>
          <w:tcPr>
            <w:tcW w:w="2774" w:type="dxa"/>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для городских населенных пун</w:t>
            </w:r>
            <w:r w:rsidRPr="0075248E">
              <w:rPr>
                <w:rFonts w:eastAsia="Times New Roman"/>
                <w:sz w:val="18"/>
                <w:szCs w:val="18"/>
              </w:rPr>
              <w:t>к</w:t>
            </w:r>
            <w:r w:rsidRPr="0075248E">
              <w:rPr>
                <w:rFonts w:eastAsia="Times New Roman"/>
                <w:sz w:val="18"/>
                <w:szCs w:val="18"/>
              </w:rPr>
              <w:t>тов:</w:t>
            </w:r>
            <w:r w:rsidRPr="0075248E">
              <w:rPr>
                <w:rFonts w:eastAsia="Times New Roman"/>
                <w:sz w:val="18"/>
                <w:szCs w:val="18"/>
              </w:rPr>
              <w:br/>
              <w:t xml:space="preserve">многоэтажная и </w:t>
            </w:r>
            <w:proofErr w:type="spellStart"/>
            <w:r w:rsidRPr="0075248E">
              <w:rPr>
                <w:rFonts w:eastAsia="Times New Roman"/>
                <w:sz w:val="18"/>
                <w:szCs w:val="18"/>
              </w:rPr>
              <w:t>среднеэтажная</w:t>
            </w:r>
            <w:proofErr w:type="spellEnd"/>
            <w:r w:rsidRPr="0075248E">
              <w:rPr>
                <w:rFonts w:eastAsia="Times New Roman"/>
                <w:sz w:val="18"/>
                <w:szCs w:val="18"/>
              </w:rPr>
              <w:t xml:space="preserve"> жилая застройка – 500 м;</w:t>
            </w:r>
            <w:r w:rsidRPr="0075248E">
              <w:rPr>
                <w:rFonts w:eastAsia="Times New Roman"/>
                <w:sz w:val="18"/>
                <w:szCs w:val="18"/>
              </w:rPr>
              <w:br/>
              <w:t>индивидуальная и малоэтажная жилая застройка – 800 м;</w:t>
            </w:r>
            <w:r w:rsidRPr="0075248E">
              <w:rPr>
                <w:rFonts w:eastAsia="Times New Roman"/>
                <w:sz w:val="18"/>
                <w:szCs w:val="18"/>
              </w:rPr>
              <w:br/>
              <w:t>для сельских населенных пун</w:t>
            </w:r>
            <w:r w:rsidRPr="0075248E">
              <w:rPr>
                <w:rFonts w:eastAsia="Times New Roman"/>
                <w:sz w:val="18"/>
                <w:szCs w:val="18"/>
              </w:rPr>
              <w:t>к</w:t>
            </w:r>
            <w:r w:rsidRPr="0075248E">
              <w:rPr>
                <w:rFonts w:eastAsia="Times New Roman"/>
                <w:sz w:val="18"/>
                <w:szCs w:val="18"/>
              </w:rPr>
              <w:t>тов: в пределах населенного пункта</w:t>
            </w:r>
          </w:p>
        </w:tc>
      </w:tr>
      <w:tr w:rsidR="0075248E" w:rsidRPr="0075248E"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III-IV (9-18 тыс. чел.)</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0,09-0,1</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II-III (20-25 тыс. чел.)</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0,11-0,12</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B87192">
            <w:pPr>
              <w:ind w:firstLine="0"/>
              <w:jc w:val="center"/>
              <w:rPr>
                <w:rFonts w:eastAsia="Times New Roman"/>
                <w:sz w:val="18"/>
                <w:szCs w:val="18"/>
              </w:rPr>
            </w:pPr>
            <w:r w:rsidRPr="0075248E">
              <w:rPr>
                <w:rFonts w:eastAsia="Times New Roman"/>
                <w:sz w:val="18"/>
                <w:szCs w:val="18"/>
              </w:rPr>
              <w:t>Отделения связи сельск</w:t>
            </w:r>
            <w:r w:rsidRPr="0075248E">
              <w:rPr>
                <w:rFonts w:eastAsia="Times New Roman"/>
                <w:sz w:val="18"/>
                <w:szCs w:val="18"/>
              </w:rPr>
              <w:t>о</w:t>
            </w:r>
            <w:r w:rsidRPr="0075248E">
              <w:rPr>
                <w:rFonts w:eastAsia="Times New Roman"/>
                <w:sz w:val="18"/>
                <w:szCs w:val="18"/>
              </w:rPr>
              <w:t xml:space="preserve">го </w:t>
            </w:r>
            <w:r w:rsidR="00B87192" w:rsidRPr="0075248E">
              <w:rPr>
                <w:rFonts w:eastAsia="Times New Roman"/>
                <w:sz w:val="18"/>
                <w:szCs w:val="18"/>
              </w:rPr>
              <w:t>населенного пункта</w:t>
            </w:r>
            <w:r w:rsidRPr="0075248E">
              <w:rPr>
                <w:rFonts w:eastAsia="Times New Roman"/>
                <w:sz w:val="18"/>
                <w:szCs w:val="18"/>
              </w:rPr>
              <w:t xml:space="preserve">, </w:t>
            </w:r>
            <w:proofErr w:type="gramStart"/>
            <w:r w:rsidRPr="0075248E">
              <w:rPr>
                <w:rFonts w:eastAsia="Times New Roman"/>
                <w:sz w:val="18"/>
                <w:szCs w:val="18"/>
              </w:rPr>
              <w:t>га</w:t>
            </w:r>
            <w:proofErr w:type="gramEnd"/>
            <w:r w:rsidRPr="0075248E">
              <w:rPr>
                <w:rFonts w:eastAsia="Times New Roman"/>
                <w:sz w:val="18"/>
                <w:szCs w:val="18"/>
              </w:rPr>
              <w:t>, для обслуживаемого нас</w:t>
            </w:r>
            <w:r w:rsidRPr="0075248E">
              <w:rPr>
                <w:rFonts w:eastAsia="Times New Roman"/>
                <w:sz w:val="18"/>
                <w:szCs w:val="18"/>
              </w:rPr>
              <w:t>е</w:t>
            </w:r>
            <w:r w:rsidRPr="0075248E">
              <w:rPr>
                <w:rFonts w:eastAsia="Times New Roman"/>
                <w:sz w:val="18"/>
                <w:szCs w:val="18"/>
              </w:rPr>
              <w:t>ления, групп</w:t>
            </w: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V-VI (0,5-2 тыс. чел.)</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0,3-0,35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III-IV (2-6 тыс. чел.)</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0,4-0,45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855"/>
          <w:tblHeader/>
        </w:trPr>
        <w:tc>
          <w:tcPr>
            <w:tcW w:w="1214" w:type="dxa"/>
            <w:vMerge/>
            <w:tcBorders>
              <w:left w:val="single" w:sz="8" w:space="0" w:color="auto"/>
              <w:bottom w:val="single" w:sz="4" w:space="0" w:color="000000"/>
              <w:right w:val="single" w:sz="4" w:space="0" w:color="auto"/>
            </w:tcBorders>
            <w:shd w:val="clear" w:color="auto" w:fill="auto"/>
          </w:tcPr>
          <w:p w:rsidR="00813ECA" w:rsidRPr="0075248E" w:rsidRDefault="00813ECA" w:rsidP="00633C6F">
            <w:pPr>
              <w:ind w:firstLine="0"/>
              <w:jc w:val="left"/>
              <w:rPr>
                <w:rFonts w:eastAsia="Times New Roman"/>
                <w:sz w:val="18"/>
                <w:szCs w:val="18"/>
              </w:rPr>
            </w:pPr>
          </w:p>
        </w:tc>
        <w:tc>
          <w:tcPr>
            <w:tcW w:w="2933" w:type="dxa"/>
            <w:gridSpan w:val="2"/>
            <w:tcBorders>
              <w:top w:val="single" w:sz="4" w:space="0" w:color="auto"/>
              <w:left w:val="single" w:sz="4" w:space="0" w:color="auto"/>
              <w:bottom w:val="single" w:sz="4" w:space="0" w:color="000000"/>
              <w:right w:val="single" w:sz="4" w:space="0" w:color="000000"/>
            </w:tcBorders>
            <w:shd w:val="clear" w:color="auto" w:fill="auto"/>
          </w:tcPr>
          <w:p w:rsidR="00813ECA" w:rsidRPr="0075248E" w:rsidRDefault="00813ECA" w:rsidP="006773F6">
            <w:pPr>
              <w:ind w:firstLine="0"/>
              <w:jc w:val="left"/>
              <w:rPr>
                <w:rFonts w:eastAsia="Times New Roman"/>
                <w:sz w:val="18"/>
                <w:szCs w:val="18"/>
              </w:rPr>
            </w:pPr>
            <w:r w:rsidRPr="0075248E">
              <w:rPr>
                <w:rFonts w:eastAsia="Times New Roman"/>
                <w:sz w:val="18"/>
                <w:szCs w:val="18"/>
              </w:rPr>
              <w:t>Примечание</w:t>
            </w:r>
          </w:p>
        </w:tc>
        <w:tc>
          <w:tcPr>
            <w:tcW w:w="10878" w:type="dxa"/>
            <w:gridSpan w:val="7"/>
            <w:tcBorders>
              <w:top w:val="single" w:sz="4" w:space="0" w:color="auto"/>
              <w:left w:val="single" w:sz="4" w:space="0" w:color="auto"/>
              <w:bottom w:val="single" w:sz="4" w:space="0" w:color="000000"/>
              <w:right w:val="single" w:sz="8" w:space="0" w:color="auto"/>
            </w:tcBorders>
            <w:shd w:val="clear" w:color="auto" w:fill="auto"/>
          </w:tcPr>
          <w:p w:rsidR="00813ECA" w:rsidRPr="0075248E" w:rsidRDefault="00813ECA" w:rsidP="00633C6F">
            <w:pPr>
              <w:pStyle w:val="a6"/>
              <w:numPr>
                <w:ilvl w:val="0"/>
                <w:numId w:val="31"/>
              </w:numPr>
              <w:tabs>
                <w:tab w:val="left" w:pos="0"/>
                <w:tab w:val="left" w:pos="139"/>
              </w:tabs>
              <w:spacing w:before="0" w:after="0"/>
              <w:ind w:left="0" w:firstLine="0"/>
              <w:rPr>
                <w:sz w:val="18"/>
                <w:szCs w:val="18"/>
              </w:rPr>
            </w:pPr>
            <w:r w:rsidRPr="0075248E">
              <w:rPr>
                <w:sz w:val="18"/>
                <w:szCs w:val="18"/>
              </w:rPr>
              <w:t>Отделения почтовой связи являются объектами федерального значения, но включены в состав нормативов в связи с тем, что это объе</w:t>
            </w:r>
            <w:r w:rsidRPr="0075248E">
              <w:rPr>
                <w:sz w:val="18"/>
                <w:szCs w:val="18"/>
              </w:rPr>
              <w:t>к</w:t>
            </w:r>
            <w:r w:rsidRPr="0075248E">
              <w:rPr>
                <w:sz w:val="18"/>
                <w:szCs w:val="18"/>
              </w:rPr>
              <w:t>ты периодического пользования, выполняющие важные для комфортной жизнедеятельности населения функции.</w:t>
            </w:r>
          </w:p>
          <w:p w:rsidR="00813ECA" w:rsidRPr="0075248E" w:rsidRDefault="00813ECA" w:rsidP="00633C6F">
            <w:pPr>
              <w:pStyle w:val="a6"/>
              <w:numPr>
                <w:ilvl w:val="0"/>
                <w:numId w:val="31"/>
              </w:numPr>
              <w:tabs>
                <w:tab w:val="left" w:pos="0"/>
                <w:tab w:val="left" w:pos="139"/>
              </w:tabs>
              <w:spacing w:before="0" w:after="0"/>
              <w:ind w:left="0" w:firstLine="0"/>
              <w:rPr>
                <w:sz w:val="18"/>
                <w:szCs w:val="18"/>
              </w:rPr>
            </w:pPr>
            <w:r w:rsidRPr="0075248E">
              <w:rPr>
                <w:sz w:val="18"/>
                <w:szCs w:val="18"/>
              </w:rPr>
              <w:t>Расчетные показатели максимально допустимого уровня территориальной доступности объектов, относящихся к области почтовой связи, установлены для пешеходной доступности объектов данного вида в разрезе видов жилой застройки.</w:t>
            </w:r>
          </w:p>
        </w:tc>
      </w:tr>
      <w:tr w:rsidR="0075248E" w:rsidRPr="0075248E" w:rsidTr="004C13DE">
        <w:trPr>
          <w:trHeight w:val="284"/>
          <w:tblHeader/>
        </w:trPr>
        <w:tc>
          <w:tcPr>
            <w:tcW w:w="1214" w:type="dxa"/>
            <w:vMerge w:val="restart"/>
            <w:tcBorders>
              <w:top w:val="nil"/>
              <w:left w:val="single" w:sz="8" w:space="0" w:color="auto"/>
              <w:bottom w:val="nil"/>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области предоставления услуг по организации досуга и услуг организаций культуры</w:t>
            </w:r>
          </w:p>
        </w:tc>
        <w:tc>
          <w:tcPr>
            <w:tcW w:w="2933" w:type="dxa"/>
            <w:gridSpan w:val="2"/>
            <w:tcBorders>
              <w:top w:val="single" w:sz="4" w:space="0" w:color="auto"/>
              <w:left w:val="nil"/>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Танцевальные залы</w:t>
            </w:r>
          </w:p>
        </w:tc>
        <w:tc>
          <w:tcPr>
            <w:tcW w:w="6472" w:type="dxa"/>
            <w:gridSpan w:val="4"/>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мест на 1 тыс. человек</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774" w:type="dxa"/>
            <w:vMerge w:val="restart"/>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Клубы</w:t>
            </w:r>
          </w:p>
        </w:tc>
        <w:tc>
          <w:tcPr>
            <w:tcW w:w="6472"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80</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Кинотеатры</w:t>
            </w:r>
          </w:p>
        </w:tc>
        <w:tc>
          <w:tcPr>
            <w:tcW w:w="6472" w:type="dxa"/>
            <w:gridSpan w:val="4"/>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25-35</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Залы аттракционов и игровых а</w:t>
            </w:r>
            <w:r w:rsidRPr="0075248E">
              <w:rPr>
                <w:rFonts w:eastAsia="Times New Roman"/>
                <w:sz w:val="18"/>
                <w:szCs w:val="18"/>
              </w:rPr>
              <w:t>в</w:t>
            </w:r>
            <w:r w:rsidRPr="0075248E">
              <w:rPr>
                <w:rFonts w:eastAsia="Times New Roman"/>
                <w:sz w:val="18"/>
                <w:szCs w:val="18"/>
              </w:rPr>
              <w:t xml:space="preserve">томатов </w:t>
            </w:r>
          </w:p>
        </w:tc>
        <w:tc>
          <w:tcPr>
            <w:tcW w:w="6472" w:type="dxa"/>
            <w:gridSpan w:val="4"/>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r w:rsidRPr="0075248E">
              <w:rPr>
                <w:rFonts w:eastAsia="Times New Roman"/>
                <w:sz w:val="18"/>
                <w:szCs w:val="18"/>
              </w:rPr>
              <w:t xml:space="preserve"> площади пола на 1 </w:t>
            </w:r>
            <w:proofErr w:type="spellStart"/>
            <w:r w:rsidRPr="0075248E">
              <w:rPr>
                <w:rFonts w:eastAsia="Times New Roman"/>
                <w:sz w:val="18"/>
                <w:szCs w:val="18"/>
              </w:rPr>
              <w:t>тыс.чел</w:t>
            </w:r>
            <w:proofErr w:type="spellEnd"/>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trike/>
                <w:sz w:val="18"/>
                <w:szCs w:val="18"/>
              </w:rPr>
            </w:pPr>
            <w:r w:rsidRPr="0075248E">
              <w:rPr>
                <w:rFonts w:eastAsia="Times New Roman"/>
                <w:sz w:val="18"/>
                <w:szCs w:val="18"/>
              </w:rPr>
              <w:t>3</w:t>
            </w:r>
          </w:p>
        </w:tc>
        <w:tc>
          <w:tcPr>
            <w:tcW w:w="2774" w:type="dxa"/>
            <w:vMerge w:val="restart"/>
            <w:tcBorders>
              <w:top w:val="nil"/>
              <w:left w:val="single" w:sz="4" w:space="0" w:color="auto"/>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Городские массовые библиотеки [1] .</w:t>
            </w:r>
          </w:p>
        </w:tc>
        <w:tc>
          <w:tcPr>
            <w:tcW w:w="2271" w:type="dxa"/>
            <w:gridSpan w:val="2"/>
            <w:vMerge w:val="restart"/>
            <w:tcBorders>
              <w:top w:val="nil"/>
              <w:left w:val="single" w:sz="4" w:space="0" w:color="auto"/>
              <w:bottom w:val="nil"/>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на 1 </w:t>
            </w:r>
            <w:proofErr w:type="spellStart"/>
            <w:r w:rsidRPr="0075248E">
              <w:rPr>
                <w:rFonts w:eastAsia="Times New Roman"/>
                <w:sz w:val="18"/>
                <w:szCs w:val="18"/>
              </w:rPr>
              <w:t>тыс</w:t>
            </w:r>
            <w:proofErr w:type="gramStart"/>
            <w:r w:rsidRPr="0075248E">
              <w:rPr>
                <w:rFonts w:eastAsia="Times New Roman"/>
                <w:sz w:val="18"/>
                <w:szCs w:val="18"/>
              </w:rPr>
              <w:t>.ч</w:t>
            </w:r>
            <w:proofErr w:type="gramEnd"/>
            <w:r w:rsidRPr="0075248E">
              <w:rPr>
                <w:rFonts w:eastAsia="Times New Roman"/>
                <w:sz w:val="18"/>
                <w:szCs w:val="18"/>
              </w:rPr>
              <w:t>ел</w:t>
            </w:r>
            <w:proofErr w:type="spellEnd"/>
            <w:r w:rsidRPr="0075248E">
              <w:rPr>
                <w:rFonts w:eastAsia="Times New Roman"/>
                <w:sz w:val="18"/>
                <w:szCs w:val="18"/>
              </w:rPr>
              <w:t xml:space="preserve"> [2]</w:t>
            </w:r>
          </w:p>
        </w:tc>
        <w:tc>
          <w:tcPr>
            <w:tcW w:w="4201" w:type="dxa"/>
            <w:gridSpan w:val="2"/>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тыс. ед. хранения</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4-4,5</w:t>
            </w:r>
          </w:p>
        </w:tc>
        <w:tc>
          <w:tcPr>
            <w:tcW w:w="2774" w:type="dxa"/>
            <w:vMerge/>
            <w:tcBorders>
              <w:top w:val="nil"/>
              <w:left w:val="single" w:sz="4" w:space="0" w:color="auto"/>
              <w:bottom w:val="nil"/>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nil"/>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читательских 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2-3</w:t>
            </w:r>
          </w:p>
        </w:tc>
        <w:tc>
          <w:tcPr>
            <w:tcW w:w="2774" w:type="dxa"/>
            <w:vMerge/>
            <w:tcBorders>
              <w:top w:val="nil"/>
              <w:left w:val="single" w:sz="4" w:space="0" w:color="auto"/>
              <w:bottom w:val="nil"/>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Сельские массовые библиотеки</w:t>
            </w:r>
          </w:p>
        </w:tc>
        <w:tc>
          <w:tcPr>
            <w:tcW w:w="2271"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1 тыс. чел [2]</w:t>
            </w:r>
          </w:p>
        </w:tc>
        <w:tc>
          <w:tcPr>
            <w:tcW w:w="227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население 1-2 </w:t>
            </w:r>
            <w:proofErr w:type="spellStart"/>
            <w:r w:rsidRPr="0075248E">
              <w:rPr>
                <w:rFonts w:eastAsia="Times New Roman"/>
                <w:sz w:val="18"/>
                <w:szCs w:val="18"/>
              </w:rPr>
              <w:t>тыс</w:t>
            </w:r>
            <w:proofErr w:type="gramStart"/>
            <w:r w:rsidRPr="0075248E">
              <w:rPr>
                <w:rFonts w:eastAsia="Times New Roman"/>
                <w:sz w:val="18"/>
                <w:szCs w:val="18"/>
              </w:rPr>
              <w:t>.ч</w:t>
            </w:r>
            <w:proofErr w:type="gramEnd"/>
            <w:r w:rsidRPr="0075248E">
              <w:rPr>
                <w:rFonts w:eastAsia="Times New Roman"/>
                <w:sz w:val="18"/>
                <w:szCs w:val="18"/>
              </w:rPr>
              <w:t>ел</w:t>
            </w:r>
            <w:proofErr w:type="spellEnd"/>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ед. хранения</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6-7,5</w:t>
            </w:r>
          </w:p>
        </w:tc>
        <w:tc>
          <w:tcPr>
            <w:tcW w:w="2774" w:type="dxa"/>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30 мин. </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читательских 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5,0-6</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население 2-5 </w:t>
            </w:r>
            <w:proofErr w:type="spellStart"/>
            <w:r w:rsidRPr="0075248E">
              <w:rPr>
                <w:rFonts w:eastAsia="Times New Roman"/>
                <w:sz w:val="18"/>
                <w:szCs w:val="18"/>
              </w:rPr>
              <w:t>тыс</w:t>
            </w:r>
            <w:proofErr w:type="gramStart"/>
            <w:r w:rsidRPr="0075248E">
              <w:rPr>
                <w:rFonts w:eastAsia="Times New Roman"/>
                <w:sz w:val="18"/>
                <w:szCs w:val="18"/>
              </w:rPr>
              <w:t>.ч</w:t>
            </w:r>
            <w:proofErr w:type="gramEnd"/>
            <w:r w:rsidRPr="0075248E">
              <w:rPr>
                <w:rFonts w:eastAsia="Times New Roman"/>
                <w:sz w:val="18"/>
                <w:szCs w:val="18"/>
              </w:rPr>
              <w:t>ел</w:t>
            </w:r>
            <w:proofErr w:type="spellEnd"/>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ед. хранения</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5,0-6</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читательских 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население 5-10 </w:t>
            </w:r>
            <w:proofErr w:type="spellStart"/>
            <w:r w:rsidRPr="0075248E">
              <w:rPr>
                <w:rFonts w:eastAsia="Times New Roman"/>
                <w:sz w:val="18"/>
                <w:szCs w:val="18"/>
              </w:rPr>
              <w:t>тыс</w:t>
            </w:r>
            <w:proofErr w:type="gramStart"/>
            <w:r w:rsidRPr="0075248E">
              <w:rPr>
                <w:rFonts w:eastAsia="Times New Roman"/>
                <w:sz w:val="18"/>
                <w:szCs w:val="18"/>
              </w:rPr>
              <w:t>.ч</w:t>
            </w:r>
            <w:proofErr w:type="gramEnd"/>
            <w:r w:rsidRPr="0075248E">
              <w:rPr>
                <w:rFonts w:eastAsia="Times New Roman"/>
                <w:sz w:val="18"/>
                <w:szCs w:val="18"/>
              </w:rPr>
              <w:t>ел</w:t>
            </w:r>
            <w:proofErr w:type="spellEnd"/>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ед. хранения</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4,5-5</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читательских 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3,0-4</w:t>
            </w:r>
          </w:p>
        </w:tc>
        <w:tc>
          <w:tcPr>
            <w:tcW w:w="2774" w:type="dxa"/>
            <w:vMerge/>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B7317F">
        <w:trPr>
          <w:trHeight w:val="197"/>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val="restart"/>
            <w:tcBorders>
              <w:top w:val="single" w:sz="4" w:space="0" w:color="auto"/>
              <w:left w:val="nil"/>
              <w:right w:val="single" w:sz="4" w:space="0" w:color="auto"/>
            </w:tcBorders>
            <w:shd w:val="clear" w:color="auto" w:fill="auto"/>
            <w:hideMark/>
          </w:tcPr>
          <w:p w:rsidR="00B7317F" w:rsidRPr="0075248E" w:rsidRDefault="00B7317F" w:rsidP="006773F6">
            <w:pPr>
              <w:ind w:firstLine="0"/>
              <w:jc w:val="left"/>
              <w:rPr>
                <w:rFonts w:eastAsia="Times New Roman"/>
                <w:sz w:val="18"/>
                <w:szCs w:val="18"/>
              </w:rPr>
            </w:pPr>
            <w:r w:rsidRPr="0075248E">
              <w:rPr>
                <w:rFonts w:eastAsia="Times New Roman"/>
                <w:sz w:val="18"/>
                <w:szCs w:val="18"/>
              </w:rPr>
              <w:t>Помещения для культурно-массовой и политико-воспитательной работы с насел</w:t>
            </w:r>
            <w:r w:rsidRPr="0075248E">
              <w:rPr>
                <w:rFonts w:eastAsia="Times New Roman"/>
                <w:sz w:val="18"/>
                <w:szCs w:val="18"/>
              </w:rPr>
              <w:t>е</w:t>
            </w:r>
            <w:r w:rsidRPr="0075248E">
              <w:rPr>
                <w:rFonts w:eastAsia="Times New Roman"/>
                <w:sz w:val="18"/>
                <w:szCs w:val="18"/>
              </w:rPr>
              <w:t>нием, досуга и любительской де</w:t>
            </w:r>
            <w:r w:rsidRPr="0075248E">
              <w:rPr>
                <w:rFonts w:eastAsia="Times New Roman"/>
                <w:sz w:val="18"/>
                <w:szCs w:val="18"/>
              </w:rPr>
              <w:t>я</w:t>
            </w:r>
            <w:r w:rsidRPr="0075248E">
              <w:rPr>
                <w:rFonts w:eastAsia="Times New Roman"/>
                <w:sz w:val="18"/>
                <w:szCs w:val="18"/>
              </w:rPr>
              <w:t>тельности</w:t>
            </w:r>
          </w:p>
        </w:tc>
        <w:tc>
          <w:tcPr>
            <w:tcW w:w="6472" w:type="dxa"/>
            <w:gridSpan w:val="4"/>
            <w:tcBorders>
              <w:top w:val="single" w:sz="4" w:space="0" w:color="auto"/>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r w:rsidRPr="0075248E">
              <w:rPr>
                <w:rFonts w:eastAsia="Times New Roman"/>
                <w:sz w:val="18"/>
                <w:szCs w:val="18"/>
              </w:rPr>
              <w:t xml:space="preserve"> площади пола на 1 </w:t>
            </w:r>
            <w:proofErr w:type="spellStart"/>
            <w:r w:rsidRPr="0075248E">
              <w:rPr>
                <w:rFonts w:eastAsia="Times New Roman"/>
                <w:sz w:val="18"/>
                <w:szCs w:val="18"/>
              </w:rPr>
              <w:t>тыс.чел</w:t>
            </w:r>
            <w:proofErr w:type="spellEnd"/>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 xml:space="preserve">50-60 </w:t>
            </w:r>
          </w:p>
        </w:tc>
        <w:tc>
          <w:tcPr>
            <w:tcW w:w="2774" w:type="dxa"/>
            <w:tcBorders>
              <w:top w:val="nil"/>
              <w:left w:val="nil"/>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p>
        </w:tc>
        <w:tc>
          <w:tcPr>
            <w:tcW w:w="6472" w:type="dxa"/>
            <w:gridSpan w:val="4"/>
            <w:tcBorders>
              <w:top w:val="single" w:sz="4" w:space="0" w:color="auto"/>
              <w:left w:val="single" w:sz="4" w:space="0" w:color="auto"/>
              <w:bottom w:val="single" w:sz="4" w:space="0" w:color="auto"/>
              <w:right w:val="single" w:sz="4" w:space="0" w:color="auto"/>
            </w:tcBorders>
            <w:shd w:val="clear" w:color="auto" w:fill="auto"/>
            <w:hideMark/>
          </w:tcPr>
          <w:p w:rsidR="00B7317F" w:rsidRPr="0075248E" w:rsidRDefault="00B7317F" w:rsidP="007760AB">
            <w:pPr>
              <w:ind w:firstLine="0"/>
              <w:jc w:val="center"/>
              <w:rPr>
                <w:rFonts w:eastAsia="Times New Roman"/>
                <w:sz w:val="18"/>
                <w:szCs w:val="18"/>
              </w:rPr>
            </w:pPr>
            <w:r w:rsidRPr="0075248E">
              <w:rPr>
                <w:rFonts w:eastAsia="Times New Roman"/>
                <w:sz w:val="18"/>
                <w:szCs w:val="18"/>
              </w:rPr>
              <w:t xml:space="preserve">Уровень обеспеченности, объект на </w:t>
            </w:r>
            <w:r w:rsidR="007760AB" w:rsidRPr="007760AB">
              <w:rPr>
                <w:rFonts w:eastAsia="Times New Roman"/>
                <w:strike/>
                <w:color w:val="FF0000"/>
                <w:sz w:val="18"/>
                <w:szCs w:val="18"/>
                <w:highlight w:val="yellow"/>
              </w:rPr>
              <w:t>городско</w:t>
            </w:r>
            <w:r w:rsidR="007760AB">
              <w:rPr>
                <w:rFonts w:eastAsia="Times New Roman"/>
                <w:strike/>
                <w:color w:val="FF0000"/>
                <w:sz w:val="18"/>
                <w:szCs w:val="18"/>
                <w:highlight w:val="yellow"/>
              </w:rPr>
              <w:t>й</w:t>
            </w:r>
            <w:r w:rsidR="007760AB" w:rsidRPr="007760AB">
              <w:rPr>
                <w:rFonts w:eastAsia="Times New Roman"/>
                <w:color w:val="FF0000"/>
                <w:sz w:val="18"/>
                <w:szCs w:val="18"/>
                <w:highlight w:val="yellow"/>
              </w:rPr>
              <w:t xml:space="preserve"> муниципальный</w:t>
            </w:r>
            <w:r w:rsidRPr="0075248E">
              <w:rPr>
                <w:rFonts w:eastAsia="Times New Roman"/>
                <w:sz w:val="18"/>
                <w:szCs w:val="18"/>
              </w:rPr>
              <w:t xml:space="preserve"> округ</w:t>
            </w:r>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w:t>
            </w:r>
          </w:p>
        </w:tc>
        <w:tc>
          <w:tcPr>
            <w:tcW w:w="2774" w:type="dxa"/>
            <w:vMerge w:val="restart"/>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Размер земельного учас</w:t>
            </w:r>
            <w:r w:rsidRPr="0075248E">
              <w:rPr>
                <w:rFonts w:eastAsia="Times New Roman"/>
                <w:sz w:val="18"/>
                <w:szCs w:val="18"/>
              </w:rPr>
              <w:t>т</w:t>
            </w:r>
            <w:r w:rsidRPr="0075248E">
              <w:rPr>
                <w:rFonts w:eastAsia="Times New Roman"/>
                <w:sz w:val="18"/>
                <w:szCs w:val="18"/>
              </w:rPr>
              <w:t xml:space="preserve">ка, </w:t>
            </w:r>
            <w:proofErr w:type="gramStart"/>
            <w:r w:rsidRPr="0075248E">
              <w:rPr>
                <w:rFonts w:eastAsia="Times New Roman"/>
                <w:sz w:val="18"/>
                <w:szCs w:val="18"/>
              </w:rPr>
              <w:t>га</w:t>
            </w:r>
            <w:proofErr w:type="gramEnd"/>
            <w:r w:rsidRPr="0075248E">
              <w:rPr>
                <w:rFonts w:eastAsia="Times New Roman"/>
                <w:sz w:val="18"/>
                <w:szCs w:val="18"/>
              </w:rPr>
              <w:t xml:space="preserve">/объект </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при экспозиционной пл</w:t>
            </w:r>
            <w:r w:rsidRPr="0075248E">
              <w:rPr>
                <w:rFonts w:eastAsia="Times New Roman"/>
                <w:sz w:val="18"/>
                <w:szCs w:val="18"/>
              </w:rPr>
              <w:t>о</w:t>
            </w:r>
            <w:r w:rsidRPr="0075248E">
              <w:rPr>
                <w:rFonts w:eastAsia="Times New Roman"/>
                <w:sz w:val="18"/>
                <w:szCs w:val="18"/>
              </w:rPr>
              <w:t xml:space="preserve">щади  кв. м </w:t>
            </w: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500</w:t>
            </w:r>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0,5</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1000</w:t>
            </w:r>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0,8</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1500</w:t>
            </w:r>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1,2</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2000</w:t>
            </w:r>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1,5</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2500</w:t>
            </w:r>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1,8</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DB2115">
        <w:trPr>
          <w:trHeight w:val="284"/>
          <w:tblHeader/>
        </w:trPr>
        <w:tc>
          <w:tcPr>
            <w:tcW w:w="1214" w:type="dxa"/>
            <w:vMerge/>
            <w:tcBorders>
              <w:top w:val="nil"/>
              <w:left w:val="single" w:sz="8" w:space="0" w:color="auto"/>
              <w:bottom w:val="nil"/>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tcBorders>
              <w:left w:val="single" w:sz="4" w:space="0" w:color="auto"/>
              <w:bottom w:val="single" w:sz="4" w:space="0" w:color="000000"/>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3000</w:t>
            </w:r>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2,0</w:t>
            </w:r>
          </w:p>
        </w:tc>
        <w:tc>
          <w:tcPr>
            <w:tcW w:w="2774" w:type="dxa"/>
            <w:vMerge/>
            <w:tcBorders>
              <w:top w:val="nil"/>
              <w:left w:val="single" w:sz="4" w:space="0" w:color="auto"/>
              <w:bottom w:val="single" w:sz="4" w:space="0" w:color="auto"/>
              <w:right w:val="single" w:sz="8" w:space="0" w:color="auto"/>
            </w:tcBorders>
            <w:shd w:val="clear" w:color="auto" w:fill="auto"/>
            <w:hideMark/>
          </w:tcPr>
          <w:p w:rsidR="00B7317F" w:rsidRPr="0075248E" w:rsidRDefault="00B7317F" w:rsidP="00633C6F">
            <w:pPr>
              <w:ind w:firstLine="0"/>
              <w:jc w:val="left"/>
              <w:rPr>
                <w:rFonts w:eastAsia="Times New Roman"/>
                <w:sz w:val="18"/>
                <w:szCs w:val="18"/>
              </w:rPr>
            </w:pP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детские игровые площадки</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Площадка тип.1 детская игровая площадка для детей младшего дошкол</w:t>
            </w:r>
            <w:r w:rsidRPr="0075248E">
              <w:rPr>
                <w:rFonts w:eastAsia="Times New Roman"/>
                <w:sz w:val="18"/>
                <w:szCs w:val="18"/>
              </w:rPr>
              <w:t>ь</w:t>
            </w:r>
            <w:r w:rsidRPr="0075248E">
              <w:rPr>
                <w:rFonts w:eastAsia="Times New Roman"/>
                <w:sz w:val="18"/>
                <w:szCs w:val="18"/>
              </w:rPr>
              <w:t>ного возраста (1-3 года)</w:t>
            </w:r>
          </w:p>
        </w:tc>
        <w:tc>
          <w:tcPr>
            <w:tcW w:w="2272"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площадь,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p>
        </w:tc>
        <w:tc>
          <w:tcPr>
            <w:tcW w:w="1929" w:type="dxa"/>
            <w:tcBorders>
              <w:top w:val="nil"/>
              <w:left w:val="single" w:sz="4" w:space="0" w:color="auto"/>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песочницы</w:t>
            </w:r>
          </w:p>
        </w:tc>
        <w:tc>
          <w:tcPr>
            <w:tcW w:w="1632" w:type="dxa"/>
            <w:gridSpan w:val="2"/>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игровой площадки</w:t>
            </w:r>
          </w:p>
        </w:tc>
        <w:tc>
          <w:tcPr>
            <w:tcW w:w="1632" w:type="dxa"/>
            <w:gridSpan w:val="2"/>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16</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 xml:space="preserve">территории </w:t>
            </w:r>
            <w:proofErr w:type="gramStart"/>
            <w:r w:rsidRPr="0075248E">
              <w:rPr>
                <w:rFonts w:eastAsia="Times New Roman"/>
                <w:sz w:val="18"/>
                <w:szCs w:val="18"/>
              </w:rPr>
              <w:t>игрового</w:t>
            </w:r>
            <w:proofErr w:type="gramEnd"/>
            <w:r w:rsidRPr="0075248E">
              <w:rPr>
                <w:rFonts w:eastAsia="Times New Roman"/>
                <w:sz w:val="18"/>
                <w:szCs w:val="18"/>
              </w:rPr>
              <w:t xml:space="preserve"> комплекс</w:t>
            </w:r>
          </w:p>
        </w:tc>
        <w:tc>
          <w:tcPr>
            <w:tcW w:w="1632" w:type="dxa"/>
            <w:gridSpan w:val="2"/>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49</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Площадка тип 2. Детская игровая площадка для детей дошкольного во</w:t>
            </w:r>
            <w:r w:rsidRPr="0075248E">
              <w:rPr>
                <w:rFonts w:eastAsia="Times New Roman"/>
                <w:sz w:val="18"/>
                <w:szCs w:val="18"/>
              </w:rPr>
              <w:t>з</w:t>
            </w:r>
            <w:r w:rsidRPr="0075248E">
              <w:rPr>
                <w:rFonts w:eastAsia="Times New Roman"/>
                <w:sz w:val="18"/>
                <w:szCs w:val="18"/>
              </w:rPr>
              <w:t>раста (4-7 лет)</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площадь,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p>
        </w:tc>
        <w:tc>
          <w:tcPr>
            <w:tcW w:w="1929"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песочницы</w:t>
            </w:r>
          </w:p>
        </w:tc>
        <w:tc>
          <w:tcPr>
            <w:tcW w:w="1632" w:type="dxa"/>
            <w:gridSpan w:val="2"/>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284"/>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nil"/>
            </w:tcBorders>
            <w:shd w:val="clear" w:color="auto" w:fill="auto"/>
            <w:hideMark/>
          </w:tcPr>
          <w:p w:rsidR="00813ECA" w:rsidRPr="0075248E" w:rsidRDefault="00813ECA" w:rsidP="00633C6F">
            <w:pPr>
              <w:ind w:firstLine="0"/>
              <w:jc w:val="left"/>
              <w:rPr>
                <w:rFonts w:eastAsia="Times New Roman"/>
                <w:sz w:val="18"/>
                <w:szCs w:val="18"/>
              </w:rPr>
            </w:pPr>
            <w:r w:rsidRPr="0075248E">
              <w:rPr>
                <w:rFonts w:eastAsia="Times New Roman"/>
                <w:sz w:val="18"/>
                <w:szCs w:val="18"/>
              </w:rPr>
              <w:t>игровой площадки</w:t>
            </w:r>
          </w:p>
        </w:tc>
        <w:tc>
          <w:tcPr>
            <w:tcW w:w="1632" w:type="dxa"/>
            <w:gridSpan w:val="2"/>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557"/>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D200FD" w:rsidP="00633C6F">
            <w:pPr>
              <w:ind w:firstLine="0"/>
              <w:jc w:val="left"/>
              <w:rPr>
                <w:rFonts w:eastAsia="Times New Roman"/>
                <w:sz w:val="18"/>
                <w:szCs w:val="18"/>
              </w:rPr>
            </w:pPr>
            <w:r w:rsidRPr="0075248E">
              <w:rPr>
                <w:rFonts w:eastAsia="Times New Roman"/>
                <w:sz w:val="18"/>
                <w:szCs w:val="18"/>
              </w:rPr>
              <w:t>территории игрового комплекса</w:t>
            </w:r>
          </w:p>
        </w:tc>
        <w:tc>
          <w:tcPr>
            <w:tcW w:w="1632" w:type="dxa"/>
            <w:gridSpan w:val="2"/>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64</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4C13DE">
        <w:trPr>
          <w:trHeight w:val="305"/>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Площадка тип 3. Детская игровая площадка для детей школьного возраста (8-12 лет)</w:t>
            </w:r>
          </w:p>
        </w:tc>
        <w:tc>
          <w:tcPr>
            <w:tcW w:w="2272" w:type="dxa"/>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площадь, </w:t>
            </w:r>
            <w:proofErr w:type="spellStart"/>
            <w:r w:rsidRPr="0075248E">
              <w:rPr>
                <w:rFonts w:eastAsia="Times New Roman"/>
                <w:sz w:val="18"/>
                <w:szCs w:val="18"/>
              </w:rPr>
              <w:t>кв</w:t>
            </w:r>
            <w:proofErr w:type="gramStart"/>
            <w:r w:rsidRPr="0075248E">
              <w:rPr>
                <w:rFonts w:eastAsia="Times New Roman"/>
                <w:sz w:val="18"/>
                <w:szCs w:val="18"/>
              </w:rPr>
              <w:t>.м</w:t>
            </w:r>
            <w:proofErr w:type="spellEnd"/>
            <w:proofErr w:type="gramEnd"/>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игровой площадки</w:t>
            </w:r>
          </w:p>
        </w:tc>
        <w:tc>
          <w:tcPr>
            <w:tcW w:w="1632"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64 и 100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B7317F">
        <w:trPr>
          <w:trHeight w:val="641"/>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auto"/>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D200FD" w:rsidP="00633C6F">
            <w:pPr>
              <w:ind w:firstLine="0"/>
              <w:jc w:val="center"/>
              <w:rPr>
                <w:rFonts w:eastAsia="Times New Roman"/>
                <w:sz w:val="18"/>
                <w:szCs w:val="18"/>
              </w:rPr>
            </w:pPr>
            <w:r w:rsidRPr="0075248E">
              <w:rPr>
                <w:rFonts w:eastAsia="Times New Roman"/>
                <w:sz w:val="18"/>
                <w:szCs w:val="18"/>
              </w:rPr>
              <w:t>территории игрового комплекса</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144</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w:t>
            </w:r>
          </w:p>
        </w:tc>
      </w:tr>
      <w:tr w:rsidR="0075248E" w:rsidRPr="0075248E" w:rsidTr="00B7317F">
        <w:trPr>
          <w:trHeight w:val="641"/>
          <w:tblHeader/>
        </w:trPr>
        <w:tc>
          <w:tcPr>
            <w:tcW w:w="1214" w:type="dxa"/>
            <w:vMerge w:val="restart"/>
            <w:tcBorders>
              <w:top w:val="nil"/>
              <w:left w:val="single" w:sz="8" w:space="0" w:color="auto"/>
              <w:right w:val="single" w:sz="4" w:space="0" w:color="auto"/>
            </w:tcBorders>
            <w:shd w:val="clear" w:color="auto" w:fill="auto"/>
          </w:tcPr>
          <w:p w:rsidR="006773F6" w:rsidRPr="0075248E" w:rsidRDefault="006773F6" w:rsidP="00633C6F">
            <w:pPr>
              <w:jc w:val="center"/>
              <w:rPr>
                <w:rFonts w:eastAsia="Times New Roman"/>
                <w:sz w:val="18"/>
                <w:szCs w:val="18"/>
              </w:rPr>
            </w:pPr>
            <w:r w:rsidRPr="0075248E">
              <w:rPr>
                <w:rFonts w:eastAsia="Times New Roman"/>
                <w:sz w:val="18"/>
                <w:szCs w:val="18"/>
              </w:rPr>
              <w:t> </w:t>
            </w:r>
          </w:p>
        </w:tc>
        <w:tc>
          <w:tcPr>
            <w:tcW w:w="2933" w:type="dxa"/>
            <w:gridSpan w:val="2"/>
            <w:tcBorders>
              <w:top w:val="single" w:sz="4" w:space="0" w:color="auto"/>
              <w:left w:val="single" w:sz="4" w:space="0" w:color="auto"/>
              <w:right w:val="single" w:sz="4" w:space="0" w:color="000000"/>
            </w:tcBorders>
            <w:shd w:val="clear" w:color="auto" w:fill="auto"/>
          </w:tcPr>
          <w:p w:rsidR="006773F6" w:rsidRPr="0075248E" w:rsidRDefault="006773F6" w:rsidP="006773F6">
            <w:pPr>
              <w:ind w:firstLine="0"/>
              <w:jc w:val="left"/>
              <w:rPr>
                <w:rFonts w:eastAsia="Times New Roman"/>
                <w:sz w:val="18"/>
                <w:szCs w:val="18"/>
              </w:rPr>
            </w:pPr>
            <w:r w:rsidRPr="0075248E">
              <w:rPr>
                <w:rFonts w:eastAsia="Times New Roman"/>
                <w:sz w:val="18"/>
                <w:szCs w:val="18"/>
              </w:rPr>
              <w:t>Примечания</w:t>
            </w:r>
          </w:p>
        </w:tc>
        <w:tc>
          <w:tcPr>
            <w:tcW w:w="10878" w:type="dxa"/>
            <w:gridSpan w:val="7"/>
            <w:tcBorders>
              <w:top w:val="single" w:sz="4" w:space="0" w:color="auto"/>
              <w:left w:val="single" w:sz="4" w:space="0" w:color="auto"/>
              <w:right w:val="single" w:sz="8" w:space="0" w:color="auto"/>
            </w:tcBorders>
            <w:shd w:val="clear" w:color="auto" w:fill="auto"/>
          </w:tcPr>
          <w:p w:rsidR="006773F6" w:rsidRPr="0075248E" w:rsidRDefault="006773F6" w:rsidP="006773F6">
            <w:pPr>
              <w:pStyle w:val="a6"/>
              <w:tabs>
                <w:tab w:val="left" w:pos="139"/>
              </w:tabs>
              <w:spacing w:before="0" w:after="0"/>
              <w:ind w:firstLine="0"/>
              <w:rPr>
                <w:sz w:val="18"/>
                <w:szCs w:val="18"/>
              </w:rPr>
            </w:pPr>
            <w:r w:rsidRPr="0075248E">
              <w:rPr>
                <w:sz w:val="18"/>
                <w:szCs w:val="18"/>
              </w:rPr>
              <w:t xml:space="preserve">1.Приведенные нормы не распространяются  на  научные,  универсальные и специализированные библиотеки, вместимость которых определяется заданием на проектирование. </w:t>
            </w:r>
          </w:p>
          <w:p w:rsidR="006773F6" w:rsidRPr="0075248E" w:rsidRDefault="006773F6" w:rsidP="006773F6">
            <w:pPr>
              <w:pStyle w:val="a6"/>
              <w:tabs>
                <w:tab w:val="left" w:pos="139"/>
              </w:tabs>
              <w:spacing w:before="0" w:after="0"/>
              <w:ind w:firstLine="0"/>
              <w:rPr>
                <w:sz w:val="18"/>
                <w:szCs w:val="18"/>
              </w:rPr>
            </w:pPr>
            <w:r w:rsidRPr="0075248E">
              <w:rPr>
                <w:sz w:val="18"/>
                <w:szCs w:val="18"/>
              </w:rPr>
              <w:t>2. Расчетные показатели приведены из СП 42.13330.201</w:t>
            </w:r>
            <w:r w:rsidR="001F14E3" w:rsidRPr="0075248E">
              <w:rPr>
                <w:sz w:val="18"/>
                <w:szCs w:val="18"/>
              </w:rPr>
              <w:t>6</w:t>
            </w:r>
            <w:r w:rsidRPr="0075248E">
              <w:rPr>
                <w:sz w:val="18"/>
                <w:szCs w:val="18"/>
              </w:rPr>
              <w:t>.</w:t>
            </w:r>
          </w:p>
          <w:p w:rsidR="006773F6" w:rsidRPr="0075248E" w:rsidRDefault="006773F6" w:rsidP="006773F6">
            <w:pPr>
              <w:pStyle w:val="a6"/>
              <w:tabs>
                <w:tab w:val="left" w:pos="139"/>
              </w:tabs>
              <w:spacing w:before="0" w:after="0"/>
              <w:ind w:firstLine="0"/>
              <w:rPr>
                <w:sz w:val="18"/>
                <w:szCs w:val="18"/>
              </w:rPr>
            </w:pPr>
            <w:r w:rsidRPr="0075248E">
              <w:rPr>
                <w:sz w:val="18"/>
                <w:szCs w:val="18"/>
              </w:rPr>
              <w:t xml:space="preserve">3. Целесообразно размещать на территории </w:t>
            </w:r>
            <w:r w:rsidR="007760AB" w:rsidRPr="007760AB">
              <w:rPr>
                <w:strike/>
                <w:color w:val="FF0000"/>
                <w:sz w:val="18"/>
                <w:szCs w:val="18"/>
                <w:highlight w:val="yellow"/>
              </w:rPr>
              <w:t>городского</w:t>
            </w:r>
            <w:r w:rsidR="007760AB" w:rsidRPr="007760AB">
              <w:rPr>
                <w:color w:val="FF0000"/>
                <w:sz w:val="18"/>
                <w:szCs w:val="18"/>
                <w:highlight w:val="yellow"/>
              </w:rPr>
              <w:t xml:space="preserve"> муниципального</w:t>
            </w:r>
            <w:r w:rsidRPr="0075248E">
              <w:rPr>
                <w:sz w:val="18"/>
                <w:szCs w:val="18"/>
              </w:rPr>
              <w:t xml:space="preserve"> округа универсальный объект культурно-досугового назначения, который при необходимости выполнял функции различных видов объектов (кинотеатр, выставочный зал, учреждение культуры клубного типа библиотека и др.).</w:t>
            </w:r>
          </w:p>
          <w:p w:rsidR="006773F6" w:rsidRPr="0075248E" w:rsidRDefault="006773F6" w:rsidP="006773F6">
            <w:pPr>
              <w:pStyle w:val="a6"/>
              <w:tabs>
                <w:tab w:val="left" w:pos="139"/>
              </w:tabs>
              <w:spacing w:before="0" w:after="0"/>
              <w:ind w:firstLine="0"/>
              <w:rPr>
                <w:sz w:val="18"/>
                <w:szCs w:val="18"/>
              </w:rPr>
            </w:pPr>
            <w:r w:rsidRPr="0075248E">
              <w:rPr>
                <w:sz w:val="18"/>
                <w:szCs w:val="18"/>
              </w:rPr>
              <w:t xml:space="preserve">4. Мощностная характеристика центрального учреждения культуры клубного типа </w:t>
            </w:r>
            <w:r w:rsidR="007760AB" w:rsidRPr="007760AB">
              <w:rPr>
                <w:strike/>
                <w:color w:val="FF0000"/>
                <w:sz w:val="18"/>
                <w:szCs w:val="18"/>
                <w:highlight w:val="yellow"/>
              </w:rPr>
              <w:t>городского</w:t>
            </w:r>
            <w:r w:rsidR="007760AB" w:rsidRPr="007760AB">
              <w:rPr>
                <w:color w:val="FF0000"/>
                <w:sz w:val="18"/>
                <w:szCs w:val="18"/>
                <w:highlight w:val="yellow"/>
              </w:rPr>
              <w:t xml:space="preserve"> муниципального</w:t>
            </w:r>
            <w:r w:rsidRPr="0075248E">
              <w:rPr>
                <w:sz w:val="18"/>
                <w:szCs w:val="18"/>
              </w:rPr>
              <w:t xml:space="preserve"> округа должна соста</w:t>
            </w:r>
            <w:r w:rsidRPr="0075248E">
              <w:rPr>
                <w:sz w:val="18"/>
                <w:szCs w:val="18"/>
              </w:rPr>
              <w:t>в</w:t>
            </w:r>
            <w:r w:rsidRPr="0075248E">
              <w:rPr>
                <w:sz w:val="18"/>
                <w:szCs w:val="18"/>
              </w:rPr>
              <w:t>лять не менее 500 зрительских мест.</w:t>
            </w:r>
          </w:p>
          <w:p w:rsidR="006773F6" w:rsidRPr="0075248E" w:rsidRDefault="006773F6" w:rsidP="006773F6">
            <w:pPr>
              <w:pStyle w:val="a6"/>
              <w:tabs>
                <w:tab w:val="left" w:pos="139"/>
              </w:tabs>
              <w:spacing w:before="0" w:after="0"/>
              <w:ind w:firstLine="0"/>
              <w:rPr>
                <w:sz w:val="18"/>
                <w:szCs w:val="18"/>
              </w:rPr>
            </w:pPr>
            <w:r w:rsidRPr="0075248E">
              <w:rPr>
                <w:sz w:val="18"/>
                <w:szCs w:val="18"/>
              </w:rPr>
              <w:t xml:space="preserve">5. В зависимости от состава и объема фондов выставочные залы и картинные галереи могут являться структурными подразделениями музеев. </w:t>
            </w:r>
          </w:p>
          <w:p w:rsidR="006773F6" w:rsidRPr="0075248E" w:rsidRDefault="006773F6" w:rsidP="006773F6">
            <w:pPr>
              <w:pStyle w:val="a6"/>
              <w:tabs>
                <w:tab w:val="left" w:pos="139"/>
              </w:tabs>
              <w:spacing w:before="0" w:after="0"/>
              <w:ind w:firstLine="0"/>
              <w:rPr>
                <w:sz w:val="18"/>
                <w:szCs w:val="18"/>
              </w:rPr>
            </w:pPr>
            <w:r w:rsidRPr="0075248E">
              <w:rPr>
                <w:sz w:val="18"/>
                <w:szCs w:val="18"/>
              </w:rPr>
              <w:t>6.</w:t>
            </w:r>
            <w:r w:rsidR="00B7317F" w:rsidRPr="0075248E">
              <w:rPr>
                <w:sz w:val="18"/>
                <w:szCs w:val="18"/>
              </w:rPr>
              <w:t xml:space="preserve"> </w:t>
            </w:r>
            <w:r w:rsidRPr="0075248E">
              <w:rPr>
                <w:sz w:val="18"/>
                <w:szCs w:val="18"/>
              </w:rPr>
              <w:t>Минимальный размер территории для размещения музеев установлен</w:t>
            </w:r>
            <w:r w:rsidR="00B7317F" w:rsidRPr="0075248E">
              <w:rPr>
                <w:sz w:val="18"/>
                <w:szCs w:val="18"/>
              </w:rPr>
              <w:t xml:space="preserve"> </w:t>
            </w:r>
            <w:r w:rsidRPr="0075248E">
              <w:rPr>
                <w:sz w:val="18"/>
                <w:szCs w:val="18"/>
              </w:rPr>
              <w:t xml:space="preserve">с учетом Рекомендаций по проектированию музеев, ЦНИИЭП им. Б.С. Мезенцева Москва </w:t>
            </w:r>
            <w:proofErr w:type="spellStart"/>
            <w:r w:rsidRPr="0075248E">
              <w:rPr>
                <w:sz w:val="18"/>
                <w:szCs w:val="18"/>
              </w:rPr>
              <w:t>Стройиздат</w:t>
            </w:r>
            <w:proofErr w:type="spellEnd"/>
            <w:r w:rsidRPr="0075248E">
              <w:rPr>
                <w:sz w:val="18"/>
                <w:szCs w:val="18"/>
              </w:rPr>
              <w:t xml:space="preserve"> 1988 год, актуализированных</w:t>
            </w:r>
            <w:r w:rsidR="00B7317F" w:rsidRPr="0075248E">
              <w:rPr>
                <w:sz w:val="18"/>
                <w:szCs w:val="18"/>
              </w:rPr>
              <w:t xml:space="preserve"> </w:t>
            </w:r>
            <w:r w:rsidRPr="0075248E">
              <w:rPr>
                <w:sz w:val="18"/>
                <w:szCs w:val="18"/>
              </w:rPr>
              <w:t xml:space="preserve">в 2008 году. </w:t>
            </w:r>
          </w:p>
          <w:p w:rsidR="006773F6" w:rsidRPr="0075248E" w:rsidRDefault="006773F6" w:rsidP="006773F6">
            <w:pPr>
              <w:tabs>
                <w:tab w:val="left" w:pos="139"/>
              </w:tabs>
              <w:ind w:firstLine="0"/>
              <w:jc w:val="left"/>
              <w:rPr>
                <w:rFonts w:eastAsia="Times New Roman"/>
                <w:sz w:val="18"/>
                <w:szCs w:val="18"/>
              </w:rPr>
            </w:pPr>
            <w:r w:rsidRPr="0075248E">
              <w:rPr>
                <w:rFonts w:eastAsia="Times New Roman"/>
                <w:sz w:val="18"/>
                <w:szCs w:val="18"/>
              </w:rPr>
              <w:t xml:space="preserve">7. Кинотеатр рекомендуется размещать в административном центре </w:t>
            </w:r>
            <w:r w:rsidR="007760AB" w:rsidRPr="007760AB">
              <w:rPr>
                <w:rFonts w:eastAsia="Times New Roman"/>
                <w:strike/>
                <w:color w:val="FF0000"/>
                <w:sz w:val="18"/>
                <w:szCs w:val="18"/>
                <w:highlight w:val="yellow"/>
              </w:rPr>
              <w:t>городского</w:t>
            </w:r>
            <w:r w:rsidR="007760AB" w:rsidRPr="007760AB">
              <w:rPr>
                <w:rFonts w:eastAsia="Times New Roman"/>
                <w:color w:val="FF0000"/>
                <w:sz w:val="18"/>
                <w:szCs w:val="18"/>
                <w:highlight w:val="yellow"/>
              </w:rPr>
              <w:t xml:space="preserve"> муниципального</w:t>
            </w:r>
            <w:r w:rsidRPr="0075248E">
              <w:rPr>
                <w:rFonts w:eastAsia="Times New Roman"/>
                <w:sz w:val="18"/>
                <w:szCs w:val="18"/>
              </w:rPr>
              <w:t xml:space="preserve"> округа. В населенных пунктах услуги </w:t>
            </w:r>
            <w:proofErr w:type="spellStart"/>
            <w:r w:rsidRPr="0075248E">
              <w:rPr>
                <w:rFonts w:eastAsia="Times New Roman"/>
                <w:sz w:val="18"/>
                <w:szCs w:val="18"/>
              </w:rPr>
              <w:t>киновидеопоказа</w:t>
            </w:r>
            <w:proofErr w:type="spellEnd"/>
            <w:r w:rsidRPr="0075248E">
              <w:rPr>
                <w:rFonts w:eastAsia="Times New Roman"/>
                <w:sz w:val="18"/>
                <w:szCs w:val="18"/>
              </w:rPr>
              <w:t xml:space="preserve"> рекомендуется оказывать в учреждениях культурно-досугового типа с помощью </w:t>
            </w:r>
            <w:proofErr w:type="spellStart"/>
            <w:r w:rsidRPr="0075248E">
              <w:rPr>
                <w:rFonts w:eastAsia="Times New Roman"/>
                <w:sz w:val="18"/>
                <w:szCs w:val="18"/>
              </w:rPr>
              <w:t>киновидеоустановок</w:t>
            </w:r>
            <w:proofErr w:type="spellEnd"/>
            <w:r w:rsidRPr="0075248E">
              <w:rPr>
                <w:rFonts w:eastAsia="Times New Roman"/>
                <w:sz w:val="18"/>
                <w:szCs w:val="18"/>
              </w:rPr>
              <w:t xml:space="preserve">.             </w:t>
            </w:r>
          </w:p>
          <w:p w:rsidR="006773F6" w:rsidRPr="0075248E" w:rsidRDefault="006773F6" w:rsidP="00B7317F">
            <w:pPr>
              <w:tabs>
                <w:tab w:val="left" w:pos="139"/>
              </w:tabs>
              <w:ind w:firstLine="0"/>
              <w:jc w:val="left"/>
              <w:rPr>
                <w:rFonts w:eastAsia="Times New Roman"/>
                <w:sz w:val="18"/>
                <w:szCs w:val="18"/>
              </w:rPr>
            </w:pPr>
            <w:r w:rsidRPr="0075248E">
              <w:rPr>
                <w:rFonts w:eastAsia="Times New Roman"/>
                <w:sz w:val="18"/>
                <w:szCs w:val="18"/>
              </w:rPr>
              <w:t xml:space="preserve">8. Параметры детских площадок приняты в соответствии со сводным стандартом благоустройства массивов ИЖС Белгородской области. </w:t>
            </w:r>
          </w:p>
        </w:tc>
      </w:tr>
      <w:tr w:rsidR="0075248E" w:rsidRPr="0075248E" w:rsidTr="004C13DE">
        <w:trPr>
          <w:trHeight w:val="2263"/>
          <w:tblHeader/>
        </w:trPr>
        <w:tc>
          <w:tcPr>
            <w:tcW w:w="1214" w:type="dxa"/>
            <w:vMerge/>
            <w:tcBorders>
              <w:left w:val="single" w:sz="8" w:space="0" w:color="auto"/>
              <w:bottom w:val="nil"/>
              <w:right w:val="single" w:sz="4" w:space="0" w:color="auto"/>
            </w:tcBorders>
            <w:shd w:val="clear" w:color="auto" w:fill="auto"/>
            <w:textDirection w:val="btLr"/>
            <w:hideMark/>
          </w:tcPr>
          <w:p w:rsidR="006773F6" w:rsidRPr="0075248E" w:rsidRDefault="006773F6" w:rsidP="00633C6F">
            <w:pPr>
              <w:ind w:firstLine="0"/>
              <w:jc w:val="center"/>
              <w:rPr>
                <w:rFonts w:eastAsia="Times New Roman"/>
                <w:sz w:val="18"/>
                <w:szCs w:val="18"/>
              </w:rPr>
            </w:pPr>
          </w:p>
        </w:tc>
        <w:tc>
          <w:tcPr>
            <w:tcW w:w="2933" w:type="dxa"/>
            <w:gridSpan w:val="2"/>
            <w:tcBorders>
              <w:left w:val="single" w:sz="4" w:space="0" w:color="auto"/>
              <w:bottom w:val="single" w:sz="4" w:space="0" w:color="auto"/>
              <w:right w:val="single" w:sz="4" w:space="0" w:color="auto"/>
            </w:tcBorders>
            <w:shd w:val="clear" w:color="auto" w:fill="auto"/>
            <w:hideMark/>
          </w:tcPr>
          <w:p w:rsidR="006773F6" w:rsidRPr="0075248E" w:rsidRDefault="006773F6" w:rsidP="00633C6F">
            <w:pPr>
              <w:ind w:firstLine="0"/>
              <w:jc w:val="center"/>
              <w:rPr>
                <w:rFonts w:eastAsia="Times New Roman"/>
                <w:sz w:val="18"/>
                <w:szCs w:val="18"/>
              </w:rPr>
            </w:pPr>
          </w:p>
        </w:tc>
        <w:tc>
          <w:tcPr>
            <w:tcW w:w="10878" w:type="dxa"/>
            <w:gridSpan w:val="7"/>
            <w:tcBorders>
              <w:left w:val="single" w:sz="4" w:space="0" w:color="auto"/>
              <w:bottom w:val="single" w:sz="4" w:space="0" w:color="000000"/>
              <w:right w:val="single" w:sz="8" w:space="0" w:color="000000"/>
            </w:tcBorders>
            <w:shd w:val="clear" w:color="auto" w:fill="auto"/>
            <w:hideMark/>
          </w:tcPr>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 xml:space="preserve">9.Для организации площадок для детей дошкольного возраста рекомендуется использования искусственного </w:t>
            </w:r>
            <w:proofErr w:type="spellStart"/>
            <w:r w:rsidRPr="0075248E">
              <w:rPr>
                <w:rFonts w:eastAsia="Times New Roman"/>
                <w:sz w:val="18"/>
                <w:szCs w:val="18"/>
              </w:rPr>
              <w:t>ударопоглощающего</w:t>
            </w:r>
            <w:proofErr w:type="spellEnd"/>
            <w:r w:rsidRPr="0075248E">
              <w:rPr>
                <w:rFonts w:eastAsia="Times New Roman"/>
                <w:sz w:val="18"/>
                <w:szCs w:val="18"/>
              </w:rPr>
              <w:t xml:space="preserve"> п</w:t>
            </w:r>
            <w:r w:rsidRPr="0075248E">
              <w:rPr>
                <w:rFonts w:eastAsia="Times New Roman"/>
                <w:sz w:val="18"/>
                <w:szCs w:val="18"/>
              </w:rPr>
              <w:t>о</w:t>
            </w:r>
            <w:r w:rsidRPr="0075248E">
              <w:rPr>
                <w:rFonts w:eastAsia="Times New Roman"/>
                <w:sz w:val="18"/>
                <w:szCs w:val="18"/>
              </w:rPr>
              <w:t xml:space="preserve">крытия.                                                                            </w:t>
            </w:r>
          </w:p>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10. Организацию площадок для детей школьного возраста необходимо выполнить с обязательным учетом зон безопасности оборудов</w:t>
            </w:r>
            <w:r w:rsidRPr="0075248E">
              <w:rPr>
                <w:rFonts w:eastAsia="Times New Roman"/>
                <w:sz w:val="18"/>
                <w:szCs w:val="18"/>
              </w:rPr>
              <w:t>а</w:t>
            </w:r>
            <w:r w:rsidRPr="0075248E">
              <w:rPr>
                <w:rFonts w:eastAsia="Times New Roman"/>
                <w:sz w:val="18"/>
                <w:szCs w:val="18"/>
              </w:rPr>
              <w:t>ния. Игровые комплексы использовать из природных материалов.</w:t>
            </w:r>
          </w:p>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11. Для организации комфортного пребывания на детских и спортивных площадках рекомендуется устройство линейных посадок дер</w:t>
            </w:r>
            <w:r w:rsidRPr="0075248E">
              <w:rPr>
                <w:rFonts w:eastAsia="Times New Roman"/>
                <w:sz w:val="18"/>
                <w:szCs w:val="18"/>
              </w:rPr>
              <w:t>е</w:t>
            </w:r>
            <w:r w:rsidRPr="0075248E">
              <w:rPr>
                <w:rFonts w:eastAsia="Times New Roman"/>
                <w:sz w:val="18"/>
                <w:szCs w:val="18"/>
              </w:rPr>
              <w:t xml:space="preserve">вьев и кустарников с шагом 5 м. Вдоль основных пешеходных маршрутов использовать живую изгородь с высотой кустарника не более 1.2 м.  </w:t>
            </w:r>
          </w:p>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 xml:space="preserve">12.Для ограничения движения детей выполнять устройство непрерывной живой изгороди по периметру детской игровой площадки.                                                                                         </w:t>
            </w:r>
          </w:p>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 xml:space="preserve">13.Во избежание перегрева рекомендуется групповая посадка деревьев в зонах детских площадок.   </w:t>
            </w:r>
          </w:p>
          <w:p w:rsidR="006773F6" w:rsidRPr="0075248E" w:rsidRDefault="006773F6" w:rsidP="006773F6">
            <w:pPr>
              <w:tabs>
                <w:tab w:val="left" w:pos="139"/>
              </w:tabs>
              <w:ind w:firstLine="0"/>
              <w:rPr>
                <w:rFonts w:eastAsia="Times New Roman"/>
                <w:sz w:val="18"/>
                <w:szCs w:val="18"/>
              </w:rPr>
            </w:pPr>
            <w:r w:rsidRPr="0075248E">
              <w:rPr>
                <w:rFonts w:eastAsia="Times New Roman"/>
                <w:sz w:val="18"/>
                <w:szCs w:val="18"/>
              </w:rPr>
              <w:t>14.При проектировании детских и спортивных площадок руководствоваться сводным стандартом Благоустройства массивов ИЖС Белг</w:t>
            </w:r>
            <w:r w:rsidRPr="0075248E">
              <w:rPr>
                <w:rFonts w:eastAsia="Times New Roman"/>
                <w:sz w:val="18"/>
                <w:szCs w:val="18"/>
              </w:rPr>
              <w:t>о</w:t>
            </w:r>
            <w:r w:rsidRPr="0075248E">
              <w:rPr>
                <w:rFonts w:eastAsia="Times New Roman"/>
                <w:sz w:val="18"/>
                <w:szCs w:val="18"/>
              </w:rPr>
              <w:t xml:space="preserve">родской области.  </w:t>
            </w:r>
          </w:p>
        </w:tc>
      </w:tr>
      <w:tr w:rsidR="0075248E" w:rsidRPr="0075248E" w:rsidTr="004C13DE">
        <w:trPr>
          <w:trHeight w:val="510"/>
          <w:tblHeader/>
        </w:trPr>
        <w:tc>
          <w:tcPr>
            <w:tcW w:w="1214" w:type="dxa"/>
            <w:vMerge w:val="restart"/>
            <w:tcBorders>
              <w:top w:val="single" w:sz="4" w:space="0" w:color="auto"/>
              <w:left w:val="single" w:sz="8" w:space="0" w:color="auto"/>
              <w:bottom w:val="single" w:sz="4" w:space="0" w:color="000000"/>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lastRenderedPageBreak/>
              <w:t>в области туризма и рекреации</w:t>
            </w:r>
          </w:p>
        </w:tc>
        <w:tc>
          <w:tcPr>
            <w:tcW w:w="2933" w:type="dxa"/>
            <w:gridSpan w:val="2"/>
            <w:tcBorders>
              <w:top w:val="single" w:sz="4" w:space="0" w:color="auto"/>
              <w:left w:val="nil"/>
              <w:bottom w:val="nil"/>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Зоны массового кратковременного отдыха</w:t>
            </w:r>
          </w:p>
        </w:tc>
        <w:tc>
          <w:tcPr>
            <w:tcW w:w="6472" w:type="dxa"/>
            <w:gridSpan w:val="4"/>
            <w:tcBorders>
              <w:top w:val="single" w:sz="4" w:space="0" w:color="auto"/>
              <w:left w:val="nil"/>
              <w:bottom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Размеры земельного участка, кв. м на одного посетителя [1]</w:t>
            </w:r>
          </w:p>
        </w:tc>
        <w:tc>
          <w:tcPr>
            <w:tcW w:w="1632" w:type="dxa"/>
            <w:gridSpan w:val="2"/>
            <w:tcBorders>
              <w:top w:val="single" w:sz="4" w:space="0" w:color="auto"/>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500, в том числе интенсивно и</w:t>
            </w:r>
            <w:r w:rsidRPr="0075248E">
              <w:rPr>
                <w:rFonts w:eastAsia="Times New Roman"/>
                <w:sz w:val="18"/>
                <w:szCs w:val="18"/>
              </w:rPr>
              <w:t>с</w:t>
            </w:r>
            <w:r w:rsidRPr="0075248E">
              <w:rPr>
                <w:rFonts w:eastAsia="Times New Roman"/>
                <w:sz w:val="18"/>
                <w:szCs w:val="18"/>
              </w:rPr>
              <w:t>пользуемая часть для активных видов отдыха должна соста</w:t>
            </w:r>
            <w:r w:rsidRPr="0075248E">
              <w:rPr>
                <w:rFonts w:eastAsia="Times New Roman"/>
                <w:sz w:val="18"/>
                <w:szCs w:val="18"/>
              </w:rPr>
              <w:t>в</w:t>
            </w:r>
            <w:r w:rsidRPr="0075248E">
              <w:rPr>
                <w:rFonts w:eastAsia="Times New Roman"/>
                <w:sz w:val="18"/>
                <w:szCs w:val="18"/>
              </w:rPr>
              <w:t>лять 100 кв. м на одного посетит</w:t>
            </w:r>
            <w:r w:rsidRPr="0075248E">
              <w:rPr>
                <w:rFonts w:eastAsia="Times New Roman"/>
                <w:sz w:val="18"/>
                <w:szCs w:val="18"/>
              </w:rPr>
              <w:t>е</w:t>
            </w:r>
            <w:r w:rsidRPr="0075248E">
              <w:rPr>
                <w:rFonts w:eastAsia="Times New Roman"/>
                <w:sz w:val="18"/>
                <w:szCs w:val="18"/>
              </w:rPr>
              <w:t>ля</w:t>
            </w:r>
          </w:p>
        </w:tc>
        <w:tc>
          <w:tcPr>
            <w:tcW w:w="2774" w:type="dxa"/>
            <w:tcBorders>
              <w:top w:val="single" w:sz="4" w:space="0" w:color="auto"/>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90 мин на транспорте</w:t>
            </w:r>
          </w:p>
        </w:tc>
      </w:tr>
      <w:tr w:rsidR="00AC3B2E" w:rsidRPr="0075248E"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75248E" w:rsidRDefault="00AC3B2E" w:rsidP="00633C6F">
            <w:pPr>
              <w:ind w:firstLine="0"/>
              <w:jc w:val="center"/>
              <w:rPr>
                <w:rFonts w:eastAsia="Times New Roman"/>
                <w:sz w:val="18"/>
                <w:szCs w:val="18"/>
              </w:rPr>
            </w:pPr>
          </w:p>
        </w:tc>
        <w:tc>
          <w:tcPr>
            <w:tcW w:w="2933" w:type="dxa"/>
            <w:gridSpan w:val="2"/>
            <w:vMerge w:val="restart"/>
            <w:tcBorders>
              <w:top w:val="single" w:sz="4" w:space="0" w:color="auto"/>
              <w:left w:val="nil"/>
              <w:right w:val="single" w:sz="4" w:space="0" w:color="000000"/>
            </w:tcBorders>
            <w:shd w:val="clear" w:color="auto" w:fill="auto"/>
          </w:tcPr>
          <w:p w:rsidR="00AC3B2E" w:rsidRPr="0075248E" w:rsidRDefault="00AC3B2E" w:rsidP="00AC3B2E">
            <w:pPr>
              <w:ind w:firstLine="0"/>
              <w:jc w:val="left"/>
              <w:rPr>
                <w:rFonts w:eastAsia="Times New Roman"/>
                <w:sz w:val="18"/>
                <w:szCs w:val="18"/>
              </w:rPr>
            </w:pPr>
            <w:r w:rsidRPr="0075248E">
              <w:rPr>
                <w:rFonts w:eastAsia="Times New Roman"/>
                <w:sz w:val="18"/>
                <w:szCs w:val="18"/>
              </w:rPr>
              <w:t>Территории общего пользования рекреационного назначения (па</w:t>
            </w:r>
            <w:r w:rsidRPr="0075248E">
              <w:rPr>
                <w:rFonts w:eastAsia="Times New Roman"/>
                <w:sz w:val="18"/>
                <w:szCs w:val="18"/>
              </w:rPr>
              <w:t>р</w:t>
            </w:r>
            <w:r w:rsidRPr="0075248E">
              <w:rPr>
                <w:rFonts w:eastAsia="Times New Roman"/>
                <w:sz w:val="18"/>
                <w:szCs w:val="18"/>
              </w:rPr>
              <w:t xml:space="preserve">ки, лесопарки, скверы, бульвары и </w:t>
            </w:r>
            <w:proofErr w:type="spellStart"/>
            <w:proofErr w:type="gramStart"/>
            <w:r w:rsidRPr="0075248E">
              <w:rPr>
                <w:rFonts w:eastAsia="Times New Roman"/>
                <w:sz w:val="18"/>
                <w:szCs w:val="18"/>
              </w:rPr>
              <w:t>др</w:t>
            </w:r>
            <w:proofErr w:type="spellEnd"/>
            <w:proofErr w:type="gramEnd"/>
            <w:r w:rsidRPr="0075248E">
              <w:rPr>
                <w:rFonts w:eastAsia="Times New Roman"/>
                <w:sz w:val="18"/>
                <w:szCs w:val="18"/>
              </w:rPr>
              <w:t>)</w:t>
            </w:r>
          </w:p>
        </w:tc>
        <w:tc>
          <w:tcPr>
            <w:tcW w:w="4543" w:type="dxa"/>
            <w:gridSpan w:val="3"/>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Общегородские территории общего пользования:</w:t>
            </w:r>
          </w:p>
        </w:tc>
        <w:tc>
          <w:tcPr>
            <w:tcW w:w="1929" w:type="dxa"/>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p>
        </w:tc>
        <w:tc>
          <w:tcPr>
            <w:tcW w:w="1632" w:type="dxa"/>
            <w:gridSpan w:val="2"/>
            <w:tcBorders>
              <w:top w:val="single" w:sz="4" w:space="0" w:color="auto"/>
              <w:left w:val="nil"/>
              <w:bottom w:val="nil"/>
              <w:right w:val="single" w:sz="4" w:space="0" w:color="auto"/>
            </w:tcBorders>
            <w:shd w:val="clear" w:color="auto" w:fill="auto"/>
          </w:tcPr>
          <w:p w:rsidR="00AC3B2E" w:rsidRPr="00465219" w:rsidRDefault="00AC3B2E" w:rsidP="00403906">
            <w:pPr>
              <w:ind w:firstLine="0"/>
              <w:jc w:val="center"/>
              <w:rPr>
                <w:rFonts w:eastAsia="Times New Roman"/>
                <w:sz w:val="18"/>
                <w:szCs w:val="18"/>
              </w:rPr>
            </w:pPr>
          </w:p>
        </w:tc>
        <w:tc>
          <w:tcPr>
            <w:tcW w:w="2774" w:type="dxa"/>
            <w:tcBorders>
              <w:top w:val="single" w:sz="4" w:space="0" w:color="auto"/>
              <w:left w:val="nil"/>
              <w:bottom w:val="single" w:sz="4" w:space="0" w:color="auto"/>
              <w:right w:val="single" w:sz="8" w:space="0" w:color="auto"/>
            </w:tcBorders>
            <w:shd w:val="clear" w:color="auto" w:fill="auto"/>
          </w:tcPr>
          <w:p w:rsidR="00AC3B2E" w:rsidRPr="007D4282" w:rsidRDefault="00AC3B2E" w:rsidP="00403906">
            <w:pPr>
              <w:ind w:firstLine="0"/>
              <w:jc w:val="center"/>
              <w:rPr>
                <w:rFonts w:eastAsia="Times New Roman"/>
                <w:color w:val="FF0000"/>
                <w:sz w:val="18"/>
                <w:szCs w:val="18"/>
              </w:rPr>
            </w:pPr>
          </w:p>
        </w:tc>
      </w:tr>
      <w:tr w:rsidR="00AC3B2E" w:rsidRPr="0075248E"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75248E"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75248E" w:rsidRDefault="00AC3B2E" w:rsidP="006773F6">
            <w:pPr>
              <w:jc w:val="left"/>
              <w:rPr>
                <w:rFonts w:eastAsia="Times New Roman"/>
                <w:sz w:val="18"/>
                <w:szCs w:val="18"/>
              </w:rPr>
            </w:pPr>
          </w:p>
        </w:tc>
        <w:tc>
          <w:tcPr>
            <w:tcW w:w="4543" w:type="dxa"/>
            <w:gridSpan w:val="3"/>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средних городов</w:t>
            </w:r>
          </w:p>
        </w:tc>
        <w:tc>
          <w:tcPr>
            <w:tcW w:w="1929" w:type="dxa"/>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 xml:space="preserve">кв. м </w:t>
            </w:r>
          </w:p>
          <w:p w:rsidR="00AC3B2E" w:rsidRPr="00465219" w:rsidRDefault="00AC3B2E" w:rsidP="00403906">
            <w:pPr>
              <w:ind w:firstLine="0"/>
              <w:jc w:val="center"/>
              <w:rPr>
                <w:rFonts w:eastAsia="Times New Roman"/>
                <w:sz w:val="18"/>
                <w:szCs w:val="18"/>
              </w:rPr>
            </w:pPr>
            <w:r w:rsidRPr="00465219">
              <w:rPr>
                <w:rFonts w:eastAsia="Times New Roman"/>
                <w:sz w:val="18"/>
                <w:szCs w:val="18"/>
              </w:rPr>
              <w:t>на одного человека</w:t>
            </w:r>
          </w:p>
        </w:tc>
        <w:tc>
          <w:tcPr>
            <w:tcW w:w="1632" w:type="dxa"/>
            <w:gridSpan w:val="2"/>
            <w:tcBorders>
              <w:top w:val="single" w:sz="4" w:space="0" w:color="auto"/>
              <w:left w:val="nil"/>
              <w:bottom w:val="nil"/>
              <w:right w:val="single" w:sz="4" w:space="0" w:color="auto"/>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7</w:t>
            </w:r>
          </w:p>
        </w:tc>
        <w:tc>
          <w:tcPr>
            <w:tcW w:w="2774" w:type="dxa"/>
            <w:tcBorders>
              <w:top w:val="single" w:sz="4" w:space="0" w:color="auto"/>
              <w:left w:val="nil"/>
              <w:bottom w:val="single" w:sz="4" w:space="0" w:color="auto"/>
              <w:right w:val="single" w:sz="8" w:space="0" w:color="auto"/>
            </w:tcBorders>
            <w:shd w:val="clear" w:color="auto" w:fill="auto"/>
          </w:tcPr>
          <w:p w:rsidR="00AC3B2E" w:rsidRPr="007D4282" w:rsidRDefault="00AC3B2E" w:rsidP="00403906">
            <w:pPr>
              <w:ind w:firstLine="0"/>
              <w:jc w:val="center"/>
              <w:rPr>
                <w:rFonts w:eastAsia="Times New Roman"/>
                <w:color w:val="FF0000"/>
                <w:sz w:val="18"/>
                <w:szCs w:val="18"/>
              </w:rPr>
            </w:pPr>
            <w:r w:rsidRPr="007D4282">
              <w:rPr>
                <w:rFonts w:eastAsia="Times New Roman"/>
                <w:color w:val="FF0000"/>
                <w:sz w:val="18"/>
                <w:szCs w:val="18"/>
              </w:rPr>
              <w:t>-</w:t>
            </w:r>
          </w:p>
        </w:tc>
      </w:tr>
      <w:tr w:rsidR="00AC3B2E" w:rsidRPr="0075248E"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75248E"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75248E" w:rsidRDefault="00AC3B2E" w:rsidP="006773F6">
            <w:pPr>
              <w:jc w:val="left"/>
              <w:rPr>
                <w:rFonts w:eastAsia="Times New Roman"/>
                <w:sz w:val="18"/>
                <w:szCs w:val="18"/>
              </w:rPr>
            </w:pPr>
          </w:p>
        </w:tc>
        <w:tc>
          <w:tcPr>
            <w:tcW w:w="4543" w:type="dxa"/>
            <w:gridSpan w:val="3"/>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малых городов (с численностью населения до 20 тыс. чел.)</w:t>
            </w:r>
          </w:p>
        </w:tc>
        <w:tc>
          <w:tcPr>
            <w:tcW w:w="1929" w:type="dxa"/>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 xml:space="preserve">кв. м </w:t>
            </w:r>
          </w:p>
          <w:p w:rsidR="00AC3B2E" w:rsidRPr="00465219" w:rsidRDefault="00AC3B2E" w:rsidP="00403906">
            <w:pPr>
              <w:ind w:firstLine="0"/>
              <w:jc w:val="center"/>
              <w:rPr>
                <w:rFonts w:eastAsia="Times New Roman"/>
                <w:sz w:val="18"/>
                <w:szCs w:val="18"/>
              </w:rPr>
            </w:pPr>
            <w:r w:rsidRPr="00465219">
              <w:rPr>
                <w:rFonts w:eastAsia="Times New Roman"/>
                <w:sz w:val="18"/>
                <w:szCs w:val="18"/>
              </w:rPr>
              <w:t>на одного человека</w:t>
            </w:r>
          </w:p>
        </w:tc>
        <w:tc>
          <w:tcPr>
            <w:tcW w:w="1632" w:type="dxa"/>
            <w:gridSpan w:val="2"/>
            <w:tcBorders>
              <w:top w:val="single" w:sz="4" w:space="0" w:color="auto"/>
              <w:left w:val="nil"/>
              <w:bottom w:val="nil"/>
              <w:right w:val="single" w:sz="4" w:space="0" w:color="auto"/>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8 (10)</w:t>
            </w:r>
          </w:p>
        </w:tc>
        <w:tc>
          <w:tcPr>
            <w:tcW w:w="2774" w:type="dxa"/>
            <w:tcBorders>
              <w:top w:val="single" w:sz="4" w:space="0" w:color="auto"/>
              <w:left w:val="nil"/>
              <w:bottom w:val="single" w:sz="4" w:space="0" w:color="auto"/>
              <w:right w:val="single" w:sz="8" w:space="0" w:color="auto"/>
            </w:tcBorders>
            <w:shd w:val="clear" w:color="auto" w:fill="auto"/>
          </w:tcPr>
          <w:p w:rsidR="00AC3B2E" w:rsidRPr="007D4282" w:rsidRDefault="00AC3B2E" w:rsidP="00403906">
            <w:pPr>
              <w:ind w:firstLine="0"/>
              <w:jc w:val="center"/>
              <w:rPr>
                <w:rFonts w:eastAsia="Times New Roman"/>
                <w:color w:val="FF0000"/>
                <w:sz w:val="18"/>
                <w:szCs w:val="18"/>
              </w:rPr>
            </w:pPr>
            <w:r w:rsidRPr="007D4282">
              <w:rPr>
                <w:rFonts w:eastAsia="Times New Roman"/>
                <w:color w:val="FF0000"/>
                <w:sz w:val="18"/>
                <w:szCs w:val="18"/>
              </w:rPr>
              <w:t>-</w:t>
            </w:r>
          </w:p>
        </w:tc>
      </w:tr>
      <w:tr w:rsidR="00AC3B2E" w:rsidRPr="0075248E"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75248E"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75248E" w:rsidRDefault="00AC3B2E" w:rsidP="006773F6">
            <w:pPr>
              <w:jc w:val="left"/>
              <w:rPr>
                <w:rFonts w:eastAsia="Times New Roman"/>
                <w:sz w:val="18"/>
                <w:szCs w:val="18"/>
              </w:rPr>
            </w:pPr>
          </w:p>
        </w:tc>
        <w:tc>
          <w:tcPr>
            <w:tcW w:w="4543" w:type="dxa"/>
            <w:gridSpan w:val="3"/>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сельских поселений</w:t>
            </w:r>
          </w:p>
        </w:tc>
        <w:tc>
          <w:tcPr>
            <w:tcW w:w="1929" w:type="dxa"/>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 xml:space="preserve">кв. м </w:t>
            </w:r>
          </w:p>
          <w:p w:rsidR="00AC3B2E" w:rsidRPr="00465219" w:rsidRDefault="00AC3B2E" w:rsidP="00403906">
            <w:pPr>
              <w:ind w:firstLine="0"/>
              <w:jc w:val="center"/>
              <w:rPr>
                <w:rFonts w:eastAsia="Times New Roman"/>
                <w:sz w:val="18"/>
                <w:szCs w:val="18"/>
              </w:rPr>
            </w:pPr>
            <w:r w:rsidRPr="00465219">
              <w:rPr>
                <w:rFonts w:eastAsia="Times New Roman"/>
                <w:sz w:val="18"/>
                <w:szCs w:val="18"/>
              </w:rPr>
              <w:t>на одного человека</w:t>
            </w:r>
          </w:p>
        </w:tc>
        <w:tc>
          <w:tcPr>
            <w:tcW w:w="1632" w:type="dxa"/>
            <w:gridSpan w:val="2"/>
            <w:tcBorders>
              <w:top w:val="single" w:sz="4" w:space="0" w:color="auto"/>
              <w:left w:val="nil"/>
              <w:bottom w:val="nil"/>
              <w:right w:val="single" w:sz="4" w:space="0" w:color="auto"/>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12</w:t>
            </w:r>
          </w:p>
        </w:tc>
        <w:tc>
          <w:tcPr>
            <w:tcW w:w="2774" w:type="dxa"/>
            <w:tcBorders>
              <w:top w:val="single" w:sz="4" w:space="0" w:color="auto"/>
              <w:left w:val="nil"/>
              <w:bottom w:val="single" w:sz="4" w:space="0" w:color="auto"/>
              <w:right w:val="single" w:sz="8" w:space="0" w:color="auto"/>
            </w:tcBorders>
            <w:shd w:val="clear" w:color="auto" w:fill="auto"/>
          </w:tcPr>
          <w:p w:rsidR="00AC3B2E" w:rsidRPr="007D4282" w:rsidRDefault="00AC3B2E" w:rsidP="00403906">
            <w:pPr>
              <w:ind w:firstLine="0"/>
              <w:jc w:val="center"/>
              <w:rPr>
                <w:rFonts w:eastAsia="Times New Roman"/>
                <w:color w:val="FF0000"/>
                <w:sz w:val="18"/>
                <w:szCs w:val="18"/>
              </w:rPr>
            </w:pPr>
            <w:r w:rsidRPr="007D4282">
              <w:rPr>
                <w:rFonts w:eastAsia="Times New Roman"/>
                <w:color w:val="FF0000"/>
                <w:sz w:val="18"/>
                <w:szCs w:val="18"/>
              </w:rPr>
              <w:t>-</w:t>
            </w:r>
          </w:p>
        </w:tc>
      </w:tr>
      <w:tr w:rsidR="00AC3B2E" w:rsidRPr="0075248E"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75248E"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75248E" w:rsidRDefault="00AC3B2E" w:rsidP="006773F6">
            <w:pPr>
              <w:jc w:val="left"/>
              <w:rPr>
                <w:rFonts w:eastAsia="Times New Roman"/>
                <w:sz w:val="18"/>
                <w:szCs w:val="18"/>
              </w:rPr>
            </w:pPr>
          </w:p>
        </w:tc>
        <w:tc>
          <w:tcPr>
            <w:tcW w:w="4543" w:type="dxa"/>
            <w:gridSpan w:val="3"/>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Территории общего пользования жилых районов:</w:t>
            </w:r>
          </w:p>
        </w:tc>
        <w:tc>
          <w:tcPr>
            <w:tcW w:w="1929" w:type="dxa"/>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p>
        </w:tc>
        <w:tc>
          <w:tcPr>
            <w:tcW w:w="1632" w:type="dxa"/>
            <w:gridSpan w:val="2"/>
            <w:tcBorders>
              <w:top w:val="single" w:sz="4" w:space="0" w:color="auto"/>
              <w:left w:val="nil"/>
              <w:bottom w:val="nil"/>
              <w:right w:val="single" w:sz="4" w:space="0" w:color="auto"/>
            </w:tcBorders>
            <w:shd w:val="clear" w:color="auto" w:fill="auto"/>
          </w:tcPr>
          <w:p w:rsidR="00AC3B2E" w:rsidRPr="00465219" w:rsidRDefault="00AC3B2E" w:rsidP="00403906">
            <w:pPr>
              <w:ind w:firstLine="0"/>
              <w:jc w:val="center"/>
              <w:rPr>
                <w:rFonts w:eastAsia="Times New Roman"/>
                <w:sz w:val="18"/>
                <w:szCs w:val="18"/>
              </w:rPr>
            </w:pPr>
          </w:p>
        </w:tc>
        <w:tc>
          <w:tcPr>
            <w:tcW w:w="2774" w:type="dxa"/>
            <w:tcBorders>
              <w:top w:val="single" w:sz="4" w:space="0" w:color="auto"/>
              <w:left w:val="nil"/>
              <w:bottom w:val="single" w:sz="4" w:space="0" w:color="auto"/>
              <w:right w:val="single" w:sz="8" w:space="0" w:color="auto"/>
            </w:tcBorders>
            <w:shd w:val="clear" w:color="auto" w:fill="auto"/>
          </w:tcPr>
          <w:p w:rsidR="00AC3B2E" w:rsidRPr="007D4282" w:rsidRDefault="00AC3B2E" w:rsidP="00403906">
            <w:pPr>
              <w:ind w:firstLine="0"/>
              <w:jc w:val="center"/>
              <w:rPr>
                <w:rFonts w:eastAsia="Times New Roman"/>
                <w:color w:val="FF0000"/>
                <w:sz w:val="18"/>
                <w:szCs w:val="18"/>
              </w:rPr>
            </w:pPr>
          </w:p>
        </w:tc>
      </w:tr>
      <w:tr w:rsidR="00AC3B2E" w:rsidRPr="0075248E" w:rsidTr="00403906">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75248E"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75248E" w:rsidRDefault="00AC3B2E" w:rsidP="006773F6">
            <w:pPr>
              <w:jc w:val="left"/>
              <w:rPr>
                <w:rFonts w:eastAsia="Times New Roman"/>
                <w:sz w:val="18"/>
                <w:szCs w:val="18"/>
              </w:rPr>
            </w:pPr>
          </w:p>
        </w:tc>
        <w:tc>
          <w:tcPr>
            <w:tcW w:w="4543" w:type="dxa"/>
            <w:gridSpan w:val="3"/>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средних городов</w:t>
            </w:r>
          </w:p>
        </w:tc>
        <w:tc>
          <w:tcPr>
            <w:tcW w:w="1929" w:type="dxa"/>
            <w:tcBorders>
              <w:top w:val="single" w:sz="4" w:space="0" w:color="auto"/>
              <w:left w:val="nil"/>
              <w:bottom w:val="nil"/>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 xml:space="preserve">кв. м </w:t>
            </w:r>
          </w:p>
          <w:p w:rsidR="00AC3B2E" w:rsidRPr="00465219" w:rsidRDefault="00AC3B2E" w:rsidP="00403906">
            <w:pPr>
              <w:ind w:firstLine="0"/>
              <w:jc w:val="center"/>
              <w:rPr>
                <w:rFonts w:eastAsia="Times New Roman"/>
                <w:sz w:val="18"/>
                <w:szCs w:val="18"/>
              </w:rPr>
            </w:pPr>
            <w:r w:rsidRPr="00465219">
              <w:rPr>
                <w:rFonts w:eastAsia="Times New Roman"/>
                <w:sz w:val="18"/>
                <w:szCs w:val="18"/>
              </w:rPr>
              <w:t>на одного человека</w:t>
            </w:r>
          </w:p>
        </w:tc>
        <w:tc>
          <w:tcPr>
            <w:tcW w:w="1632" w:type="dxa"/>
            <w:gridSpan w:val="2"/>
            <w:tcBorders>
              <w:top w:val="single" w:sz="4" w:space="0" w:color="auto"/>
              <w:left w:val="nil"/>
              <w:bottom w:val="nil"/>
              <w:right w:val="single" w:sz="4" w:space="0" w:color="auto"/>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6</w:t>
            </w:r>
          </w:p>
        </w:tc>
        <w:tc>
          <w:tcPr>
            <w:tcW w:w="2774" w:type="dxa"/>
            <w:tcBorders>
              <w:top w:val="single" w:sz="4" w:space="0" w:color="auto"/>
              <w:left w:val="nil"/>
              <w:bottom w:val="single" w:sz="4" w:space="0" w:color="auto"/>
              <w:right w:val="single" w:sz="8" w:space="0" w:color="auto"/>
            </w:tcBorders>
            <w:shd w:val="clear" w:color="auto" w:fill="auto"/>
          </w:tcPr>
          <w:p w:rsidR="00AC3B2E" w:rsidRPr="007D4282" w:rsidRDefault="00AC3B2E" w:rsidP="00403906">
            <w:pPr>
              <w:ind w:firstLine="0"/>
              <w:jc w:val="center"/>
              <w:rPr>
                <w:rFonts w:eastAsia="Times New Roman"/>
                <w:color w:val="FF0000"/>
                <w:sz w:val="18"/>
                <w:szCs w:val="18"/>
              </w:rPr>
            </w:pPr>
            <w:r w:rsidRPr="007D4282">
              <w:rPr>
                <w:rFonts w:eastAsia="Times New Roman"/>
                <w:color w:val="FF0000"/>
                <w:sz w:val="18"/>
                <w:szCs w:val="18"/>
              </w:rPr>
              <w:t>-</w:t>
            </w:r>
          </w:p>
        </w:tc>
      </w:tr>
      <w:tr w:rsidR="00AC3B2E" w:rsidRPr="0075248E" w:rsidTr="00465219">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75248E"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75248E" w:rsidRDefault="00AC3B2E" w:rsidP="006773F6">
            <w:pPr>
              <w:jc w:val="left"/>
              <w:rPr>
                <w:rFonts w:eastAsia="Times New Roman"/>
                <w:sz w:val="18"/>
                <w:szCs w:val="18"/>
              </w:rPr>
            </w:pPr>
          </w:p>
        </w:tc>
        <w:tc>
          <w:tcPr>
            <w:tcW w:w="4543" w:type="dxa"/>
            <w:gridSpan w:val="3"/>
            <w:tcBorders>
              <w:top w:val="single" w:sz="4" w:space="0" w:color="auto"/>
              <w:left w:val="nil"/>
              <w:bottom w:val="single" w:sz="4" w:space="0" w:color="auto"/>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малых городов (с численностью населения до 20 тыс. чел.)</w:t>
            </w:r>
          </w:p>
        </w:tc>
        <w:tc>
          <w:tcPr>
            <w:tcW w:w="1929" w:type="dxa"/>
            <w:tcBorders>
              <w:top w:val="single" w:sz="4" w:space="0" w:color="auto"/>
              <w:left w:val="nil"/>
              <w:bottom w:val="single" w:sz="4" w:space="0" w:color="auto"/>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 xml:space="preserve">кв. м </w:t>
            </w:r>
          </w:p>
          <w:p w:rsidR="00AC3B2E" w:rsidRPr="00465219" w:rsidRDefault="00AC3B2E" w:rsidP="00403906">
            <w:pPr>
              <w:ind w:firstLine="0"/>
              <w:jc w:val="center"/>
              <w:rPr>
                <w:rFonts w:eastAsia="Times New Roman"/>
                <w:sz w:val="18"/>
                <w:szCs w:val="18"/>
              </w:rPr>
            </w:pPr>
            <w:r w:rsidRPr="00465219">
              <w:rPr>
                <w:rFonts w:eastAsia="Times New Roman"/>
                <w:sz w:val="18"/>
                <w:szCs w:val="18"/>
              </w:rPr>
              <w:t>на одного человека</w:t>
            </w:r>
          </w:p>
        </w:tc>
        <w:tc>
          <w:tcPr>
            <w:tcW w:w="1632" w:type="dxa"/>
            <w:gridSpan w:val="2"/>
            <w:tcBorders>
              <w:top w:val="single" w:sz="4" w:space="0" w:color="auto"/>
              <w:left w:val="nil"/>
              <w:bottom w:val="single" w:sz="4" w:space="0" w:color="auto"/>
              <w:right w:val="single" w:sz="4" w:space="0" w:color="auto"/>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не нормируется</w:t>
            </w:r>
          </w:p>
        </w:tc>
        <w:tc>
          <w:tcPr>
            <w:tcW w:w="2774" w:type="dxa"/>
            <w:tcBorders>
              <w:top w:val="single" w:sz="4" w:space="0" w:color="auto"/>
              <w:left w:val="nil"/>
              <w:bottom w:val="single" w:sz="4" w:space="0" w:color="auto"/>
              <w:right w:val="single" w:sz="8" w:space="0" w:color="auto"/>
            </w:tcBorders>
            <w:shd w:val="clear" w:color="auto" w:fill="auto"/>
          </w:tcPr>
          <w:p w:rsidR="00AC3B2E" w:rsidRPr="007D4282" w:rsidRDefault="00AC3B2E" w:rsidP="00403906">
            <w:pPr>
              <w:ind w:firstLine="0"/>
              <w:jc w:val="center"/>
              <w:rPr>
                <w:rFonts w:eastAsia="Times New Roman"/>
                <w:color w:val="FF0000"/>
                <w:sz w:val="18"/>
                <w:szCs w:val="18"/>
              </w:rPr>
            </w:pPr>
            <w:r w:rsidRPr="007D4282">
              <w:rPr>
                <w:rFonts w:eastAsia="Times New Roman"/>
                <w:color w:val="FF0000"/>
                <w:sz w:val="18"/>
                <w:szCs w:val="18"/>
              </w:rPr>
              <w:t>-</w:t>
            </w:r>
          </w:p>
        </w:tc>
      </w:tr>
      <w:tr w:rsidR="00AC3B2E" w:rsidRPr="0075248E" w:rsidTr="00465219">
        <w:trPr>
          <w:cantSplit/>
          <w:trHeight w:val="26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textDirection w:val="btLr"/>
          </w:tcPr>
          <w:p w:rsidR="00AC3B2E" w:rsidRPr="0075248E" w:rsidRDefault="00AC3B2E" w:rsidP="00633C6F">
            <w:pPr>
              <w:ind w:firstLine="0"/>
              <w:jc w:val="center"/>
              <w:rPr>
                <w:rFonts w:eastAsia="Times New Roman"/>
                <w:sz w:val="18"/>
                <w:szCs w:val="18"/>
              </w:rPr>
            </w:pPr>
          </w:p>
        </w:tc>
        <w:tc>
          <w:tcPr>
            <w:tcW w:w="2933" w:type="dxa"/>
            <w:gridSpan w:val="2"/>
            <w:vMerge/>
            <w:tcBorders>
              <w:left w:val="nil"/>
              <w:right w:val="single" w:sz="4" w:space="0" w:color="000000"/>
            </w:tcBorders>
            <w:shd w:val="clear" w:color="auto" w:fill="auto"/>
          </w:tcPr>
          <w:p w:rsidR="00AC3B2E" w:rsidRPr="0075248E" w:rsidRDefault="00AC3B2E" w:rsidP="006773F6">
            <w:pPr>
              <w:jc w:val="left"/>
              <w:rPr>
                <w:rFonts w:eastAsia="Times New Roman"/>
                <w:sz w:val="18"/>
                <w:szCs w:val="18"/>
              </w:rPr>
            </w:pPr>
          </w:p>
        </w:tc>
        <w:tc>
          <w:tcPr>
            <w:tcW w:w="4543" w:type="dxa"/>
            <w:gridSpan w:val="3"/>
            <w:tcBorders>
              <w:top w:val="single" w:sz="4" w:space="0" w:color="auto"/>
              <w:left w:val="nil"/>
              <w:bottom w:val="single" w:sz="4" w:space="0" w:color="auto"/>
              <w:right w:val="single" w:sz="4" w:space="0" w:color="000000"/>
            </w:tcBorders>
            <w:shd w:val="clear" w:color="auto" w:fill="auto"/>
          </w:tcPr>
          <w:p w:rsidR="00AC3B2E" w:rsidRPr="00465219" w:rsidRDefault="00AC3B2E" w:rsidP="0045693E">
            <w:pPr>
              <w:ind w:firstLine="0"/>
              <w:jc w:val="center"/>
              <w:rPr>
                <w:rFonts w:eastAsia="Times New Roman"/>
                <w:sz w:val="18"/>
                <w:szCs w:val="18"/>
              </w:rPr>
            </w:pPr>
            <w:r w:rsidRPr="00465219">
              <w:rPr>
                <w:rFonts w:eastAsia="Times New Roman"/>
                <w:sz w:val="18"/>
                <w:szCs w:val="18"/>
              </w:rPr>
              <w:t xml:space="preserve">сельских </w:t>
            </w:r>
            <w:r w:rsidR="0045693E" w:rsidRPr="00465219">
              <w:rPr>
                <w:rFonts w:eastAsia="Times New Roman"/>
                <w:sz w:val="18"/>
                <w:szCs w:val="18"/>
              </w:rPr>
              <w:t>населенных пунктов</w:t>
            </w:r>
          </w:p>
        </w:tc>
        <w:tc>
          <w:tcPr>
            <w:tcW w:w="1929" w:type="dxa"/>
            <w:tcBorders>
              <w:top w:val="single" w:sz="4" w:space="0" w:color="auto"/>
              <w:left w:val="nil"/>
              <w:bottom w:val="single" w:sz="4" w:space="0" w:color="auto"/>
              <w:right w:val="single" w:sz="4" w:space="0" w:color="000000"/>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 xml:space="preserve">кв. м </w:t>
            </w:r>
          </w:p>
          <w:p w:rsidR="00AC3B2E" w:rsidRPr="00465219" w:rsidRDefault="00AC3B2E" w:rsidP="00403906">
            <w:pPr>
              <w:ind w:firstLine="0"/>
              <w:jc w:val="center"/>
              <w:rPr>
                <w:rFonts w:eastAsia="Times New Roman"/>
                <w:sz w:val="18"/>
                <w:szCs w:val="18"/>
              </w:rPr>
            </w:pPr>
            <w:r w:rsidRPr="00465219">
              <w:rPr>
                <w:rFonts w:eastAsia="Times New Roman"/>
                <w:sz w:val="18"/>
                <w:szCs w:val="18"/>
              </w:rPr>
              <w:t>на одного человека</w:t>
            </w:r>
          </w:p>
        </w:tc>
        <w:tc>
          <w:tcPr>
            <w:tcW w:w="1632" w:type="dxa"/>
            <w:gridSpan w:val="2"/>
            <w:tcBorders>
              <w:top w:val="single" w:sz="4" w:space="0" w:color="auto"/>
              <w:left w:val="nil"/>
              <w:bottom w:val="single" w:sz="4" w:space="0" w:color="auto"/>
              <w:right w:val="single" w:sz="4" w:space="0" w:color="auto"/>
            </w:tcBorders>
            <w:shd w:val="clear" w:color="auto" w:fill="auto"/>
          </w:tcPr>
          <w:p w:rsidR="00AC3B2E" w:rsidRPr="00465219" w:rsidRDefault="00AC3B2E" w:rsidP="00403906">
            <w:pPr>
              <w:ind w:firstLine="0"/>
              <w:jc w:val="center"/>
              <w:rPr>
                <w:rFonts w:eastAsia="Times New Roman"/>
                <w:sz w:val="18"/>
                <w:szCs w:val="18"/>
              </w:rPr>
            </w:pPr>
            <w:r w:rsidRPr="00465219">
              <w:rPr>
                <w:rFonts w:eastAsia="Times New Roman"/>
                <w:sz w:val="18"/>
                <w:szCs w:val="18"/>
              </w:rPr>
              <w:t>не нормируется</w:t>
            </w:r>
          </w:p>
        </w:tc>
        <w:tc>
          <w:tcPr>
            <w:tcW w:w="2774" w:type="dxa"/>
            <w:tcBorders>
              <w:top w:val="single" w:sz="4" w:space="0" w:color="auto"/>
              <w:left w:val="nil"/>
              <w:bottom w:val="single" w:sz="4" w:space="0" w:color="auto"/>
              <w:right w:val="single" w:sz="8" w:space="0" w:color="auto"/>
            </w:tcBorders>
            <w:shd w:val="clear" w:color="auto" w:fill="auto"/>
          </w:tcPr>
          <w:p w:rsidR="00AC3B2E" w:rsidRPr="007D4282" w:rsidRDefault="00AC3B2E" w:rsidP="00403906">
            <w:pPr>
              <w:ind w:firstLine="0"/>
              <w:jc w:val="center"/>
              <w:rPr>
                <w:rFonts w:eastAsia="Times New Roman"/>
                <w:color w:val="FF0000"/>
                <w:sz w:val="18"/>
                <w:szCs w:val="18"/>
              </w:rPr>
            </w:pPr>
            <w:r w:rsidRPr="007D4282">
              <w:rPr>
                <w:rFonts w:eastAsia="Times New Roman"/>
                <w:color w:val="FF0000"/>
                <w:sz w:val="18"/>
                <w:szCs w:val="18"/>
              </w:rPr>
              <w:t>-</w:t>
            </w:r>
          </w:p>
        </w:tc>
      </w:tr>
      <w:tr w:rsidR="0075248E" w:rsidRPr="0075248E" w:rsidTr="00465219">
        <w:trPr>
          <w:trHeight w:val="413"/>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Пляжи</w:t>
            </w:r>
          </w:p>
        </w:tc>
        <w:tc>
          <w:tcPr>
            <w:tcW w:w="4543"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территории объекта, кв. м на одного посет</w:t>
            </w:r>
            <w:r w:rsidRPr="0075248E">
              <w:rPr>
                <w:rFonts w:eastAsia="Times New Roman"/>
                <w:sz w:val="18"/>
                <w:szCs w:val="18"/>
              </w:rPr>
              <w:t>и</w:t>
            </w:r>
            <w:r w:rsidRPr="0075248E">
              <w:rPr>
                <w:rFonts w:eastAsia="Times New Roman"/>
                <w:sz w:val="18"/>
                <w:szCs w:val="18"/>
              </w:rPr>
              <w:t>теля [2]</w:t>
            </w:r>
          </w:p>
        </w:tc>
        <w:tc>
          <w:tcPr>
            <w:tcW w:w="1929"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речных и озерных пляжей </w:t>
            </w:r>
          </w:p>
        </w:tc>
        <w:tc>
          <w:tcPr>
            <w:tcW w:w="1632"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8</w:t>
            </w:r>
          </w:p>
        </w:tc>
        <w:tc>
          <w:tcPr>
            <w:tcW w:w="2774" w:type="dxa"/>
            <w:vMerge w:val="restart"/>
            <w:tcBorders>
              <w:top w:val="single" w:sz="4" w:space="0" w:color="auto"/>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8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3"/>
            <w:vMerge/>
            <w:tcBorders>
              <w:top w:val="single" w:sz="4" w:space="0" w:color="auto"/>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речных и озерных пляжей (для детей) </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trike/>
                <w:sz w:val="18"/>
                <w:szCs w:val="18"/>
              </w:rPr>
            </w:pPr>
            <w:r w:rsidRPr="0075248E">
              <w:rPr>
                <w:rFonts w:eastAsia="Times New Roman"/>
                <w:strike/>
                <w:sz w:val="18"/>
                <w:szCs w:val="18"/>
              </w:rPr>
              <w:t>4</w:t>
            </w:r>
            <w:r w:rsidR="00EC3D20" w:rsidRPr="0075248E">
              <w:rPr>
                <w:rFonts w:eastAsia="Times New Roman"/>
                <w:strike/>
                <w:sz w:val="18"/>
                <w:szCs w:val="18"/>
              </w:rPr>
              <w:t xml:space="preserve"> </w:t>
            </w:r>
            <w:r w:rsidR="00EC3D20" w:rsidRPr="0075248E">
              <w:rPr>
                <w:rFonts w:eastAsia="Times New Roman"/>
                <w:sz w:val="18"/>
                <w:szCs w:val="18"/>
              </w:rPr>
              <w:t>5</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41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4543" w:type="dxa"/>
            <w:gridSpan w:val="3"/>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Размера объекта, </w:t>
            </w:r>
            <w:proofErr w:type="gramStart"/>
            <w:r w:rsidRPr="0075248E">
              <w:rPr>
                <w:rFonts w:eastAsia="Times New Roman"/>
                <w:sz w:val="18"/>
                <w:szCs w:val="18"/>
              </w:rPr>
              <w:t>м</w:t>
            </w:r>
            <w:proofErr w:type="gramEnd"/>
            <w:r w:rsidRPr="0075248E">
              <w:rPr>
                <w:rFonts w:eastAsia="Times New Roman"/>
                <w:sz w:val="18"/>
                <w:szCs w:val="18"/>
              </w:rPr>
              <w:t xml:space="preserve"> на одного посетителя [2]</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протяженность бер</w:t>
            </w:r>
            <w:r w:rsidRPr="0075248E">
              <w:rPr>
                <w:rFonts w:eastAsia="Times New Roman"/>
                <w:sz w:val="18"/>
                <w:szCs w:val="18"/>
              </w:rPr>
              <w:t>е</w:t>
            </w:r>
            <w:r w:rsidRPr="0075248E">
              <w:rPr>
                <w:rFonts w:eastAsia="Times New Roman"/>
                <w:sz w:val="18"/>
                <w:szCs w:val="18"/>
              </w:rPr>
              <w:t>говой полосы пляжа</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0,25</w:t>
            </w:r>
          </w:p>
        </w:tc>
        <w:tc>
          <w:tcPr>
            <w:tcW w:w="2774" w:type="dxa"/>
            <w:vMerge/>
            <w:tcBorders>
              <w:top w:val="nil"/>
              <w:left w:val="single" w:sz="4" w:space="0" w:color="auto"/>
              <w:bottom w:val="single" w:sz="4" w:space="0" w:color="auto"/>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68"/>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p>
        </w:tc>
        <w:tc>
          <w:tcPr>
            <w:tcW w:w="6472"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Проходы к береговым полосам водных объектов общего пользования</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200 м</w:t>
            </w:r>
          </w:p>
        </w:tc>
      </w:tr>
      <w:tr w:rsidR="0075248E" w:rsidRPr="0075248E" w:rsidTr="004C13DE">
        <w:trPr>
          <w:trHeight w:val="271"/>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773F6">
            <w:pPr>
              <w:ind w:firstLine="0"/>
              <w:jc w:val="left"/>
              <w:rPr>
                <w:rFonts w:eastAsia="Times New Roman"/>
                <w:sz w:val="18"/>
                <w:szCs w:val="18"/>
              </w:rPr>
            </w:pPr>
            <w:r w:rsidRPr="0075248E">
              <w:rPr>
                <w:rFonts w:eastAsia="Times New Roman"/>
                <w:sz w:val="18"/>
                <w:szCs w:val="18"/>
              </w:rPr>
              <w:t>Коллективные средства размещ</w:t>
            </w:r>
            <w:r w:rsidRPr="0075248E">
              <w:rPr>
                <w:rFonts w:eastAsia="Times New Roman"/>
                <w:sz w:val="18"/>
                <w:szCs w:val="18"/>
              </w:rPr>
              <w:t>е</w:t>
            </w:r>
            <w:r w:rsidRPr="0075248E">
              <w:rPr>
                <w:rFonts w:eastAsia="Times New Roman"/>
                <w:sz w:val="18"/>
                <w:szCs w:val="18"/>
              </w:rPr>
              <w:t>ния</w:t>
            </w:r>
          </w:p>
        </w:tc>
        <w:tc>
          <w:tcPr>
            <w:tcW w:w="6472" w:type="dxa"/>
            <w:gridSpan w:val="4"/>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Уровень обеспеченности гостиницами [1], мест на 1 тыс. человек</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6</w:t>
            </w:r>
          </w:p>
        </w:tc>
        <w:tc>
          <w:tcPr>
            <w:tcW w:w="2774" w:type="dxa"/>
            <w:vMerge w:val="restart"/>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90"/>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Площадь территории для размещения объекта [3], кв. м на 1 место</w:t>
            </w:r>
          </w:p>
        </w:tc>
        <w:tc>
          <w:tcPr>
            <w:tcW w:w="420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туристские гостиницы</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50-75</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465"/>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базы отдыха предприятий и организаций, мол</w:t>
            </w:r>
            <w:r w:rsidRPr="0075248E">
              <w:rPr>
                <w:rFonts w:eastAsia="Times New Roman"/>
                <w:sz w:val="18"/>
                <w:szCs w:val="18"/>
              </w:rPr>
              <w:t>о</w:t>
            </w:r>
            <w:r w:rsidRPr="0075248E">
              <w:rPr>
                <w:rFonts w:eastAsia="Times New Roman"/>
                <w:sz w:val="18"/>
                <w:szCs w:val="18"/>
              </w:rPr>
              <w:t>дежные лагеря</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140-160</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216"/>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кемпинги</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135-150</w:t>
            </w:r>
          </w:p>
        </w:tc>
        <w:tc>
          <w:tcPr>
            <w:tcW w:w="2774" w:type="dxa"/>
            <w:vMerge/>
            <w:tcBorders>
              <w:top w:val="nil"/>
              <w:left w:val="single" w:sz="4" w:space="0" w:color="auto"/>
              <w:bottom w:val="single" w:sz="4" w:space="0" w:color="000000"/>
              <w:right w:val="single" w:sz="8" w:space="0" w:color="auto"/>
            </w:tcBorders>
            <w:shd w:val="clear" w:color="auto" w:fill="auto"/>
            <w:hideMark/>
          </w:tcPr>
          <w:p w:rsidR="00813ECA" w:rsidRPr="0075248E" w:rsidRDefault="00813ECA" w:rsidP="00633C6F">
            <w:pPr>
              <w:ind w:firstLine="0"/>
              <w:jc w:val="left"/>
              <w:rPr>
                <w:rFonts w:eastAsia="Times New Roman"/>
                <w:sz w:val="18"/>
                <w:szCs w:val="18"/>
              </w:rPr>
            </w:pPr>
          </w:p>
        </w:tc>
      </w:tr>
      <w:tr w:rsidR="0075248E" w:rsidRPr="0075248E" w:rsidTr="004C13DE">
        <w:trPr>
          <w:trHeight w:val="1785"/>
          <w:tblHeader/>
        </w:trPr>
        <w:tc>
          <w:tcPr>
            <w:tcW w:w="1214" w:type="dxa"/>
            <w:vMerge/>
            <w:tcBorders>
              <w:top w:val="single" w:sz="4" w:space="0" w:color="auto"/>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Примечания</w:t>
            </w:r>
          </w:p>
        </w:tc>
        <w:tc>
          <w:tcPr>
            <w:tcW w:w="10878" w:type="dxa"/>
            <w:gridSpan w:val="7"/>
            <w:tcBorders>
              <w:top w:val="single" w:sz="4" w:space="0" w:color="auto"/>
              <w:left w:val="nil"/>
              <w:bottom w:val="single" w:sz="4" w:space="0" w:color="auto"/>
              <w:right w:val="single" w:sz="8" w:space="0" w:color="000000"/>
            </w:tcBorders>
            <w:shd w:val="clear" w:color="auto" w:fill="auto"/>
            <w:hideMark/>
          </w:tcPr>
          <w:p w:rsidR="004C13DE" w:rsidRPr="00465219" w:rsidRDefault="00813ECA" w:rsidP="004C13DE">
            <w:pPr>
              <w:ind w:firstLine="0"/>
              <w:rPr>
                <w:rFonts w:eastAsia="Times New Roman"/>
                <w:sz w:val="18"/>
                <w:szCs w:val="18"/>
              </w:rPr>
            </w:pPr>
            <w:r w:rsidRPr="00465219">
              <w:rPr>
                <w:rFonts w:eastAsia="Times New Roman"/>
                <w:sz w:val="18"/>
                <w:szCs w:val="18"/>
              </w:rPr>
              <w:t xml:space="preserve">1. Расчетные показатели минимально допустимого уровня обеспеченности </w:t>
            </w:r>
            <w:r w:rsidR="007760AB" w:rsidRPr="007760AB">
              <w:rPr>
                <w:rFonts w:eastAsia="Times New Roman"/>
                <w:strike/>
                <w:color w:val="FF0000"/>
                <w:sz w:val="18"/>
                <w:szCs w:val="18"/>
                <w:highlight w:val="yellow"/>
              </w:rPr>
              <w:t>городского</w:t>
            </w:r>
            <w:r w:rsidR="007760AB" w:rsidRPr="007760AB">
              <w:rPr>
                <w:rFonts w:eastAsia="Times New Roman"/>
                <w:color w:val="FF0000"/>
                <w:sz w:val="18"/>
                <w:szCs w:val="18"/>
                <w:highlight w:val="yellow"/>
              </w:rPr>
              <w:t xml:space="preserve"> муниципального</w:t>
            </w:r>
            <w:r w:rsidRPr="00465219">
              <w:rPr>
                <w:rFonts w:eastAsia="Times New Roman"/>
                <w:sz w:val="18"/>
                <w:szCs w:val="18"/>
              </w:rPr>
              <w:t xml:space="preserve"> округа зонами массового кратк</w:t>
            </w:r>
            <w:r w:rsidRPr="00465219">
              <w:rPr>
                <w:rFonts w:eastAsia="Times New Roman"/>
                <w:sz w:val="18"/>
                <w:szCs w:val="18"/>
              </w:rPr>
              <w:t>о</w:t>
            </w:r>
            <w:r w:rsidRPr="00465219">
              <w:rPr>
                <w:rFonts w:eastAsia="Times New Roman"/>
                <w:sz w:val="18"/>
                <w:szCs w:val="18"/>
              </w:rPr>
              <w:t xml:space="preserve">временного отдыха и максимально допустимого уровня территориальной доступности до таких зон установлены в соответствии с </w:t>
            </w:r>
            <w:r w:rsidR="00EC3D20" w:rsidRPr="00465219">
              <w:rPr>
                <w:rFonts w:eastAsia="Times New Roman"/>
                <w:sz w:val="18"/>
                <w:szCs w:val="18"/>
              </w:rPr>
              <w:t>п. 9.20, 9.21 СП 42.13330.2016.</w:t>
            </w:r>
          </w:p>
          <w:p w:rsidR="00813ECA" w:rsidRPr="00465219" w:rsidRDefault="00813ECA" w:rsidP="004C13DE">
            <w:pPr>
              <w:ind w:firstLine="0"/>
              <w:rPr>
                <w:rFonts w:eastAsia="Times New Roman"/>
                <w:sz w:val="18"/>
                <w:szCs w:val="18"/>
              </w:rPr>
            </w:pPr>
            <w:r w:rsidRPr="00465219">
              <w:rPr>
                <w:rFonts w:eastAsia="Times New Roman"/>
                <w:sz w:val="18"/>
                <w:szCs w:val="18"/>
              </w:rPr>
              <w:t>2. Расчетные показатели минимально допустимой площади территории для размещения речных и озерных пляжей и протяженности б</w:t>
            </w:r>
            <w:r w:rsidRPr="00465219">
              <w:rPr>
                <w:rFonts w:eastAsia="Times New Roman"/>
                <w:sz w:val="18"/>
                <w:szCs w:val="18"/>
              </w:rPr>
              <w:t>е</w:t>
            </w:r>
            <w:r w:rsidRPr="00465219">
              <w:rPr>
                <w:rFonts w:eastAsia="Times New Roman"/>
                <w:sz w:val="18"/>
                <w:szCs w:val="18"/>
              </w:rPr>
              <w:t xml:space="preserve">реговой </w:t>
            </w:r>
            <w:proofErr w:type="gramStart"/>
            <w:r w:rsidRPr="00465219">
              <w:rPr>
                <w:rFonts w:eastAsia="Times New Roman"/>
                <w:sz w:val="18"/>
                <w:szCs w:val="18"/>
              </w:rPr>
              <w:t>полосы</w:t>
            </w:r>
            <w:proofErr w:type="gramEnd"/>
            <w:r w:rsidRPr="00465219">
              <w:rPr>
                <w:rFonts w:eastAsia="Times New Roman"/>
                <w:sz w:val="18"/>
                <w:szCs w:val="18"/>
              </w:rPr>
              <w:t xml:space="preserve"> данных пляжей на одного посетителя установлены в соответствии с. </w:t>
            </w:r>
            <w:r w:rsidR="00EC3D20" w:rsidRPr="00465219">
              <w:rPr>
                <w:rFonts w:eastAsia="Times New Roman"/>
                <w:sz w:val="18"/>
                <w:szCs w:val="18"/>
              </w:rPr>
              <w:t>9.27 СП 42.13330.2016.</w:t>
            </w:r>
            <w:r w:rsidRPr="00465219">
              <w:rPr>
                <w:rFonts w:eastAsia="Times New Roman"/>
                <w:sz w:val="18"/>
                <w:szCs w:val="18"/>
              </w:rPr>
              <w:t xml:space="preserve">                                                                      </w:t>
            </w:r>
          </w:p>
          <w:p w:rsidR="00AD08BB" w:rsidRPr="00465219" w:rsidRDefault="00AD08BB" w:rsidP="00AD08BB">
            <w:pPr>
              <w:widowControl w:val="0"/>
              <w:autoSpaceDE w:val="0"/>
              <w:autoSpaceDN w:val="0"/>
              <w:adjustRightInd w:val="0"/>
              <w:ind w:hanging="3"/>
              <w:contextualSpacing/>
              <w:rPr>
                <w:rFonts w:eastAsia="Times New Roman"/>
                <w:sz w:val="18"/>
                <w:szCs w:val="18"/>
              </w:rPr>
            </w:pPr>
            <w:r w:rsidRPr="00465219">
              <w:rPr>
                <w:rFonts w:eastAsia="Times New Roman"/>
                <w:sz w:val="18"/>
                <w:szCs w:val="18"/>
              </w:rPr>
              <w:t>3. В структуре озелененных территорий общего пользования крупные парки и лесопарки шириной 0,5 км и более должны составлять не менее 10 процентов.</w:t>
            </w:r>
          </w:p>
          <w:p w:rsidR="00AD08BB" w:rsidRPr="00465219" w:rsidRDefault="00AD08BB" w:rsidP="00AD08BB">
            <w:pPr>
              <w:ind w:firstLine="0"/>
              <w:rPr>
                <w:rFonts w:eastAsia="Times New Roman"/>
                <w:strike/>
                <w:sz w:val="18"/>
                <w:szCs w:val="18"/>
              </w:rPr>
            </w:pPr>
            <w:r w:rsidRPr="00465219">
              <w:rPr>
                <w:rFonts w:eastAsia="Times New Roman"/>
                <w:sz w:val="18"/>
                <w:szCs w:val="18"/>
              </w:rPr>
              <w:t>Время доступности городских парков должно быть не более 20 мин, а парков планировочных районов – не более 15 мин.</w:t>
            </w:r>
          </w:p>
          <w:p w:rsidR="00813ECA" w:rsidRPr="00465219" w:rsidRDefault="00813ECA" w:rsidP="004C13DE">
            <w:pPr>
              <w:pStyle w:val="a6"/>
              <w:spacing w:before="0" w:after="0"/>
              <w:ind w:firstLine="0"/>
              <w:rPr>
                <w:sz w:val="18"/>
                <w:szCs w:val="18"/>
              </w:rPr>
            </w:pPr>
            <w:r w:rsidRPr="00465219">
              <w:rPr>
                <w:sz w:val="18"/>
                <w:szCs w:val="18"/>
              </w:rPr>
              <w:t xml:space="preserve">4. Для населенных пунктов, расположенных на берегах водных объектов, необходима организация набережных, как наиболее ценных элементов благоустройства. </w:t>
            </w:r>
          </w:p>
          <w:p w:rsidR="00813ECA" w:rsidRPr="00465219" w:rsidRDefault="00813ECA" w:rsidP="004C13DE">
            <w:pPr>
              <w:pStyle w:val="a6"/>
              <w:spacing w:before="0" w:after="0"/>
              <w:ind w:firstLine="0"/>
              <w:rPr>
                <w:sz w:val="18"/>
                <w:szCs w:val="18"/>
              </w:rPr>
            </w:pPr>
            <w:r w:rsidRPr="00465219">
              <w:rPr>
                <w:sz w:val="18"/>
                <w:szCs w:val="18"/>
              </w:rPr>
              <w:t>5. На территории рекреационных зон не допускается строительство новых и расширение действующих промышленных, коммунально-складских и других объектов, не связанных с эксплуатацией объектов рекреационного, оздоровительного и природоохранного назнач</w:t>
            </w:r>
            <w:r w:rsidRPr="00465219">
              <w:rPr>
                <w:sz w:val="18"/>
                <w:szCs w:val="18"/>
              </w:rPr>
              <w:t>е</w:t>
            </w:r>
            <w:r w:rsidRPr="00465219">
              <w:rPr>
                <w:sz w:val="18"/>
                <w:szCs w:val="18"/>
              </w:rPr>
              <w:t>ния.</w:t>
            </w:r>
          </w:p>
        </w:tc>
      </w:tr>
      <w:tr w:rsidR="0075248E" w:rsidRPr="0075248E" w:rsidTr="004C13DE">
        <w:trPr>
          <w:trHeight w:val="339"/>
          <w:tblHeader/>
        </w:trPr>
        <w:tc>
          <w:tcPr>
            <w:tcW w:w="1214" w:type="dxa"/>
            <w:vMerge w:val="restart"/>
            <w:tcBorders>
              <w:top w:val="nil"/>
              <w:left w:val="single" w:sz="8" w:space="0" w:color="auto"/>
              <w:bottom w:val="single" w:sz="4" w:space="0" w:color="000000"/>
              <w:right w:val="single" w:sz="4" w:space="0" w:color="auto"/>
            </w:tcBorders>
            <w:shd w:val="clear" w:color="auto" w:fill="auto"/>
            <w:textDirection w:val="btLr"/>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 области промышленности и сельского хозяйства</w:t>
            </w: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химической промышле</w:t>
            </w:r>
            <w:r w:rsidRPr="0075248E">
              <w:rPr>
                <w:rFonts w:eastAsia="Times New Roman"/>
                <w:sz w:val="18"/>
                <w:szCs w:val="18"/>
              </w:rPr>
              <w:t>н</w:t>
            </w:r>
            <w:r w:rsidRPr="0075248E">
              <w:rPr>
                <w:rFonts w:eastAsia="Times New Roman"/>
                <w:sz w:val="18"/>
                <w:szCs w:val="18"/>
              </w:rPr>
              <w:t>ности</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Плотность застройки з</w:t>
            </w:r>
            <w:r w:rsidRPr="0075248E">
              <w:rPr>
                <w:rFonts w:eastAsia="Times New Roman"/>
                <w:sz w:val="18"/>
                <w:szCs w:val="18"/>
              </w:rPr>
              <w:t>е</w:t>
            </w:r>
            <w:r w:rsidRPr="0075248E">
              <w:rPr>
                <w:rFonts w:eastAsia="Times New Roman"/>
                <w:sz w:val="18"/>
                <w:szCs w:val="18"/>
              </w:rPr>
              <w:t>мельных участков прои</w:t>
            </w:r>
            <w:r w:rsidRPr="0075248E">
              <w:rPr>
                <w:rFonts w:eastAsia="Times New Roman"/>
                <w:sz w:val="18"/>
                <w:szCs w:val="18"/>
              </w:rPr>
              <w:t>з</w:t>
            </w:r>
            <w:r w:rsidRPr="0075248E">
              <w:rPr>
                <w:rFonts w:eastAsia="Times New Roman"/>
                <w:sz w:val="18"/>
                <w:szCs w:val="18"/>
              </w:rPr>
              <w:t>водственных объектов [1], %</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Предприятия лакокрасочной промышленности</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34</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5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Продуктов органического синтеза</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9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металлургии</w:t>
            </w: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Обогатительные</w:t>
            </w:r>
            <w:r w:rsidRPr="0075248E">
              <w:rPr>
                <w:rFonts w:eastAsia="Times New Roman"/>
                <w:sz w:val="18"/>
                <w:szCs w:val="18"/>
              </w:rPr>
              <w:br/>
              <w:t>железной руды и по пр</w:t>
            </w:r>
            <w:r w:rsidRPr="0075248E">
              <w:rPr>
                <w:rFonts w:eastAsia="Times New Roman"/>
                <w:sz w:val="18"/>
                <w:szCs w:val="18"/>
              </w:rPr>
              <w:t>о</w:t>
            </w:r>
            <w:r w:rsidRPr="0075248E">
              <w:rPr>
                <w:rFonts w:eastAsia="Times New Roman"/>
                <w:sz w:val="18"/>
                <w:szCs w:val="18"/>
              </w:rPr>
              <w:t>изводству «окатышей»</w:t>
            </w:r>
            <w:r w:rsidRPr="0075248E">
              <w:rPr>
                <w:rFonts w:eastAsia="Times New Roman"/>
                <w:sz w:val="18"/>
                <w:szCs w:val="18"/>
              </w:rPr>
              <w:br/>
              <w:t xml:space="preserve">мощностью, </w:t>
            </w:r>
            <w:proofErr w:type="gramStart"/>
            <w:r w:rsidRPr="0075248E">
              <w:rPr>
                <w:rFonts w:eastAsia="Times New Roman"/>
                <w:sz w:val="18"/>
                <w:szCs w:val="18"/>
              </w:rPr>
              <w:t>млн</w:t>
            </w:r>
            <w:proofErr w:type="gramEnd"/>
            <w:r w:rsidRPr="0075248E">
              <w:rPr>
                <w:rFonts w:eastAsia="Times New Roman"/>
                <w:sz w:val="18"/>
                <w:szCs w:val="18"/>
              </w:rPr>
              <w:t xml:space="preserve"> тонн/год:</w:t>
            </w: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5-20</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55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nil"/>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более 20</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6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целлюлозно-бумажной</w:t>
            </w:r>
            <w:r w:rsidRPr="0075248E">
              <w:rPr>
                <w:rFonts w:eastAsia="Times New Roman"/>
                <w:sz w:val="18"/>
                <w:szCs w:val="18"/>
              </w:rPr>
              <w:br/>
              <w:t>промышленности</w:t>
            </w: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Целлюлозно-бумажные и целлюлозно-картонные</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576"/>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Переделочные</w:t>
            </w:r>
            <w:proofErr w:type="gramEnd"/>
            <w:r w:rsidRPr="0075248E">
              <w:rPr>
                <w:rFonts w:eastAsia="Times New Roman"/>
                <w:sz w:val="18"/>
                <w:szCs w:val="18"/>
              </w:rPr>
              <w:t xml:space="preserve"> бумажные и картонные, работа</w:t>
            </w:r>
            <w:r w:rsidRPr="0075248E">
              <w:rPr>
                <w:rFonts w:eastAsia="Times New Roman"/>
                <w:sz w:val="18"/>
                <w:szCs w:val="18"/>
              </w:rPr>
              <w:t>ю</w:t>
            </w:r>
            <w:r w:rsidRPr="0075248E">
              <w:rPr>
                <w:rFonts w:eastAsia="Times New Roman"/>
                <w:sz w:val="18"/>
                <w:szCs w:val="18"/>
              </w:rPr>
              <w:t>щие на привозной целлюлозе и макулатуре</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826"/>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производства оборудов</w:t>
            </w:r>
            <w:r w:rsidRPr="0075248E">
              <w:rPr>
                <w:rFonts w:eastAsia="Times New Roman"/>
                <w:sz w:val="18"/>
                <w:szCs w:val="18"/>
              </w:rPr>
              <w:t>а</w:t>
            </w:r>
            <w:r w:rsidRPr="0075248E">
              <w:rPr>
                <w:rFonts w:eastAsia="Times New Roman"/>
                <w:sz w:val="18"/>
                <w:szCs w:val="18"/>
              </w:rPr>
              <w:t>ния</w:t>
            </w: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Технологического</w:t>
            </w:r>
            <w:r w:rsidRPr="0075248E">
              <w:rPr>
                <w:rFonts w:eastAsia="Times New Roman"/>
                <w:sz w:val="18"/>
                <w:szCs w:val="18"/>
              </w:rPr>
              <w:br/>
              <w:t>оборудования для легкой, текстильной, пищевой, комбикормовой и полиграфической промышле</w:t>
            </w:r>
            <w:r w:rsidRPr="0075248E">
              <w:rPr>
                <w:rFonts w:eastAsia="Times New Roman"/>
                <w:sz w:val="18"/>
                <w:szCs w:val="18"/>
              </w:rPr>
              <w:t>н</w:t>
            </w:r>
            <w:r w:rsidRPr="0075248E">
              <w:rPr>
                <w:rFonts w:eastAsia="Times New Roman"/>
                <w:sz w:val="18"/>
                <w:szCs w:val="18"/>
              </w:rPr>
              <w:t>ности</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2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местной промышленн</w:t>
            </w:r>
            <w:r w:rsidRPr="0075248E">
              <w:rPr>
                <w:rFonts w:eastAsia="Times New Roman"/>
                <w:sz w:val="18"/>
                <w:szCs w:val="18"/>
              </w:rPr>
              <w:t>о</w:t>
            </w:r>
            <w:r w:rsidRPr="0075248E">
              <w:rPr>
                <w:rFonts w:eastAsia="Times New Roman"/>
                <w:sz w:val="18"/>
                <w:szCs w:val="18"/>
              </w:rPr>
              <w:t>сти</w:t>
            </w: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Художественных изделий из металла и камня</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05"/>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производства строител</w:t>
            </w:r>
            <w:r w:rsidRPr="0075248E">
              <w:rPr>
                <w:rFonts w:eastAsia="Times New Roman"/>
                <w:sz w:val="18"/>
                <w:szCs w:val="18"/>
              </w:rPr>
              <w:t>ь</w:t>
            </w:r>
            <w:r w:rsidRPr="0075248E">
              <w:rPr>
                <w:rFonts w:eastAsia="Times New Roman"/>
                <w:sz w:val="18"/>
                <w:szCs w:val="18"/>
              </w:rPr>
              <w:t>ных материалов</w:t>
            </w: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Стальных строительных конструкций (в том числе из труб)</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18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Извести</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31"/>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4C13DE">
            <w:pPr>
              <w:ind w:firstLine="0"/>
              <w:jc w:val="left"/>
              <w:rPr>
                <w:rFonts w:eastAsia="Times New Roman"/>
                <w:sz w:val="18"/>
                <w:szCs w:val="18"/>
              </w:rPr>
            </w:pPr>
            <w:r w:rsidRPr="0075248E">
              <w:rPr>
                <w:rFonts w:eastAsia="Times New Roman"/>
                <w:sz w:val="18"/>
                <w:szCs w:val="18"/>
              </w:rPr>
              <w:t>Объекты сельского хозяйства</w:t>
            </w: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Плотность застройки з</w:t>
            </w:r>
            <w:r w:rsidRPr="0075248E">
              <w:rPr>
                <w:rFonts w:eastAsia="Times New Roman"/>
                <w:sz w:val="18"/>
                <w:szCs w:val="18"/>
              </w:rPr>
              <w:t>е</w:t>
            </w:r>
            <w:r w:rsidRPr="0075248E">
              <w:rPr>
                <w:rFonts w:eastAsia="Times New Roman"/>
                <w:sz w:val="18"/>
                <w:szCs w:val="18"/>
              </w:rPr>
              <w:t>мельных участков сел</w:t>
            </w:r>
            <w:r w:rsidRPr="0075248E">
              <w:rPr>
                <w:rFonts w:eastAsia="Times New Roman"/>
                <w:sz w:val="18"/>
                <w:szCs w:val="18"/>
              </w:rPr>
              <w:t>ь</w:t>
            </w:r>
            <w:r w:rsidRPr="0075248E">
              <w:rPr>
                <w:rFonts w:eastAsia="Times New Roman"/>
                <w:sz w:val="18"/>
                <w:szCs w:val="18"/>
              </w:rPr>
              <w:t>скохозяйственных пре</w:t>
            </w:r>
            <w:r w:rsidRPr="0075248E">
              <w:rPr>
                <w:rFonts w:eastAsia="Times New Roman"/>
                <w:sz w:val="18"/>
                <w:szCs w:val="18"/>
              </w:rPr>
              <w:t>д</w:t>
            </w:r>
            <w:r w:rsidRPr="0075248E">
              <w:rPr>
                <w:rFonts w:eastAsia="Times New Roman"/>
                <w:sz w:val="18"/>
                <w:szCs w:val="18"/>
              </w:rPr>
              <w:t>приятий [2], %               крупного рогатого скота товарные</w:t>
            </w:r>
          </w:p>
        </w:tc>
        <w:tc>
          <w:tcPr>
            <w:tcW w:w="2272" w:type="dxa"/>
            <w:vMerge w:val="restart"/>
            <w:tcBorders>
              <w:top w:val="nil"/>
              <w:left w:val="single" w:sz="4" w:space="0" w:color="auto"/>
              <w:bottom w:val="nil"/>
              <w:right w:val="single" w:sz="4" w:space="0" w:color="auto"/>
            </w:tcBorders>
            <w:shd w:val="clear" w:color="auto" w:fill="auto"/>
            <w:hideMark/>
          </w:tcPr>
          <w:p w:rsidR="00813ECA" w:rsidRPr="0075248E" w:rsidRDefault="005633B6" w:rsidP="00633C6F">
            <w:pPr>
              <w:ind w:firstLine="0"/>
              <w:jc w:val="center"/>
              <w:rPr>
                <w:rFonts w:eastAsia="Times New Roman"/>
                <w:sz w:val="18"/>
                <w:szCs w:val="18"/>
              </w:rPr>
            </w:pPr>
            <w:r w:rsidRPr="0075248E">
              <w:rPr>
                <w:rFonts w:eastAsia="Times New Roman"/>
                <w:sz w:val="18"/>
                <w:szCs w:val="18"/>
              </w:rPr>
              <w:t xml:space="preserve">Молочные при привязном </w:t>
            </w:r>
            <w:r w:rsidR="00813ECA" w:rsidRPr="0075248E">
              <w:rPr>
                <w:rFonts w:eastAsia="Times New Roman"/>
                <w:sz w:val="18"/>
                <w:szCs w:val="18"/>
              </w:rPr>
              <w:t>и беспривязном содерж</w:t>
            </w:r>
            <w:r w:rsidR="00813ECA" w:rsidRPr="0075248E">
              <w:rPr>
                <w:rFonts w:eastAsia="Times New Roman"/>
                <w:sz w:val="18"/>
                <w:szCs w:val="18"/>
              </w:rPr>
              <w:t>а</w:t>
            </w:r>
            <w:r w:rsidR="00813ECA" w:rsidRPr="0075248E">
              <w:rPr>
                <w:rFonts w:eastAsia="Times New Roman"/>
                <w:sz w:val="18"/>
                <w:szCs w:val="18"/>
              </w:rPr>
              <w:t>нии коров</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на 400 и 600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 51</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7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на 800 и 1200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 55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Мясные с полным</w:t>
            </w:r>
            <w:r w:rsidRPr="0075248E">
              <w:rPr>
                <w:rFonts w:eastAsia="Times New Roman"/>
                <w:sz w:val="18"/>
                <w:szCs w:val="18"/>
              </w:rPr>
              <w:br/>
              <w:t>оборотом стада и репр</w:t>
            </w:r>
            <w:r w:rsidRPr="0075248E">
              <w:rPr>
                <w:rFonts w:eastAsia="Times New Roman"/>
                <w:sz w:val="18"/>
                <w:szCs w:val="18"/>
              </w:rPr>
              <w:t>о</w:t>
            </w:r>
            <w:r w:rsidRPr="0075248E">
              <w:rPr>
                <w:rFonts w:eastAsia="Times New Roman"/>
                <w:sz w:val="18"/>
                <w:szCs w:val="18"/>
              </w:rPr>
              <w:t>дукторные</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400 и 600 скот</w:t>
            </w:r>
            <w:r w:rsidRPr="0075248E">
              <w:rPr>
                <w:rFonts w:eastAsia="Times New Roman"/>
                <w:sz w:val="18"/>
                <w:szCs w:val="18"/>
              </w:rPr>
              <w:t>о</w:t>
            </w:r>
            <w:r w:rsidRPr="0075248E">
              <w:rPr>
                <w:rFonts w:eastAsia="Times New Roman"/>
                <w:sz w:val="18"/>
                <w:szCs w:val="18"/>
              </w:rPr>
              <w:t>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800 и 1200 скот</w:t>
            </w:r>
            <w:r w:rsidRPr="0075248E">
              <w:rPr>
                <w:rFonts w:eastAsia="Times New Roman"/>
                <w:sz w:val="18"/>
                <w:szCs w:val="18"/>
              </w:rPr>
              <w:t>о</w:t>
            </w:r>
            <w:r w:rsidRPr="0075248E">
              <w:rPr>
                <w:rFonts w:eastAsia="Times New Roman"/>
                <w:sz w:val="18"/>
                <w:szCs w:val="18"/>
              </w:rPr>
              <w:t>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47</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5"/>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Выращивание нетелей, на 900 и 1200 скотомест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51</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AD24AA">
        <w:trPr>
          <w:trHeight w:val="385"/>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proofErr w:type="spellStart"/>
            <w:r w:rsidRPr="0075248E">
              <w:rPr>
                <w:rFonts w:eastAsia="Times New Roman"/>
                <w:sz w:val="18"/>
                <w:szCs w:val="18"/>
              </w:rPr>
              <w:t>Доращивания</w:t>
            </w:r>
            <w:proofErr w:type="spellEnd"/>
            <w:r w:rsidRPr="0075248E">
              <w:rPr>
                <w:rFonts w:eastAsia="Times New Roman"/>
                <w:sz w:val="18"/>
                <w:szCs w:val="18"/>
              </w:rPr>
              <w:t xml:space="preserve"> и откорма крупного рогатого скота, на 3000 скотомест</w:t>
            </w:r>
          </w:p>
        </w:tc>
        <w:tc>
          <w:tcPr>
            <w:tcW w:w="1632" w:type="dxa"/>
            <w:gridSpan w:val="2"/>
            <w:tcBorders>
              <w:top w:val="nil"/>
              <w:left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38</w:t>
            </w:r>
          </w:p>
        </w:tc>
        <w:tc>
          <w:tcPr>
            <w:tcW w:w="2774" w:type="dxa"/>
            <w:tcBorders>
              <w:top w:val="nil"/>
              <w:left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AD24AA">
        <w:trPr>
          <w:trHeight w:val="377"/>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Выращивания телят, </w:t>
            </w:r>
            <w:proofErr w:type="spellStart"/>
            <w:r w:rsidRPr="0075248E">
              <w:rPr>
                <w:rFonts w:eastAsia="Times New Roman"/>
                <w:sz w:val="18"/>
                <w:szCs w:val="18"/>
              </w:rPr>
              <w:t>доращивания</w:t>
            </w:r>
            <w:proofErr w:type="spellEnd"/>
            <w:r w:rsidRPr="0075248E">
              <w:rPr>
                <w:rFonts w:eastAsia="Times New Roman"/>
                <w:sz w:val="18"/>
                <w:szCs w:val="18"/>
              </w:rPr>
              <w:t xml:space="preserve"> и откорма м</w:t>
            </w:r>
            <w:r w:rsidRPr="0075248E">
              <w:rPr>
                <w:rFonts w:eastAsia="Times New Roman"/>
                <w:sz w:val="18"/>
                <w:szCs w:val="18"/>
              </w:rPr>
              <w:t>о</w:t>
            </w:r>
            <w:r w:rsidRPr="0075248E">
              <w:rPr>
                <w:rFonts w:eastAsia="Times New Roman"/>
                <w:sz w:val="18"/>
                <w:szCs w:val="18"/>
              </w:rPr>
              <w:t>лодняка, на 3000 скотомест</w:t>
            </w:r>
          </w:p>
        </w:tc>
        <w:tc>
          <w:tcPr>
            <w:tcW w:w="1632" w:type="dxa"/>
            <w:gridSpan w:val="2"/>
            <w:tcBorders>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38</w:t>
            </w:r>
          </w:p>
        </w:tc>
        <w:tc>
          <w:tcPr>
            <w:tcW w:w="2774" w:type="dxa"/>
            <w:tcBorders>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val="restart"/>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Откормочные площадки</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1000 скотомест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3000 скотомест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57</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[2], %                                    крупного рогатого скота </w:t>
            </w:r>
            <w:proofErr w:type="gramStart"/>
            <w:r w:rsidRPr="0075248E">
              <w:rPr>
                <w:rFonts w:eastAsia="Times New Roman"/>
                <w:sz w:val="18"/>
                <w:szCs w:val="18"/>
              </w:rPr>
              <w:t>племенные</w:t>
            </w:r>
            <w:proofErr w:type="gramEnd"/>
          </w:p>
        </w:tc>
        <w:tc>
          <w:tcPr>
            <w:tcW w:w="227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Молочные</w:t>
            </w:r>
          </w:p>
        </w:tc>
        <w:tc>
          <w:tcPr>
            <w:tcW w:w="1929" w:type="dxa"/>
            <w:tcBorders>
              <w:top w:val="single" w:sz="4" w:space="0" w:color="auto"/>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400 и 600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46; 52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single" w:sz="4" w:space="0" w:color="auto"/>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800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53</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[2], %                                    крупного рогатого скота </w:t>
            </w:r>
            <w:proofErr w:type="gramStart"/>
            <w:r w:rsidRPr="0075248E">
              <w:rPr>
                <w:rFonts w:eastAsia="Times New Roman"/>
                <w:sz w:val="18"/>
                <w:szCs w:val="18"/>
              </w:rPr>
              <w:t>племенные</w:t>
            </w:r>
            <w:proofErr w:type="gramEnd"/>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400 и 600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47</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800 коров</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Выращивание нетелей, на 1000 и 2000 скотомест</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52</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[2], %                                    свиноводческие товарные</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Репродукторные</w:t>
            </w:r>
            <w:proofErr w:type="gramEnd"/>
            <w:r w:rsidRPr="0075248E">
              <w:rPr>
                <w:rFonts w:eastAsia="Times New Roman"/>
                <w:sz w:val="18"/>
                <w:szCs w:val="18"/>
              </w:rPr>
              <w:t>, на 6000 голов</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Откормочные</w:t>
            </w:r>
            <w:proofErr w:type="gramEnd"/>
            <w:r w:rsidRPr="0075248E">
              <w:rPr>
                <w:rFonts w:eastAsia="Times New Roman"/>
                <w:sz w:val="18"/>
                <w:szCs w:val="18"/>
              </w:rPr>
              <w:t>, на 6000 голов</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38</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379"/>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 законченным производственным циклом, на 6000 и 12000 голов</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[2], %                                   свиноводческие племе</w:t>
            </w:r>
            <w:r w:rsidRPr="0075248E">
              <w:rPr>
                <w:rFonts w:eastAsia="Times New Roman"/>
                <w:sz w:val="18"/>
                <w:szCs w:val="18"/>
              </w:rPr>
              <w:t>н</w:t>
            </w:r>
            <w:r w:rsidRPr="0075248E">
              <w:rPr>
                <w:rFonts w:eastAsia="Times New Roman"/>
                <w:sz w:val="18"/>
                <w:szCs w:val="18"/>
              </w:rPr>
              <w:t>ные</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200 основных маток</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84"/>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на 300 основных маток</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47</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68"/>
          <w:tblHeader/>
        </w:trPr>
        <w:tc>
          <w:tcPr>
            <w:tcW w:w="1214" w:type="dxa"/>
            <w:vMerge/>
            <w:tcBorders>
              <w:top w:val="nil"/>
              <w:left w:val="single" w:sz="8"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  [2], %                                   </w:t>
            </w:r>
            <w:proofErr w:type="gramStart"/>
            <w:r w:rsidRPr="0075248E">
              <w:rPr>
                <w:rFonts w:eastAsia="Times New Roman"/>
                <w:sz w:val="18"/>
                <w:szCs w:val="18"/>
              </w:rPr>
              <w:t>овцеводческие</w:t>
            </w:r>
            <w:proofErr w:type="gramEnd"/>
            <w:r w:rsidRPr="0075248E">
              <w:rPr>
                <w:rFonts w:eastAsia="Times New Roman"/>
                <w:sz w:val="18"/>
                <w:szCs w:val="18"/>
              </w:rPr>
              <w:t xml:space="preserve"> размеща</w:t>
            </w:r>
            <w:r w:rsidRPr="0075248E">
              <w:rPr>
                <w:rFonts w:eastAsia="Times New Roman"/>
                <w:sz w:val="18"/>
                <w:szCs w:val="18"/>
              </w:rPr>
              <w:t>е</w:t>
            </w:r>
            <w:r w:rsidRPr="0075248E">
              <w:rPr>
                <w:rFonts w:eastAsia="Times New Roman"/>
                <w:sz w:val="18"/>
                <w:szCs w:val="18"/>
              </w:rPr>
              <w:t>мые на одной площадке</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Специализированные</w:t>
            </w:r>
            <w:r w:rsidRPr="0075248E">
              <w:rPr>
                <w:rFonts w:eastAsia="Times New Roman"/>
                <w:sz w:val="18"/>
                <w:szCs w:val="18"/>
              </w:rPr>
              <w:br/>
              <w:t>тонкорунные и полуто</w:t>
            </w:r>
            <w:r w:rsidRPr="0075248E">
              <w:rPr>
                <w:rFonts w:eastAsia="Times New Roman"/>
                <w:sz w:val="18"/>
                <w:szCs w:val="18"/>
              </w:rPr>
              <w:t>н</w:t>
            </w:r>
            <w:r w:rsidRPr="0075248E">
              <w:rPr>
                <w:rFonts w:eastAsia="Times New Roman"/>
                <w:sz w:val="18"/>
                <w:szCs w:val="18"/>
              </w:rPr>
              <w:t>корунные</w:t>
            </w:r>
          </w:p>
        </w:tc>
        <w:tc>
          <w:tcPr>
            <w:tcW w:w="1929" w:type="dxa"/>
            <w:tcBorders>
              <w:top w:val="nil"/>
              <w:left w:val="nil"/>
              <w:bottom w:val="single" w:sz="4" w:space="0" w:color="auto"/>
              <w:right w:val="single" w:sz="4" w:space="0" w:color="auto"/>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 xml:space="preserve">на </w:t>
            </w:r>
            <w:r w:rsidR="004944C8" w:rsidRPr="0075248E">
              <w:rPr>
                <w:rFonts w:eastAsia="Times New Roman"/>
                <w:sz w:val="18"/>
                <w:szCs w:val="18"/>
              </w:rPr>
              <w:t xml:space="preserve">500, 1000, 2000, </w:t>
            </w:r>
            <w:r w:rsidRPr="0075248E">
              <w:rPr>
                <w:rFonts w:eastAsia="Times New Roman"/>
                <w:sz w:val="18"/>
                <w:szCs w:val="18"/>
              </w:rPr>
              <w:t xml:space="preserve">3000 и </w:t>
            </w:r>
            <w:r w:rsidR="000609D1" w:rsidRPr="0075248E">
              <w:rPr>
                <w:rFonts w:eastAsia="Times New Roman"/>
                <w:sz w:val="18"/>
                <w:szCs w:val="18"/>
              </w:rPr>
              <w:t xml:space="preserve">5000 </w:t>
            </w:r>
            <w:r w:rsidRPr="0075248E">
              <w:rPr>
                <w:rFonts w:eastAsia="Times New Roman"/>
                <w:sz w:val="18"/>
                <w:szCs w:val="18"/>
              </w:rPr>
              <w:t>маток</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4944C8" w:rsidP="00633C6F">
            <w:pPr>
              <w:ind w:firstLine="0"/>
              <w:jc w:val="center"/>
              <w:rPr>
                <w:rFonts w:eastAsia="Times New Roman"/>
                <w:sz w:val="18"/>
                <w:szCs w:val="18"/>
              </w:rPr>
            </w:pPr>
            <w:r w:rsidRPr="0075248E">
              <w:rPr>
                <w:rFonts w:eastAsia="Times New Roman"/>
                <w:sz w:val="18"/>
                <w:szCs w:val="18"/>
              </w:rPr>
              <w:t xml:space="preserve">40; 45; 55; </w:t>
            </w:r>
            <w:r w:rsidR="00813ECA" w:rsidRPr="0075248E">
              <w:rPr>
                <w:rFonts w:eastAsia="Times New Roman"/>
                <w:sz w:val="18"/>
                <w:szCs w:val="18"/>
              </w:rPr>
              <w:t>50; 56</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687"/>
          <w:tblHeader/>
        </w:trPr>
        <w:tc>
          <w:tcPr>
            <w:tcW w:w="1214" w:type="dxa"/>
            <w:vMerge/>
            <w:tcBorders>
              <w:top w:val="nil"/>
              <w:left w:val="single" w:sz="8"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auto"/>
              <w:left w:val="single" w:sz="4" w:space="0" w:color="auto"/>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813ECA" w:rsidRPr="0075248E" w:rsidRDefault="00813ECA" w:rsidP="00B7317F">
            <w:pPr>
              <w:ind w:firstLine="0"/>
              <w:jc w:val="center"/>
              <w:rPr>
                <w:rFonts w:eastAsia="Times New Roman"/>
                <w:sz w:val="18"/>
                <w:szCs w:val="18"/>
              </w:rPr>
            </w:pPr>
            <w:r w:rsidRPr="0075248E">
              <w:rPr>
                <w:rFonts w:eastAsia="Times New Roman"/>
                <w:sz w:val="18"/>
                <w:szCs w:val="18"/>
              </w:rPr>
              <w:t xml:space="preserve">на </w:t>
            </w:r>
            <w:r w:rsidR="000609D1" w:rsidRPr="0075248E">
              <w:rPr>
                <w:rFonts w:eastAsia="Times New Roman"/>
                <w:sz w:val="18"/>
                <w:szCs w:val="18"/>
              </w:rPr>
              <w:t xml:space="preserve">500, 1000 и 2000 </w:t>
            </w:r>
            <w:r w:rsidRPr="0075248E">
              <w:rPr>
                <w:rFonts w:eastAsia="Times New Roman"/>
                <w:sz w:val="18"/>
                <w:szCs w:val="18"/>
              </w:rPr>
              <w:t>голов ремонтного молодняка</w:t>
            </w:r>
          </w:p>
        </w:tc>
        <w:tc>
          <w:tcPr>
            <w:tcW w:w="1632" w:type="dxa"/>
            <w:gridSpan w:val="2"/>
            <w:tcBorders>
              <w:top w:val="nil"/>
              <w:left w:val="nil"/>
              <w:bottom w:val="nil"/>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52; 55; 56</w:t>
            </w:r>
          </w:p>
        </w:tc>
        <w:tc>
          <w:tcPr>
            <w:tcW w:w="2774" w:type="dxa"/>
            <w:tcBorders>
              <w:top w:val="nil"/>
              <w:left w:val="nil"/>
              <w:bottom w:val="nil"/>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DB2115">
        <w:trPr>
          <w:trHeight w:val="687"/>
          <w:tblHeader/>
        </w:trPr>
        <w:tc>
          <w:tcPr>
            <w:tcW w:w="1214" w:type="dxa"/>
            <w:tcBorders>
              <w:top w:val="nil"/>
              <w:left w:val="single" w:sz="8" w:space="0" w:color="auto"/>
              <w:right w:val="single" w:sz="4" w:space="0" w:color="auto"/>
            </w:tcBorders>
            <w:shd w:val="clear" w:color="auto" w:fill="auto"/>
          </w:tcPr>
          <w:p w:rsidR="00B7317F" w:rsidRPr="0075248E" w:rsidRDefault="00B7317F" w:rsidP="00633C6F">
            <w:pPr>
              <w:ind w:firstLine="0"/>
              <w:jc w:val="left"/>
              <w:rPr>
                <w:rFonts w:eastAsia="Times New Roman"/>
                <w:sz w:val="18"/>
                <w:szCs w:val="18"/>
              </w:rPr>
            </w:pPr>
          </w:p>
        </w:tc>
        <w:tc>
          <w:tcPr>
            <w:tcW w:w="2933" w:type="dxa"/>
            <w:gridSpan w:val="2"/>
            <w:tcBorders>
              <w:left w:val="single" w:sz="4" w:space="0" w:color="auto"/>
              <w:right w:val="single" w:sz="4" w:space="0" w:color="000000"/>
            </w:tcBorders>
            <w:shd w:val="clear" w:color="auto" w:fill="auto"/>
          </w:tcPr>
          <w:p w:rsidR="00B7317F" w:rsidRPr="0075248E" w:rsidRDefault="00B7317F" w:rsidP="00633C6F">
            <w:pPr>
              <w:ind w:firstLine="0"/>
              <w:jc w:val="left"/>
              <w:rPr>
                <w:rFonts w:eastAsia="Times New Roman"/>
                <w:sz w:val="18"/>
                <w:szCs w:val="18"/>
              </w:rPr>
            </w:pPr>
          </w:p>
        </w:tc>
        <w:tc>
          <w:tcPr>
            <w:tcW w:w="2271" w:type="dxa"/>
            <w:gridSpan w:val="2"/>
            <w:vMerge w:val="restart"/>
            <w:tcBorders>
              <w:top w:val="nil"/>
              <w:left w:val="single" w:sz="4" w:space="0" w:color="auto"/>
              <w:right w:val="single" w:sz="4" w:space="0" w:color="auto"/>
            </w:tcBorders>
            <w:shd w:val="clear" w:color="auto" w:fill="auto"/>
          </w:tcPr>
          <w:p w:rsidR="00B7317F" w:rsidRPr="0075248E" w:rsidRDefault="00B7317F" w:rsidP="00633C6F">
            <w:pPr>
              <w:ind w:firstLine="0"/>
              <w:jc w:val="left"/>
              <w:rPr>
                <w:rFonts w:eastAsia="Times New Roman"/>
                <w:sz w:val="18"/>
                <w:szCs w:val="18"/>
              </w:rPr>
            </w:pPr>
          </w:p>
        </w:tc>
        <w:tc>
          <w:tcPr>
            <w:tcW w:w="2272" w:type="dxa"/>
            <w:tcBorders>
              <w:top w:val="nil"/>
              <w:left w:val="single" w:sz="4" w:space="0" w:color="auto"/>
              <w:bottom w:val="single" w:sz="4" w:space="0" w:color="000000"/>
              <w:right w:val="single" w:sz="4" w:space="0" w:color="auto"/>
            </w:tcBorders>
            <w:shd w:val="clear" w:color="auto" w:fill="auto"/>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tcPr>
          <w:p w:rsidR="00B7317F" w:rsidRPr="0075248E" w:rsidRDefault="00B7317F" w:rsidP="004944C8">
            <w:pPr>
              <w:ind w:firstLine="0"/>
              <w:jc w:val="center"/>
              <w:rPr>
                <w:rFonts w:eastAsia="Times New Roman"/>
                <w:sz w:val="18"/>
                <w:szCs w:val="18"/>
              </w:rPr>
            </w:pPr>
            <w:r w:rsidRPr="0075248E">
              <w:rPr>
                <w:rFonts w:eastAsia="Times New Roman"/>
                <w:sz w:val="18"/>
                <w:szCs w:val="18"/>
              </w:rPr>
              <w:t>Откормочные моло</w:t>
            </w:r>
            <w:r w:rsidRPr="0075248E">
              <w:rPr>
                <w:rFonts w:eastAsia="Times New Roman"/>
                <w:sz w:val="18"/>
                <w:szCs w:val="18"/>
              </w:rPr>
              <w:t>д</w:t>
            </w:r>
            <w:r w:rsidRPr="0075248E">
              <w:rPr>
                <w:rFonts w:eastAsia="Times New Roman"/>
                <w:sz w:val="18"/>
                <w:szCs w:val="18"/>
              </w:rPr>
              <w:t>няка и взрослого п</w:t>
            </w:r>
            <w:r w:rsidRPr="0075248E">
              <w:rPr>
                <w:rFonts w:eastAsia="Times New Roman"/>
                <w:sz w:val="18"/>
                <w:szCs w:val="18"/>
              </w:rPr>
              <w:t>о</w:t>
            </w:r>
            <w:r w:rsidRPr="0075248E">
              <w:rPr>
                <w:rFonts w:eastAsia="Times New Roman"/>
                <w:sz w:val="18"/>
                <w:szCs w:val="18"/>
              </w:rPr>
              <w:t>головья, на 3000 и 5000 голов</w:t>
            </w:r>
          </w:p>
        </w:tc>
        <w:tc>
          <w:tcPr>
            <w:tcW w:w="1632" w:type="dxa"/>
            <w:gridSpan w:val="2"/>
            <w:tcBorders>
              <w:top w:val="nil"/>
              <w:left w:val="nil"/>
              <w:bottom w:val="single" w:sz="4" w:space="0" w:color="auto"/>
              <w:right w:val="single" w:sz="4" w:space="0" w:color="auto"/>
            </w:tcBorders>
            <w:shd w:val="clear" w:color="auto" w:fill="auto"/>
          </w:tcPr>
          <w:p w:rsidR="00B7317F" w:rsidRPr="0075248E" w:rsidRDefault="00B7317F" w:rsidP="00633C6F">
            <w:pPr>
              <w:ind w:firstLine="0"/>
              <w:jc w:val="center"/>
              <w:rPr>
                <w:rFonts w:eastAsia="Times New Roman"/>
                <w:strike/>
                <w:sz w:val="18"/>
                <w:szCs w:val="18"/>
              </w:rPr>
            </w:pPr>
            <w:r w:rsidRPr="0075248E">
              <w:rPr>
                <w:rFonts w:eastAsia="Times New Roman"/>
                <w:sz w:val="18"/>
                <w:szCs w:val="18"/>
              </w:rPr>
              <w:t>53; 58</w:t>
            </w:r>
          </w:p>
        </w:tc>
        <w:tc>
          <w:tcPr>
            <w:tcW w:w="2774" w:type="dxa"/>
            <w:tcBorders>
              <w:top w:val="nil"/>
              <w:left w:val="nil"/>
              <w:bottom w:val="single" w:sz="4" w:space="0" w:color="auto"/>
              <w:right w:val="single" w:sz="8" w:space="0" w:color="auto"/>
            </w:tcBorders>
            <w:shd w:val="clear" w:color="auto" w:fill="auto"/>
          </w:tcPr>
          <w:p w:rsidR="00B7317F" w:rsidRPr="0075248E" w:rsidRDefault="00B7317F" w:rsidP="00633C6F">
            <w:pPr>
              <w:ind w:firstLine="0"/>
              <w:jc w:val="center"/>
              <w:rPr>
                <w:rFonts w:eastAsia="Times New Roman"/>
                <w:sz w:val="18"/>
                <w:szCs w:val="18"/>
              </w:rPr>
            </w:pPr>
          </w:p>
        </w:tc>
      </w:tr>
      <w:tr w:rsidR="0075248E" w:rsidRPr="0075248E" w:rsidTr="00DB2115">
        <w:trPr>
          <w:trHeight w:val="337"/>
          <w:tblHeader/>
        </w:trPr>
        <w:tc>
          <w:tcPr>
            <w:tcW w:w="1214" w:type="dxa"/>
            <w:vMerge w:val="restart"/>
            <w:tcBorders>
              <w:top w:val="nil"/>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val="restart"/>
            <w:tcBorders>
              <w:left w:val="single" w:sz="4" w:space="0" w:color="auto"/>
              <w:bottom w:val="single" w:sz="4" w:space="0" w:color="000000"/>
              <w:right w:val="single" w:sz="4" w:space="0" w:color="000000"/>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7317F" w:rsidRPr="0075248E" w:rsidRDefault="00B7317F" w:rsidP="004944C8">
            <w:pPr>
              <w:ind w:firstLine="0"/>
              <w:jc w:val="center"/>
              <w:rPr>
                <w:rFonts w:eastAsia="Times New Roman"/>
                <w:sz w:val="18"/>
                <w:szCs w:val="18"/>
              </w:rPr>
            </w:pPr>
            <w:proofErr w:type="gramStart"/>
            <w:r w:rsidRPr="0075248E">
              <w:rPr>
                <w:rFonts w:eastAsia="Times New Roman"/>
                <w:sz w:val="18"/>
                <w:szCs w:val="18"/>
              </w:rPr>
              <w:t>Специализированные</w:t>
            </w:r>
            <w:r w:rsidRPr="0075248E">
              <w:rPr>
                <w:rFonts w:eastAsia="Times New Roman"/>
                <w:sz w:val="18"/>
                <w:szCs w:val="18"/>
              </w:rPr>
              <w:br/>
              <w:t>полугрубошерстного направления</w:t>
            </w:r>
            <w:proofErr w:type="gramEnd"/>
          </w:p>
          <w:p w:rsidR="00B7317F" w:rsidRPr="0075248E" w:rsidRDefault="00B7317F" w:rsidP="004944C8">
            <w:pPr>
              <w:ind w:firstLine="0"/>
              <w:jc w:val="center"/>
              <w:rPr>
                <w:rFonts w:eastAsia="Times New Roman"/>
                <w:sz w:val="18"/>
                <w:szCs w:val="18"/>
              </w:rPr>
            </w:pPr>
            <w:r w:rsidRPr="0075248E">
              <w:rPr>
                <w:rFonts w:eastAsia="Times New Roman"/>
                <w:sz w:val="18"/>
                <w:szCs w:val="18"/>
              </w:rPr>
              <w:t>продуктивности - мато</w:t>
            </w:r>
            <w:r w:rsidRPr="0075248E">
              <w:rPr>
                <w:rFonts w:eastAsia="Times New Roman"/>
                <w:sz w:val="18"/>
                <w:szCs w:val="18"/>
              </w:rPr>
              <w:t>ч</w:t>
            </w:r>
            <w:r w:rsidRPr="0075248E">
              <w:rPr>
                <w:rFonts w:eastAsia="Times New Roman"/>
                <w:sz w:val="18"/>
                <w:szCs w:val="18"/>
              </w:rPr>
              <w:t>ные</w:t>
            </w: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4944C8">
            <w:pPr>
              <w:ind w:firstLine="0"/>
              <w:jc w:val="center"/>
              <w:rPr>
                <w:rFonts w:eastAsia="Times New Roman"/>
                <w:sz w:val="18"/>
                <w:szCs w:val="18"/>
              </w:rPr>
            </w:pPr>
            <w:r w:rsidRPr="0075248E">
              <w:rPr>
                <w:rFonts w:eastAsia="Times New Roman"/>
                <w:sz w:val="18"/>
                <w:szCs w:val="18"/>
              </w:rPr>
              <w:t>на 250, 300, 500, 1000 и 2000 маток</w:t>
            </w:r>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4944C8">
            <w:pPr>
              <w:ind w:firstLine="0"/>
              <w:jc w:val="center"/>
              <w:rPr>
                <w:rFonts w:eastAsia="Times New Roman"/>
                <w:sz w:val="18"/>
                <w:szCs w:val="18"/>
              </w:rPr>
            </w:pPr>
            <w:r w:rsidRPr="0075248E">
              <w:rPr>
                <w:rFonts w:eastAsia="Times New Roman"/>
                <w:sz w:val="18"/>
                <w:szCs w:val="18"/>
              </w:rPr>
              <w:t>55; 40; 41</w:t>
            </w:r>
          </w:p>
        </w:tc>
        <w:tc>
          <w:tcPr>
            <w:tcW w:w="2774" w:type="dxa"/>
            <w:tcBorders>
              <w:top w:val="nil"/>
              <w:left w:val="nil"/>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DB2115">
        <w:trPr>
          <w:trHeight w:val="613"/>
          <w:tblHeader/>
        </w:trPr>
        <w:tc>
          <w:tcPr>
            <w:tcW w:w="1214" w:type="dxa"/>
            <w:vMerge/>
            <w:tcBorders>
              <w:top w:val="single" w:sz="4" w:space="0" w:color="000000"/>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B7317F">
            <w:pPr>
              <w:ind w:firstLine="0"/>
              <w:jc w:val="center"/>
              <w:rPr>
                <w:rFonts w:eastAsia="Times New Roman"/>
                <w:sz w:val="18"/>
                <w:szCs w:val="18"/>
              </w:rPr>
            </w:pPr>
            <w:r w:rsidRPr="0075248E">
              <w:rPr>
                <w:rFonts w:eastAsia="Times New Roman"/>
                <w:sz w:val="18"/>
                <w:szCs w:val="18"/>
              </w:rPr>
              <w:t>на 500, 1000, 2000</w:t>
            </w:r>
            <w:r w:rsidRPr="0075248E">
              <w:rPr>
                <w:rFonts w:eastAsia="Times New Roman"/>
                <w:strike/>
                <w:sz w:val="18"/>
                <w:szCs w:val="18"/>
              </w:rPr>
              <w:t xml:space="preserve"> </w:t>
            </w:r>
            <w:r w:rsidRPr="0075248E">
              <w:rPr>
                <w:rFonts w:eastAsia="Times New Roman"/>
                <w:sz w:val="18"/>
                <w:szCs w:val="18"/>
              </w:rPr>
              <w:t>голов ремонтного молодняка</w:t>
            </w:r>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trike/>
                <w:sz w:val="18"/>
                <w:szCs w:val="18"/>
              </w:rPr>
            </w:pPr>
            <w:r w:rsidRPr="0075248E">
              <w:rPr>
                <w:rFonts w:eastAsia="Times New Roman"/>
                <w:sz w:val="18"/>
                <w:szCs w:val="18"/>
              </w:rPr>
              <w:t>52; 55; 56</w:t>
            </w:r>
          </w:p>
          <w:p w:rsidR="00B7317F" w:rsidRPr="0075248E" w:rsidRDefault="00B7317F" w:rsidP="00633C6F">
            <w:pPr>
              <w:ind w:firstLine="0"/>
              <w:jc w:val="center"/>
              <w:rPr>
                <w:rFonts w:eastAsia="Times New Roman"/>
                <w:sz w:val="18"/>
                <w:szCs w:val="18"/>
              </w:rPr>
            </w:pPr>
          </w:p>
        </w:tc>
        <w:tc>
          <w:tcPr>
            <w:tcW w:w="2774" w:type="dxa"/>
            <w:tcBorders>
              <w:top w:val="nil"/>
              <w:left w:val="nil"/>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AD24AA">
        <w:trPr>
          <w:trHeight w:val="834"/>
          <w:tblHeader/>
        </w:trPr>
        <w:tc>
          <w:tcPr>
            <w:tcW w:w="1214" w:type="dxa"/>
            <w:vMerge/>
            <w:tcBorders>
              <w:top w:val="single" w:sz="4" w:space="0" w:color="000000"/>
              <w:left w:val="single" w:sz="8" w:space="0" w:color="auto"/>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7317F" w:rsidRPr="0075248E" w:rsidRDefault="00B7317F" w:rsidP="00633C6F">
            <w:pPr>
              <w:ind w:firstLine="0"/>
              <w:jc w:val="left"/>
              <w:rPr>
                <w:rFonts w:eastAsia="Times New Roman"/>
                <w:sz w:val="18"/>
                <w:szCs w:val="18"/>
              </w:rPr>
            </w:pPr>
          </w:p>
        </w:tc>
        <w:tc>
          <w:tcPr>
            <w:tcW w:w="2271" w:type="dxa"/>
            <w:gridSpan w:val="2"/>
            <w:vMerge/>
            <w:tcBorders>
              <w:left w:val="single" w:sz="4" w:space="0" w:color="auto"/>
              <w:bottom w:val="single" w:sz="4" w:space="0" w:color="000000"/>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7317F" w:rsidRPr="0075248E" w:rsidRDefault="00B7317F"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Откормочные моло</w:t>
            </w:r>
            <w:r w:rsidRPr="0075248E">
              <w:rPr>
                <w:rFonts w:eastAsia="Times New Roman"/>
                <w:sz w:val="18"/>
                <w:szCs w:val="18"/>
              </w:rPr>
              <w:t>д</w:t>
            </w:r>
            <w:r w:rsidRPr="0075248E">
              <w:rPr>
                <w:rFonts w:eastAsia="Times New Roman"/>
                <w:sz w:val="18"/>
                <w:szCs w:val="18"/>
              </w:rPr>
              <w:t>няка и взрослого п</w:t>
            </w:r>
            <w:r w:rsidRPr="0075248E">
              <w:rPr>
                <w:rFonts w:eastAsia="Times New Roman"/>
                <w:sz w:val="18"/>
                <w:szCs w:val="18"/>
              </w:rPr>
              <w:t>о</w:t>
            </w:r>
            <w:r w:rsidRPr="0075248E">
              <w:rPr>
                <w:rFonts w:eastAsia="Times New Roman"/>
                <w:sz w:val="18"/>
                <w:szCs w:val="18"/>
              </w:rPr>
              <w:t>головья, на 500, 1000 и 2000 голов</w:t>
            </w:r>
          </w:p>
        </w:tc>
        <w:tc>
          <w:tcPr>
            <w:tcW w:w="1632" w:type="dxa"/>
            <w:gridSpan w:val="2"/>
            <w:tcBorders>
              <w:top w:val="nil"/>
              <w:left w:val="nil"/>
              <w:bottom w:val="single" w:sz="4" w:space="0" w:color="auto"/>
              <w:right w:val="single" w:sz="4"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52; 55; 58</w:t>
            </w:r>
          </w:p>
        </w:tc>
        <w:tc>
          <w:tcPr>
            <w:tcW w:w="2774" w:type="dxa"/>
            <w:tcBorders>
              <w:top w:val="nil"/>
              <w:left w:val="nil"/>
              <w:bottom w:val="single" w:sz="4" w:space="0" w:color="auto"/>
              <w:right w:val="single" w:sz="8" w:space="0" w:color="auto"/>
            </w:tcBorders>
            <w:shd w:val="clear" w:color="auto" w:fill="auto"/>
            <w:hideMark/>
          </w:tcPr>
          <w:p w:rsidR="00B7317F" w:rsidRPr="0075248E" w:rsidRDefault="00B7317F" w:rsidP="00633C6F">
            <w:pPr>
              <w:ind w:firstLine="0"/>
              <w:jc w:val="center"/>
              <w:rPr>
                <w:rFonts w:eastAsia="Times New Roman"/>
                <w:sz w:val="18"/>
                <w:szCs w:val="18"/>
              </w:rPr>
            </w:pPr>
            <w:r w:rsidRPr="0075248E">
              <w:rPr>
                <w:rFonts w:eastAsia="Times New Roman"/>
                <w:sz w:val="18"/>
                <w:szCs w:val="18"/>
              </w:rPr>
              <w:t>-</w:t>
            </w:r>
          </w:p>
        </w:tc>
      </w:tr>
      <w:tr w:rsidR="0075248E" w:rsidRPr="0075248E" w:rsidTr="00AD24AA">
        <w:trPr>
          <w:trHeight w:val="49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val="restart"/>
            <w:tcBorders>
              <w:top w:val="single" w:sz="4" w:space="0" w:color="000000"/>
              <w:left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[2], %                                   птицеводческие</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Яичного направления</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на 300 тыс. кур-несушек</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143"/>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3561" w:type="dxa"/>
            <w:gridSpan w:val="3"/>
            <w:tcBorders>
              <w:top w:val="nil"/>
              <w:left w:val="nil"/>
              <w:bottom w:val="single" w:sz="4" w:space="0" w:color="auto"/>
              <w:right w:val="single" w:sz="4" w:space="0" w:color="auto"/>
            </w:tcBorders>
            <w:shd w:val="clear" w:color="auto" w:fill="auto"/>
            <w:hideMark/>
          </w:tcPr>
          <w:p w:rsidR="00BB514C" w:rsidRPr="0075248E" w:rsidRDefault="00BB514C" w:rsidP="004944C8">
            <w:pPr>
              <w:ind w:firstLine="0"/>
              <w:jc w:val="center"/>
              <w:rPr>
                <w:rFonts w:eastAsia="Times New Roman"/>
                <w:sz w:val="18"/>
                <w:szCs w:val="18"/>
              </w:rPr>
            </w:pPr>
            <w:r w:rsidRPr="0075248E">
              <w:rPr>
                <w:rFonts w:eastAsia="Times New Roman"/>
                <w:sz w:val="18"/>
                <w:szCs w:val="18"/>
              </w:rPr>
              <w:t>на 400-500 тыс. кур-несушек: </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190"/>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xml:space="preserve">зона </w:t>
            </w:r>
            <w:proofErr w:type="spellStart"/>
            <w:r w:rsidRPr="0075248E">
              <w:rPr>
                <w:rFonts w:eastAsia="Times New Roman"/>
                <w:sz w:val="18"/>
                <w:szCs w:val="18"/>
              </w:rPr>
              <w:t>промстада</w:t>
            </w:r>
            <w:proofErr w:type="spellEnd"/>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w:t>
            </w:r>
          </w:p>
        </w:tc>
      </w:tr>
      <w:tr w:rsidR="0075248E" w:rsidRPr="0075248E" w:rsidTr="00B7317F">
        <w:trPr>
          <w:trHeight w:val="405"/>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ремонтного м</w:t>
            </w:r>
            <w:r w:rsidRPr="0075248E">
              <w:rPr>
                <w:rFonts w:eastAsia="Times New Roman"/>
                <w:sz w:val="18"/>
                <w:szCs w:val="18"/>
              </w:rPr>
              <w:t>о</w:t>
            </w:r>
            <w:r w:rsidRPr="0075248E">
              <w:rPr>
                <w:rFonts w:eastAsia="Times New Roman"/>
                <w:sz w:val="18"/>
                <w:szCs w:val="18"/>
              </w:rPr>
              <w:t>лодняка</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12"/>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родительского стада</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31</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11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инкубатория</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300"/>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Мясного направления</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xml:space="preserve">на 3 </w:t>
            </w:r>
            <w:proofErr w:type="gramStart"/>
            <w:r w:rsidRPr="0075248E">
              <w:rPr>
                <w:rFonts w:eastAsia="Times New Roman"/>
                <w:sz w:val="18"/>
                <w:szCs w:val="18"/>
              </w:rPr>
              <w:t>млн</w:t>
            </w:r>
            <w:proofErr w:type="gramEnd"/>
            <w:r w:rsidRPr="0075248E">
              <w:rPr>
                <w:rFonts w:eastAsia="Times New Roman"/>
                <w:sz w:val="18"/>
                <w:szCs w:val="18"/>
              </w:rPr>
              <w:t xml:space="preserve"> бройлеров</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16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3561" w:type="dxa"/>
            <w:gridSpan w:val="3"/>
            <w:tcBorders>
              <w:top w:val="nil"/>
              <w:left w:val="nil"/>
              <w:bottom w:val="single" w:sz="4" w:space="0" w:color="auto"/>
              <w:right w:val="single" w:sz="4" w:space="0" w:color="auto"/>
            </w:tcBorders>
            <w:shd w:val="clear" w:color="auto" w:fill="auto"/>
            <w:hideMark/>
          </w:tcPr>
          <w:p w:rsidR="00BB514C" w:rsidRPr="0075248E" w:rsidRDefault="00BB514C" w:rsidP="004944C8">
            <w:pPr>
              <w:ind w:firstLine="0"/>
              <w:jc w:val="center"/>
              <w:rPr>
                <w:rFonts w:eastAsia="Times New Roman"/>
                <w:sz w:val="18"/>
                <w:szCs w:val="18"/>
              </w:rPr>
            </w:pPr>
            <w:r w:rsidRPr="0075248E">
              <w:rPr>
                <w:rFonts w:eastAsia="Times New Roman"/>
                <w:sz w:val="18"/>
                <w:szCs w:val="18"/>
              </w:rPr>
              <w:t xml:space="preserve">на 6 и 10 </w:t>
            </w:r>
            <w:proofErr w:type="gramStart"/>
            <w:r w:rsidRPr="0075248E">
              <w:rPr>
                <w:rFonts w:eastAsia="Times New Roman"/>
                <w:sz w:val="18"/>
                <w:szCs w:val="18"/>
              </w:rPr>
              <w:t>млн</w:t>
            </w:r>
            <w:proofErr w:type="gramEnd"/>
            <w:r w:rsidRPr="0075248E">
              <w:rPr>
                <w:rFonts w:eastAsia="Times New Roman"/>
                <w:sz w:val="18"/>
                <w:szCs w:val="18"/>
              </w:rPr>
              <w:t xml:space="preserve"> бройлеров: </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w:t>
            </w:r>
          </w:p>
        </w:tc>
      </w:tr>
      <w:tr w:rsidR="0075248E" w:rsidRPr="0075248E" w:rsidTr="00B7317F">
        <w:trPr>
          <w:trHeight w:val="276"/>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xml:space="preserve">зона </w:t>
            </w:r>
            <w:proofErr w:type="spellStart"/>
            <w:r w:rsidRPr="0075248E">
              <w:rPr>
                <w:rFonts w:eastAsia="Times New Roman"/>
                <w:sz w:val="18"/>
                <w:szCs w:val="18"/>
              </w:rPr>
              <w:t>промстада</w:t>
            </w:r>
            <w:proofErr w:type="spellEnd"/>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07"/>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r w:rsidRPr="0075248E">
              <w:rPr>
                <w:rFonts w:eastAsia="Times New Roman"/>
                <w:sz w:val="18"/>
                <w:szCs w:val="18"/>
              </w:rPr>
              <w:t>зона ремонтного м</w:t>
            </w:r>
            <w:r w:rsidRPr="0075248E">
              <w:rPr>
                <w:rFonts w:eastAsia="Times New Roman"/>
                <w:sz w:val="18"/>
                <w:szCs w:val="18"/>
              </w:rPr>
              <w:t>о</w:t>
            </w:r>
            <w:r w:rsidRPr="0075248E">
              <w:rPr>
                <w:rFonts w:eastAsia="Times New Roman"/>
                <w:sz w:val="18"/>
                <w:szCs w:val="18"/>
              </w:rPr>
              <w:t>лодняка</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33</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9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родительского стада</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33</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300"/>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инкубатория</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32</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39"/>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зона убоя и перер</w:t>
            </w:r>
            <w:r w:rsidRPr="0075248E">
              <w:rPr>
                <w:rFonts w:eastAsia="Times New Roman"/>
                <w:sz w:val="18"/>
                <w:szCs w:val="18"/>
              </w:rPr>
              <w:t>а</w:t>
            </w:r>
            <w:r w:rsidRPr="0075248E">
              <w:rPr>
                <w:rFonts w:eastAsia="Times New Roman"/>
                <w:sz w:val="18"/>
                <w:szCs w:val="18"/>
              </w:rPr>
              <w:t>ботки</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23</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31"/>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BB514C">
            <w:pPr>
              <w:ind w:firstLine="0"/>
              <w:jc w:val="center"/>
              <w:rPr>
                <w:rFonts w:eastAsia="Times New Roman"/>
                <w:strike/>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proofErr w:type="gramStart"/>
            <w:r w:rsidRPr="0075248E">
              <w:rPr>
                <w:rFonts w:eastAsia="Times New Roman"/>
                <w:sz w:val="18"/>
                <w:szCs w:val="18"/>
              </w:rPr>
              <w:t>племенные Яичного направления</w:t>
            </w:r>
            <w:proofErr w:type="gramEnd"/>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proofErr w:type="spellStart"/>
            <w:r w:rsidRPr="0075248E">
              <w:rPr>
                <w:rFonts w:eastAsia="Times New Roman"/>
                <w:sz w:val="18"/>
                <w:szCs w:val="18"/>
              </w:rPr>
              <w:t>Племзавод</w:t>
            </w:r>
            <w:proofErr w:type="spellEnd"/>
            <w:r w:rsidRPr="0075248E">
              <w:rPr>
                <w:rFonts w:eastAsia="Times New Roman"/>
                <w:sz w:val="18"/>
                <w:szCs w:val="18"/>
              </w:rPr>
              <w:t xml:space="preserve"> на 50 тыс. кур</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24</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81"/>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proofErr w:type="spellStart"/>
            <w:r w:rsidRPr="0075248E">
              <w:rPr>
                <w:rFonts w:eastAsia="Times New Roman"/>
                <w:sz w:val="18"/>
                <w:szCs w:val="18"/>
              </w:rPr>
              <w:t>Племзавод</w:t>
            </w:r>
            <w:proofErr w:type="spellEnd"/>
            <w:r w:rsidRPr="0075248E">
              <w:rPr>
                <w:rFonts w:eastAsia="Times New Roman"/>
                <w:sz w:val="18"/>
                <w:szCs w:val="18"/>
              </w:rPr>
              <w:t xml:space="preserve"> на 100 тыс. кур</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03"/>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proofErr w:type="spellStart"/>
            <w:r w:rsidRPr="0075248E">
              <w:rPr>
                <w:rFonts w:eastAsia="Times New Roman"/>
                <w:sz w:val="18"/>
                <w:szCs w:val="18"/>
              </w:rPr>
              <w:t>Племрепродуктор</w:t>
            </w:r>
            <w:proofErr w:type="spellEnd"/>
            <w:r w:rsidRPr="0075248E">
              <w:rPr>
                <w:rFonts w:eastAsia="Times New Roman"/>
                <w:sz w:val="18"/>
                <w:szCs w:val="18"/>
              </w:rPr>
              <w:t xml:space="preserve"> на 100 тыс. кур</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26</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AD24AA">
        <w:trPr>
          <w:trHeight w:val="453"/>
          <w:tblHeader/>
        </w:trPr>
        <w:tc>
          <w:tcPr>
            <w:tcW w:w="1214" w:type="dxa"/>
            <w:vMerge/>
            <w:tcBorders>
              <w:top w:val="single" w:sz="4" w:space="0" w:color="000000"/>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left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proofErr w:type="gramStart"/>
            <w:r w:rsidRPr="0075248E">
              <w:rPr>
                <w:rFonts w:eastAsia="Times New Roman"/>
                <w:sz w:val="18"/>
                <w:szCs w:val="18"/>
              </w:rPr>
              <w:t>племенные Мясного направления</w:t>
            </w:r>
            <w:proofErr w:type="gramEnd"/>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proofErr w:type="spellStart"/>
            <w:r w:rsidRPr="0075248E">
              <w:rPr>
                <w:rFonts w:eastAsia="Times New Roman"/>
                <w:sz w:val="18"/>
                <w:szCs w:val="18"/>
              </w:rPr>
              <w:t>Племзавод</w:t>
            </w:r>
            <w:proofErr w:type="spellEnd"/>
            <w:r w:rsidRPr="0075248E">
              <w:rPr>
                <w:rFonts w:eastAsia="Times New Roman"/>
                <w:sz w:val="18"/>
                <w:szCs w:val="18"/>
              </w:rPr>
              <w:t xml:space="preserve"> на 50 и 100 тыс. кур</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AD24AA">
        <w:trPr>
          <w:trHeight w:val="457"/>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left w:val="single" w:sz="4" w:space="0" w:color="auto"/>
              <w:bottom w:val="single" w:sz="4" w:space="0" w:color="000000"/>
              <w:right w:val="single" w:sz="4" w:space="0" w:color="auto"/>
            </w:tcBorders>
            <w:shd w:val="clear" w:color="auto" w:fill="auto"/>
            <w:hideMark/>
          </w:tcPr>
          <w:p w:rsidR="00BB514C" w:rsidRPr="0075248E" w:rsidRDefault="00813ECA" w:rsidP="00B7317F">
            <w:pPr>
              <w:ind w:firstLine="0"/>
              <w:jc w:val="center"/>
              <w:rPr>
                <w:rFonts w:eastAsia="Times New Roman"/>
                <w:sz w:val="18"/>
                <w:szCs w:val="18"/>
              </w:rPr>
            </w:pPr>
            <w:r w:rsidRPr="0075248E">
              <w:rPr>
                <w:rFonts w:eastAsia="Times New Roman"/>
                <w:sz w:val="18"/>
                <w:szCs w:val="18"/>
              </w:rPr>
              <w:t xml:space="preserve">-//-//-  [2], %                                   </w:t>
            </w:r>
            <w:r w:rsidR="00BB514C" w:rsidRPr="0075248E">
              <w:rPr>
                <w:rFonts w:eastAsia="Times New Roman"/>
                <w:sz w:val="18"/>
                <w:szCs w:val="18"/>
              </w:rPr>
              <w:t>Прочие предприятия</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227B92">
            <w:pPr>
              <w:ind w:firstLine="0"/>
              <w:jc w:val="center"/>
              <w:rPr>
                <w:rFonts w:eastAsia="Times New Roman"/>
                <w:sz w:val="18"/>
                <w:szCs w:val="18"/>
              </w:rPr>
            </w:pPr>
            <w:r w:rsidRPr="0075248E">
              <w:rPr>
                <w:rFonts w:eastAsia="Times New Roman"/>
                <w:sz w:val="18"/>
                <w:szCs w:val="18"/>
              </w:rPr>
              <w:t>По переработке или</w:t>
            </w:r>
            <w:r w:rsidR="00227B92" w:rsidRPr="0075248E">
              <w:rPr>
                <w:rFonts w:eastAsia="Times New Roman"/>
                <w:sz w:val="18"/>
                <w:szCs w:val="18"/>
              </w:rPr>
              <w:t xml:space="preserve"> </w:t>
            </w:r>
            <w:r w:rsidRPr="0075248E">
              <w:rPr>
                <w:rFonts w:eastAsia="Times New Roman"/>
                <w:sz w:val="18"/>
                <w:szCs w:val="18"/>
              </w:rPr>
              <w:t>хранению сельскохозяйстве</w:t>
            </w:r>
            <w:r w:rsidRPr="0075248E">
              <w:rPr>
                <w:rFonts w:eastAsia="Times New Roman"/>
                <w:sz w:val="18"/>
                <w:szCs w:val="18"/>
              </w:rPr>
              <w:t>н</w:t>
            </w:r>
            <w:r w:rsidRPr="0075248E">
              <w:rPr>
                <w:rFonts w:eastAsia="Times New Roman"/>
                <w:sz w:val="18"/>
                <w:szCs w:val="18"/>
              </w:rPr>
              <w:t>ной продукции</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50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265"/>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 хранению семян и зерна</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BB514C" w:rsidP="00633C6F">
            <w:pPr>
              <w:ind w:firstLine="0"/>
              <w:jc w:val="center"/>
              <w:rPr>
                <w:rFonts w:eastAsia="Times New Roman"/>
                <w:strike/>
                <w:sz w:val="18"/>
                <w:szCs w:val="18"/>
              </w:rPr>
            </w:pPr>
            <w:r w:rsidRPr="0075248E">
              <w:rPr>
                <w:rFonts w:eastAsia="Times New Roman"/>
                <w:sz w:val="18"/>
                <w:szCs w:val="18"/>
              </w:rPr>
              <w:t>28</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410"/>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 обработке продовольственного и фуражного зерна</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215"/>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[2], %                                   Фермерские                     (крестьянские) хозяйства</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 производству молока</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335"/>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 xml:space="preserve">По </w:t>
            </w:r>
            <w:proofErr w:type="spellStart"/>
            <w:r w:rsidRPr="0075248E">
              <w:rPr>
                <w:rFonts w:eastAsia="Times New Roman"/>
                <w:sz w:val="18"/>
                <w:szCs w:val="18"/>
              </w:rPr>
              <w:t>доращиванию</w:t>
            </w:r>
            <w:proofErr w:type="spellEnd"/>
            <w:r w:rsidRPr="0075248E">
              <w:rPr>
                <w:rFonts w:eastAsia="Times New Roman"/>
                <w:sz w:val="18"/>
                <w:szCs w:val="18"/>
              </w:rPr>
              <w:t xml:space="preserve"> и откорму крупного рогатого скота</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326"/>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По откорму свиней (с законченным произво</w:t>
            </w:r>
            <w:r w:rsidRPr="0075248E">
              <w:rPr>
                <w:rFonts w:eastAsia="Times New Roman"/>
                <w:sz w:val="18"/>
                <w:szCs w:val="18"/>
              </w:rPr>
              <w:t>д</w:t>
            </w:r>
            <w:r w:rsidRPr="0075248E">
              <w:rPr>
                <w:rFonts w:eastAsia="Times New Roman"/>
                <w:sz w:val="18"/>
                <w:szCs w:val="18"/>
              </w:rPr>
              <w:t>ственным циклом)</w:t>
            </w:r>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35</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7317F">
        <w:trPr>
          <w:trHeight w:val="300"/>
          <w:tblHeader/>
        </w:trPr>
        <w:tc>
          <w:tcPr>
            <w:tcW w:w="1214" w:type="dxa"/>
            <w:vMerge/>
            <w:tcBorders>
              <w:top w:val="single" w:sz="4" w:space="0" w:color="000000"/>
              <w:left w:val="single" w:sz="8" w:space="0" w:color="auto"/>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2933" w:type="dxa"/>
            <w:gridSpan w:val="2"/>
            <w:vMerge/>
            <w:tcBorders>
              <w:top w:val="single" w:sz="4" w:space="0" w:color="000000"/>
              <w:left w:val="single" w:sz="4" w:space="0" w:color="auto"/>
              <w:bottom w:val="single" w:sz="4" w:space="0" w:color="000000"/>
              <w:right w:val="single" w:sz="4" w:space="0" w:color="000000"/>
            </w:tcBorders>
            <w:shd w:val="clear" w:color="auto" w:fill="auto"/>
            <w:hideMark/>
          </w:tcPr>
          <w:p w:rsidR="00813ECA" w:rsidRPr="0075248E" w:rsidRDefault="00813ECA"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813ECA" w:rsidRPr="0075248E" w:rsidRDefault="00813ECA"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813ECA" w:rsidRPr="0075248E" w:rsidRDefault="00813ECA" w:rsidP="00633C6F">
            <w:pPr>
              <w:ind w:firstLine="0"/>
              <w:jc w:val="center"/>
              <w:rPr>
                <w:rFonts w:eastAsia="Times New Roman"/>
                <w:sz w:val="18"/>
                <w:szCs w:val="18"/>
              </w:rPr>
            </w:pPr>
            <w:proofErr w:type="gramStart"/>
            <w:r w:rsidRPr="0075248E">
              <w:rPr>
                <w:rFonts w:eastAsia="Times New Roman"/>
                <w:sz w:val="18"/>
                <w:szCs w:val="18"/>
              </w:rPr>
              <w:t>Птицеводческие яичного направления</w:t>
            </w:r>
            <w:proofErr w:type="gramEnd"/>
          </w:p>
        </w:tc>
        <w:tc>
          <w:tcPr>
            <w:tcW w:w="1632" w:type="dxa"/>
            <w:gridSpan w:val="2"/>
            <w:tcBorders>
              <w:top w:val="nil"/>
              <w:left w:val="nil"/>
              <w:bottom w:val="single" w:sz="4" w:space="0" w:color="auto"/>
              <w:right w:val="single" w:sz="4"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27</w:t>
            </w:r>
          </w:p>
        </w:tc>
        <w:tc>
          <w:tcPr>
            <w:tcW w:w="2774" w:type="dxa"/>
            <w:tcBorders>
              <w:top w:val="nil"/>
              <w:left w:val="nil"/>
              <w:bottom w:val="single" w:sz="4" w:space="0" w:color="auto"/>
              <w:right w:val="single" w:sz="8" w:space="0" w:color="auto"/>
            </w:tcBorders>
            <w:shd w:val="clear" w:color="auto" w:fill="auto"/>
            <w:hideMark/>
          </w:tcPr>
          <w:p w:rsidR="00813ECA" w:rsidRPr="0075248E" w:rsidRDefault="00813ECA"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val="restart"/>
            <w:tcBorders>
              <w:top w:val="nil"/>
              <w:left w:val="single" w:sz="8" w:space="0" w:color="auto"/>
              <w:right w:val="single" w:sz="4" w:space="0" w:color="auto"/>
            </w:tcBorders>
            <w:shd w:val="clear" w:color="auto" w:fill="auto"/>
            <w:hideMark/>
          </w:tcPr>
          <w:p w:rsidR="000609D1" w:rsidRPr="0075248E" w:rsidRDefault="000609D1"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0609D1" w:rsidRPr="0075248E" w:rsidRDefault="000609D1" w:rsidP="004C13DE">
            <w:pPr>
              <w:ind w:firstLine="0"/>
              <w:jc w:val="left"/>
              <w:rPr>
                <w:rFonts w:eastAsia="Times New Roman"/>
                <w:sz w:val="18"/>
                <w:szCs w:val="18"/>
              </w:rPr>
            </w:pPr>
            <w:r w:rsidRPr="0075248E">
              <w:rPr>
                <w:rFonts w:eastAsia="Times New Roman"/>
                <w:sz w:val="18"/>
                <w:szCs w:val="18"/>
              </w:rPr>
              <w:t>Объекты пищевой промышленн</w:t>
            </w:r>
            <w:r w:rsidRPr="0075248E">
              <w:rPr>
                <w:rFonts w:eastAsia="Times New Roman"/>
                <w:sz w:val="18"/>
                <w:szCs w:val="18"/>
              </w:rPr>
              <w:t>о</w:t>
            </w:r>
            <w:r w:rsidRPr="0075248E">
              <w:rPr>
                <w:rFonts w:eastAsia="Times New Roman"/>
                <w:sz w:val="18"/>
                <w:szCs w:val="18"/>
              </w:rPr>
              <w:t>сти</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Плотность застройки з</w:t>
            </w:r>
            <w:r w:rsidRPr="0075248E">
              <w:rPr>
                <w:rFonts w:eastAsia="Times New Roman"/>
                <w:sz w:val="18"/>
                <w:szCs w:val="18"/>
              </w:rPr>
              <w:t>е</w:t>
            </w:r>
            <w:r w:rsidRPr="0075248E">
              <w:rPr>
                <w:rFonts w:eastAsia="Times New Roman"/>
                <w:sz w:val="18"/>
                <w:szCs w:val="18"/>
              </w:rPr>
              <w:t>мельных участков прои</w:t>
            </w:r>
            <w:r w:rsidRPr="0075248E">
              <w:rPr>
                <w:rFonts w:eastAsia="Times New Roman"/>
                <w:sz w:val="18"/>
                <w:szCs w:val="18"/>
              </w:rPr>
              <w:t>з</w:t>
            </w:r>
            <w:r w:rsidRPr="0075248E">
              <w:rPr>
                <w:rFonts w:eastAsia="Times New Roman"/>
                <w:sz w:val="18"/>
                <w:szCs w:val="18"/>
              </w:rPr>
              <w:t>водственных объектов [1], %</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Сахарные заводы при</w:t>
            </w:r>
            <w:r w:rsidRPr="0075248E">
              <w:rPr>
                <w:rFonts w:eastAsia="Times New Roman"/>
                <w:sz w:val="18"/>
                <w:szCs w:val="18"/>
              </w:rPr>
              <w:br/>
              <w:t>переработке свеклы, тыс. тонн/сутки:</w:t>
            </w:r>
          </w:p>
        </w:tc>
        <w:tc>
          <w:tcPr>
            <w:tcW w:w="1929" w:type="dxa"/>
            <w:tcBorders>
              <w:top w:val="nil"/>
              <w:left w:val="nil"/>
              <w:bottom w:val="single" w:sz="4" w:space="0" w:color="auto"/>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до 3</w:t>
            </w:r>
          </w:p>
        </w:tc>
        <w:tc>
          <w:tcPr>
            <w:tcW w:w="1632" w:type="dxa"/>
            <w:gridSpan w:val="2"/>
            <w:tcBorders>
              <w:top w:val="nil"/>
              <w:left w:val="nil"/>
              <w:bottom w:val="single" w:sz="4" w:space="0" w:color="auto"/>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55</w:t>
            </w:r>
          </w:p>
        </w:tc>
        <w:tc>
          <w:tcPr>
            <w:tcW w:w="2774" w:type="dxa"/>
            <w:tcBorders>
              <w:top w:val="nil"/>
              <w:left w:val="nil"/>
              <w:bottom w:val="single" w:sz="4" w:space="0" w:color="auto"/>
              <w:right w:val="single" w:sz="8"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0609D1" w:rsidRPr="0075248E" w:rsidRDefault="000609D1"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0609D1" w:rsidRPr="0075248E" w:rsidRDefault="000609D1"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0609D1" w:rsidRPr="0075248E" w:rsidRDefault="000609D1"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0609D1" w:rsidRPr="0075248E" w:rsidRDefault="000609D1"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от 3 до 6</w:t>
            </w:r>
          </w:p>
        </w:tc>
        <w:tc>
          <w:tcPr>
            <w:tcW w:w="1632" w:type="dxa"/>
            <w:gridSpan w:val="2"/>
            <w:tcBorders>
              <w:top w:val="nil"/>
              <w:left w:val="nil"/>
              <w:bottom w:val="single" w:sz="4" w:space="0" w:color="auto"/>
              <w:right w:val="single" w:sz="4"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50</w:t>
            </w:r>
          </w:p>
        </w:tc>
        <w:tc>
          <w:tcPr>
            <w:tcW w:w="2774" w:type="dxa"/>
            <w:tcBorders>
              <w:top w:val="nil"/>
              <w:left w:val="nil"/>
              <w:bottom w:val="single" w:sz="4" w:space="0" w:color="auto"/>
              <w:right w:val="single" w:sz="8" w:space="0" w:color="auto"/>
            </w:tcBorders>
            <w:shd w:val="clear" w:color="auto" w:fill="auto"/>
            <w:hideMark/>
          </w:tcPr>
          <w:p w:rsidR="000609D1" w:rsidRPr="0075248E" w:rsidRDefault="000609D1"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Хлеба и хлебобулочных</w:t>
            </w:r>
            <w:r w:rsidRPr="0075248E">
              <w:rPr>
                <w:rFonts w:eastAsia="Times New Roman"/>
                <w:sz w:val="18"/>
                <w:szCs w:val="18"/>
              </w:rPr>
              <w:br/>
              <w:t>изделий производстве</w:t>
            </w:r>
            <w:r w:rsidRPr="0075248E">
              <w:rPr>
                <w:rFonts w:eastAsia="Times New Roman"/>
                <w:sz w:val="18"/>
                <w:szCs w:val="18"/>
              </w:rPr>
              <w:t>н</w:t>
            </w:r>
            <w:r w:rsidRPr="0075248E">
              <w:rPr>
                <w:rFonts w:eastAsia="Times New Roman"/>
                <w:sz w:val="18"/>
                <w:szCs w:val="18"/>
              </w:rPr>
              <w:t>ной мощностью, тонн/сутки:</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до 45</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tcPr>
          <w:p w:rsidR="00BB514C" w:rsidRPr="0075248E" w:rsidRDefault="00BB514C" w:rsidP="00633C6F">
            <w:pPr>
              <w:ind w:firstLine="0"/>
              <w:jc w:val="left"/>
              <w:rPr>
                <w:rFonts w:eastAsia="Times New Roman"/>
                <w:sz w:val="18"/>
                <w:szCs w:val="18"/>
              </w:rPr>
            </w:pPr>
          </w:p>
        </w:tc>
        <w:tc>
          <w:tcPr>
            <w:tcW w:w="2272" w:type="dxa"/>
            <w:vMerge/>
            <w:tcBorders>
              <w:left w:val="single" w:sz="4" w:space="0" w:color="auto"/>
              <w:bottom w:val="single" w:sz="4" w:space="0" w:color="000000"/>
              <w:right w:val="single" w:sz="4" w:space="0" w:color="auto"/>
            </w:tcBorders>
            <w:shd w:val="clear" w:color="auto" w:fill="auto"/>
          </w:tcPr>
          <w:p w:rsidR="00BB514C" w:rsidRPr="0075248E" w:rsidRDefault="00BB514C" w:rsidP="00633C6F">
            <w:pPr>
              <w:ind w:firstLine="0"/>
              <w:jc w:val="center"/>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tcPr>
          <w:p w:rsidR="00BB514C" w:rsidRPr="0075248E" w:rsidRDefault="00BB514C" w:rsidP="00BB514C">
            <w:pPr>
              <w:ind w:firstLine="0"/>
              <w:jc w:val="center"/>
              <w:rPr>
                <w:rFonts w:eastAsia="Times New Roman"/>
                <w:sz w:val="18"/>
                <w:szCs w:val="18"/>
              </w:rPr>
            </w:pPr>
            <w:r w:rsidRPr="0075248E">
              <w:rPr>
                <w:rFonts w:eastAsia="Times New Roman"/>
                <w:sz w:val="18"/>
                <w:szCs w:val="18"/>
              </w:rPr>
              <w:t>более 45</w:t>
            </w:r>
          </w:p>
        </w:tc>
        <w:tc>
          <w:tcPr>
            <w:tcW w:w="1632" w:type="dxa"/>
            <w:gridSpan w:val="2"/>
            <w:tcBorders>
              <w:top w:val="nil"/>
              <w:left w:val="nil"/>
              <w:bottom w:val="single" w:sz="4" w:space="0" w:color="auto"/>
              <w:right w:val="single" w:sz="4" w:space="0" w:color="auto"/>
            </w:tcBorders>
            <w:shd w:val="clear" w:color="auto" w:fill="auto"/>
          </w:tcPr>
          <w:p w:rsidR="00BB514C" w:rsidRPr="0075248E" w:rsidRDefault="00BB514C" w:rsidP="00BB514C">
            <w:pPr>
              <w:ind w:firstLine="0"/>
              <w:jc w:val="center"/>
              <w:rPr>
                <w:rFonts w:eastAsia="Times New Roman"/>
                <w:sz w:val="18"/>
                <w:szCs w:val="18"/>
              </w:rPr>
            </w:pPr>
            <w:r w:rsidRPr="0075248E">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tcPr>
          <w:p w:rsidR="00BB514C" w:rsidRPr="0075248E" w:rsidRDefault="00BB514C" w:rsidP="00633C6F">
            <w:pPr>
              <w:ind w:firstLine="0"/>
              <w:jc w:val="center"/>
              <w:rPr>
                <w:rFonts w:eastAsia="Times New Roman"/>
                <w:sz w:val="18"/>
                <w:szCs w:val="18"/>
              </w:rPr>
            </w:pPr>
          </w:p>
        </w:tc>
      </w:tr>
      <w:tr w:rsidR="0075248E" w:rsidRPr="0075248E" w:rsidTr="00BB514C">
        <w:trPr>
          <w:trHeight w:val="197"/>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4201" w:type="dxa"/>
            <w:gridSpan w:val="2"/>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BB514C">
            <w:pPr>
              <w:ind w:firstLine="0"/>
              <w:jc w:val="center"/>
              <w:rPr>
                <w:rFonts w:eastAsia="Times New Roman"/>
                <w:sz w:val="18"/>
                <w:szCs w:val="18"/>
              </w:rPr>
            </w:pPr>
            <w:r w:rsidRPr="0075248E">
              <w:rPr>
                <w:rFonts w:eastAsia="Times New Roman"/>
                <w:sz w:val="18"/>
                <w:szCs w:val="18"/>
              </w:rPr>
              <w:t>Парфюмерно-косметических изделий</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B7317F">
            <w:pPr>
              <w:ind w:firstLine="0"/>
              <w:jc w:val="center"/>
              <w:rPr>
                <w:rFonts w:eastAsia="Times New Roman"/>
                <w:sz w:val="18"/>
                <w:szCs w:val="18"/>
              </w:rPr>
            </w:pPr>
            <w:r w:rsidRPr="0075248E">
              <w:rPr>
                <w:rFonts w:eastAsia="Times New Roman"/>
                <w:sz w:val="18"/>
                <w:szCs w:val="18"/>
              </w:rPr>
              <w:t xml:space="preserve">40 </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72"/>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4201" w:type="dxa"/>
            <w:gridSpan w:val="2"/>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BB514C">
            <w:pPr>
              <w:ind w:firstLine="0"/>
              <w:jc w:val="center"/>
              <w:rPr>
                <w:rFonts w:eastAsia="Times New Roman"/>
                <w:sz w:val="18"/>
                <w:szCs w:val="18"/>
              </w:rPr>
            </w:pPr>
            <w:r w:rsidRPr="0075248E">
              <w:rPr>
                <w:rFonts w:eastAsia="Times New Roman"/>
                <w:sz w:val="18"/>
                <w:szCs w:val="18"/>
              </w:rPr>
              <w:t>Плодоовощных консервов</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50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r w:rsidRPr="0075248E">
              <w:rPr>
                <w:rFonts w:eastAsia="Times New Roman"/>
                <w:sz w:val="18"/>
                <w:szCs w:val="18"/>
              </w:rPr>
              <w:t>Объекты мясомолочной промы</w:t>
            </w:r>
            <w:r w:rsidRPr="0075248E">
              <w:rPr>
                <w:rFonts w:eastAsia="Times New Roman"/>
                <w:sz w:val="18"/>
                <w:szCs w:val="18"/>
              </w:rPr>
              <w:t>ш</w:t>
            </w:r>
            <w:r w:rsidRPr="0075248E">
              <w:rPr>
                <w:rFonts w:eastAsia="Times New Roman"/>
                <w:sz w:val="18"/>
                <w:szCs w:val="18"/>
              </w:rPr>
              <w:t>ленности</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Плотность застройки з</w:t>
            </w:r>
            <w:r w:rsidRPr="0075248E">
              <w:rPr>
                <w:rFonts w:eastAsia="Times New Roman"/>
                <w:sz w:val="18"/>
                <w:szCs w:val="18"/>
              </w:rPr>
              <w:t>е</w:t>
            </w:r>
            <w:r w:rsidRPr="0075248E">
              <w:rPr>
                <w:rFonts w:eastAsia="Times New Roman"/>
                <w:sz w:val="18"/>
                <w:szCs w:val="18"/>
              </w:rPr>
              <w:t>мельных участков прои</w:t>
            </w:r>
            <w:r w:rsidRPr="0075248E">
              <w:rPr>
                <w:rFonts w:eastAsia="Times New Roman"/>
                <w:sz w:val="18"/>
                <w:szCs w:val="18"/>
              </w:rPr>
              <w:t>з</w:t>
            </w:r>
            <w:r w:rsidRPr="0075248E">
              <w:rPr>
                <w:rFonts w:eastAsia="Times New Roman"/>
                <w:sz w:val="18"/>
                <w:szCs w:val="18"/>
              </w:rPr>
              <w:t>водственных объектов [1], %</w:t>
            </w: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Мяса (с цехами убоя и обескровливания)</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40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По переработке молока</w:t>
            </w:r>
            <w:r w:rsidRPr="0075248E">
              <w:rPr>
                <w:rFonts w:eastAsia="Times New Roman"/>
                <w:sz w:val="18"/>
                <w:szCs w:val="18"/>
              </w:rPr>
              <w:br/>
              <w:t>производственной мо</w:t>
            </w:r>
            <w:r w:rsidRPr="0075248E">
              <w:rPr>
                <w:rFonts w:eastAsia="Times New Roman"/>
                <w:sz w:val="18"/>
                <w:szCs w:val="18"/>
              </w:rPr>
              <w:t>щ</w:t>
            </w:r>
            <w:r w:rsidRPr="0075248E">
              <w:rPr>
                <w:rFonts w:eastAsia="Times New Roman"/>
                <w:sz w:val="18"/>
                <w:szCs w:val="18"/>
              </w:rPr>
              <w:t xml:space="preserve">ностью в смену, </w:t>
            </w:r>
            <w:proofErr w:type="gramStart"/>
            <w:r w:rsidRPr="0075248E">
              <w:rPr>
                <w:rFonts w:eastAsia="Times New Roman"/>
                <w:sz w:val="18"/>
                <w:szCs w:val="18"/>
              </w:rPr>
              <w:t>т</w:t>
            </w:r>
            <w:proofErr w:type="gramEnd"/>
            <w:r w:rsidRPr="0075248E">
              <w:rPr>
                <w:rFonts w:eastAsia="Times New Roman"/>
                <w:sz w:val="18"/>
                <w:szCs w:val="18"/>
              </w:rPr>
              <w:t>:</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до 100</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43</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более 100</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65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BB514C" w:rsidRPr="0075248E" w:rsidRDefault="00BB514C" w:rsidP="00BB514C">
            <w:pPr>
              <w:ind w:firstLine="0"/>
              <w:jc w:val="center"/>
              <w:rPr>
                <w:rFonts w:eastAsia="Times New Roman"/>
                <w:sz w:val="18"/>
                <w:szCs w:val="18"/>
              </w:rPr>
            </w:pPr>
            <w:proofErr w:type="gramStart"/>
            <w:r w:rsidRPr="0075248E">
              <w:rPr>
                <w:rFonts w:eastAsia="Times New Roman"/>
                <w:sz w:val="18"/>
                <w:szCs w:val="18"/>
              </w:rPr>
              <w:t>Гидролизно-дрожжевые</w:t>
            </w:r>
            <w:proofErr w:type="gramEnd"/>
            <w:r w:rsidRPr="0075248E">
              <w:rPr>
                <w:rFonts w:eastAsia="Times New Roman"/>
                <w:sz w:val="18"/>
                <w:szCs w:val="18"/>
              </w:rPr>
              <w:t xml:space="preserve">, </w:t>
            </w:r>
            <w:proofErr w:type="spellStart"/>
            <w:r w:rsidRPr="0075248E">
              <w:rPr>
                <w:rFonts w:eastAsia="Times New Roman"/>
                <w:sz w:val="18"/>
                <w:szCs w:val="18"/>
              </w:rPr>
              <w:t>фурфурольные</w:t>
            </w:r>
            <w:proofErr w:type="spellEnd"/>
            <w:r w:rsidRPr="0075248E">
              <w:rPr>
                <w:rFonts w:eastAsia="Times New Roman"/>
                <w:sz w:val="18"/>
                <w:szCs w:val="18"/>
              </w:rPr>
              <w:t xml:space="preserve">, </w:t>
            </w:r>
            <w:proofErr w:type="spellStart"/>
            <w:r w:rsidRPr="0075248E">
              <w:rPr>
                <w:rFonts w:eastAsia="Times New Roman"/>
                <w:sz w:val="18"/>
                <w:szCs w:val="18"/>
              </w:rPr>
              <w:t>белково</w:t>
            </w:r>
            <w:proofErr w:type="spellEnd"/>
            <w:r w:rsidRPr="0075248E">
              <w:rPr>
                <w:rFonts w:eastAsia="Times New Roman"/>
                <w:sz w:val="18"/>
                <w:szCs w:val="18"/>
              </w:rPr>
              <w:t>-витаминных концентратов и по производству пр</w:t>
            </w:r>
            <w:r w:rsidRPr="0075248E">
              <w:rPr>
                <w:rFonts w:eastAsia="Times New Roman"/>
                <w:sz w:val="18"/>
                <w:szCs w:val="18"/>
              </w:rPr>
              <w:t>е</w:t>
            </w:r>
            <w:r w:rsidRPr="0075248E">
              <w:rPr>
                <w:rFonts w:eastAsia="Times New Roman"/>
                <w:sz w:val="18"/>
                <w:szCs w:val="18"/>
              </w:rPr>
              <w:t xml:space="preserve">миксов </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trike/>
                <w:sz w:val="18"/>
                <w:szCs w:val="18"/>
              </w:rPr>
            </w:pPr>
            <w:r w:rsidRPr="0075248E">
              <w:rPr>
                <w:rFonts w:eastAsia="Times New Roman"/>
                <w:sz w:val="18"/>
                <w:szCs w:val="18"/>
              </w:rPr>
              <w:t>45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357"/>
          <w:tblHeader/>
        </w:trPr>
        <w:tc>
          <w:tcPr>
            <w:tcW w:w="1214" w:type="dxa"/>
            <w:vMerge/>
            <w:tcBorders>
              <w:left w:val="single" w:sz="8" w:space="0" w:color="auto"/>
              <w:right w:val="single" w:sz="4" w:space="0" w:color="auto"/>
            </w:tcBorders>
            <w:shd w:val="clear" w:color="auto" w:fill="auto"/>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tcPr>
          <w:p w:rsidR="00BB514C" w:rsidRPr="0075248E" w:rsidRDefault="00BB514C"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tcPr>
          <w:p w:rsidR="00BB514C" w:rsidRPr="0075248E" w:rsidRDefault="00BB514C" w:rsidP="00BB514C">
            <w:pPr>
              <w:ind w:firstLine="0"/>
              <w:jc w:val="center"/>
              <w:rPr>
                <w:rFonts w:eastAsia="Times New Roman"/>
                <w:sz w:val="18"/>
                <w:szCs w:val="18"/>
              </w:rPr>
            </w:pPr>
            <w:r w:rsidRPr="0075248E">
              <w:rPr>
                <w:rFonts w:eastAsia="Times New Roman"/>
                <w:sz w:val="18"/>
                <w:szCs w:val="18"/>
              </w:rPr>
              <w:t>Комбинированные кормовые заводы, элеваторы и хлебоприемные предприятия</w:t>
            </w:r>
          </w:p>
        </w:tc>
        <w:tc>
          <w:tcPr>
            <w:tcW w:w="1632" w:type="dxa"/>
            <w:gridSpan w:val="2"/>
            <w:tcBorders>
              <w:top w:val="nil"/>
              <w:left w:val="nil"/>
              <w:bottom w:val="single" w:sz="4" w:space="0" w:color="auto"/>
              <w:right w:val="single" w:sz="4" w:space="0" w:color="auto"/>
            </w:tcBorders>
            <w:shd w:val="clear" w:color="auto" w:fill="auto"/>
          </w:tcPr>
          <w:p w:rsidR="00BB514C" w:rsidRPr="0075248E" w:rsidRDefault="00BB514C" w:rsidP="00633C6F">
            <w:pPr>
              <w:ind w:firstLine="0"/>
              <w:jc w:val="center"/>
              <w:rPr>
                <w:rFonts w:eastAsia="Times New Roman"/>
                <w:sz w:val="18"/>
                <w:szCs w:val="18"/>
              </w:rPr>
            </w:pPr>
            <w:r w:rsidRPr="0075248E">
              <w:rPr>
                <w:rFonts w:eastAsia="Times New Roman"/>
                <w:sz w:val="18"/>
                <w:szCs w:val="18"/>
              </w:rPr>
              <w:t>41</w:t>
            </w:r>
          </w:p>
        </w:tc>
        <w:tc>
          <w:tcPr>
            <w:tcW w:w="2774" w:type="dxa"/>
            <w:tcBorders>
              <w:top w:val="nil"/>
              <w:left w:val="nil"/>
              <w:bottom w:val="single" w:sz="4" w:space="0" w:color="auto"/>
              <w:right w:val="single" w:sz="8" w:space="0" w:color="auto"/>
            </w:tcBorders>
            <w:shd w:val="clear" w:color="auto" w:fill="auto"/>
          </w:tcPr>
          <w:p w:rsidR="00BB514C" w:rsidRPr="0075248E" w:rsidRDefault="00BB514C" w:rsidP="00633C6F">
            <w:pPr>
              <w:ind w:firstLine="0"/>
              <w:jc w:val="center"/>
              <w:rPr>
                <w:rFonts w:eastAsia="Times New Roman"/>
                <w:sz w:val="18"/>
                <w:szCs w:val="18"/>
              </w:rPr>
            </w:pPr>
          </w:p>
        </w:tc>
      </w:tr>
      <w:tr w:rsidR="0075248E" w:rsidRPr="0075248E" w:rsidTr="00BB514C">
        <w:trPr>
          <w:trHeight w:val="13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4201" w:type="dxa"/>
            <w:gridSpan w:val="2"/>
            <w:tcBorders>
              <w:top w:val="single" w:sz="4" w:space="0" w:color="auto"/>
              <w:left w:val="nil"/>
              <w:bottom w:val="single" w:sz="4" w:space="0" w:color="auto"/>
              <w:right w:val="single" w:sz="4" w:space="0" w:color="000000"/>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Комбинаты хлебопродуктов</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42</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19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roofErr w:type="spellStart"/>
            <w:r w:rsidRPr="0075248E">
              <w:rPr>
                <w:rFonts w:eastAsia="Times New Roman"/>
                <w:sz w:val="18"/>
                <w:szCs w:val="18"/>
              </w:rPr>
              <w:t>Общетоварные</w:t>
            </w:r>
            <w:proofErr w:type="spellEnd"/>
            <w:r w:rsidRPr="0075248E">
              <w:rPr>
                <w:rFonts w:eastAsia="Times New Roman"/>
                <w:sz w:val="18"/>
                <w:szCs w:val="18"/>
              </w:rPr>
              <w:t xml:space="preserve"> склады</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Площадь складов [5], кв. м,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Продовольственных тов</w:t>
            </w:r>
            <w:r w:rsidRPr="0075248E">
              <w:rPr>
                <w:rFonts w:eastAsia="Times New Roman"/>
                <w:sz w:val="18"/>
                <w:szCs w:val="18"/>
              </w:rPr>
              <w:t>а</w:t>
            </w:r>
            <w:r w:rsidRPr="0075248E">
              <w:rPr>
                <w:rFonts w:eastAsia="Times New Roman"/>
                <w:sz w:val="18"/>
                <w:szCs w:val="18"/>
              </w:rPr>
              <w:t>ров</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77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01"/>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B87192">
            <w:pPr>
              <w:ind w:firstLine="0"/>
              <w:jc w:val="center"/>
              <w:rPr>
                <w:rFonts w:eastAsia="Times New Roman"/>
                <w:sz w:val="18"/>
                <w:szCs w:val="18"/>
              </w:rPr>
            </w:pPr>
            <w:r w:rsidRPr="0075248E">
              <w:rPr>
                <w:rFonts w:eastAsia="Times New Roman"/>
                <w:sz w:val="18"/>
                <w:szCs w:val="18"/>
              </w:rPr>
              <w:t xml:space="preserve">для сельских </w:t>
            </w:r>
            <w:r w:rsidR="00B87192" w:rsidRPr="0075248E">
              <w:rPr>
                <w:rFonts w:eastAsia="Times New Roman"/>
                <w:sz w:val="18"/>
                <w:szCs w:val="18"/>
              </w:rPr>
              <w:t>терр</w:t>
            </w:r>
            <w:r w:rsidR="00B87192" w:rsidRPr="0075248E">
              <w:rPr>
                <w:rFonts w:eastAsia="Times New Roman"/>
                <w:sz w:val="18"/>
                <w:szCs w:val="18"/>
              </w:rPr>
              <w:t>и</w:t>
            </w:r>
            <w:r w:rsidR="00B87192" w:rsidRPr="0075248E">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19</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66"/>
          <w:tblHeader/>
        </w:trPr>
        <w:tc>
          <w:tcPr>
            <w:tcW w:w="1214" w:type="dxa"/>
            <w:vMerge w:val="restart"/>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Непродовольственных товаров</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217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25"/>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193</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03"/>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Размеры земельных участков [5], кв. м,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Продовольственных тов</w:t>
            </w:r>
            <w:r w:rsidRPr="0075248E">
              <w:rPr>
                <w:rFonts w:eastAsia="Times New Roman"/>
                <w:sz w:val="18"/>
                <w:szCs w:val="18"/>
              </w:rPr>
              <w:t>а</w:t>
            </w:r>
            <w:r w:rsidRPr="0075248E">
              <w:rPr>
                <w:rFonts w:eastAsia="Times New Roman"/>
                <w:sz w:val="18"/>
                <w:szCs w:val="18"/>
              </w:rPr>
              <w:t>ров</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r w:rsidRPr="0075248E">
              <w:rPr>
                <w:rFonts w:eastAsia="Times New Roman"/>
                <w:sz w:val="18"/>
                <w:szCs w:val="18"/>
              </w:rPr>
              <w:br/>
              <w:t>одноэтажные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310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693"/>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r w:rsidRPr="0075248E">
              <w:rPr>
                <w:rFonts w:eastAsia="Times New Roman"/>
                <w:sz w:val="18"/>
                <w:szCs w:val="18"/>
              </w:rPr>
              <w:br/>
              <w:t>многоэтажные скл</w:t>
            </w:r>
            <w:r w:rsidRPr="0075248E">
              <w:rPr>
                <w:rFonts w:eastAsia="Times New Roman"/>
                <w:sz w:val="18"/>
                <w:szCs w:val="18"/>
              </w:rPr>
              <w:t>а</w:t>
            </w:r>
            <w:r w:rsidRPr="0075248E">
              <w:rPr>
                <w:rFonts w:eastAsia="Times New Roman"/>
                <w:sz w:val="18"/>
                <w:szCs w:val="18"/>
              </w:rPr>
              <w:t>ды</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210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1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60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9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Непродовольственных товаров</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r w:rsidRPr="0075248E">
              <w:rPr>
                <w:rFonts w:eastAsia="Times New Roman"/>
                <w:sz w:val="18"/>
                <w:szCs w:val="18"/>
              </w:rPr>
              <w:br/>
              <w:t>одноэтажные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740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27"/>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4C13DE">
            <w:pPr>
              <w:ind w:firstLine="0"/>
              <w:jc w:val="center"/>
              <w:rPr>
                <w:rFonts w:eastAsia="Times New Roman"/>
                <w:sz w:val="18"/>
                <w:szCs w:val="18"/>
              </w:rPr>
            </w:pPr>
            <w:r w:rsidRPr="0075248E">
              <w:rPr>
                <w:rFonts w:eastAsia="Times New Roman"/>
                <w:sz w:val="18"/>
                <w:szCs w:val="18"/>
              </w:rPr>
              <w:t>для городов, мног</w:t>
            </w:r>
            <w:r w:rsidRPr="0075248E">
              <w:rPr>
                <w:rFonts w:eastAsia="Times New Roman"/>
                <w:sz w:val="18"/>
                <w:szCs w:val="18"/>
              </w:rPr>
              <w:t>о</w:t>
            </w:r>
            <w:r w:rsidRPr="0075248E">
              <w:rPr>
                <w:rFonts w:eastAsia="Times New Roman"/>
                <w:sz w:val="18"/>
                <w:szCs w:val="18"/>
              </w:rPr>
              <w:t>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490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39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580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23"/>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r w:rsidRPr="0075248E">
              <w:rPr>
                <w:rFonts w:eastAsia="Times New Roman"/>
                <w:sz w:val="18"/>
                <w:szCs w:val="18"/>
              </w:rPr>
              <w:t>Специализированные склады</w:t>
            </w:r>
          </w:p>
        </w:tc>
        <w:tc>
          <w:tcPr>
            <w:tcW w:w="2271" w:type="dxa"/>
            <w:gridSpan w:val="2"/>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Вместимость складов [5], т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5633B6">
            <w:pPr>
              <w:ind w:firstLine="0"/>
              <w:jc w:val="center"/>
              <w:rPr>
                <w:rFonts w:eastAsia="Times New Roman"/>
                <w:sz w:val="18"/>
                <w:szCs w:val="18"/>
              </w:rPr>
            </w:pPr>
            <w:r w:rsidRPr="0075248E">
              <w:rPr>
                <w:rFonts w:eastAsia="Times New Roman"/>
                <w:sz w:val="18"/>
                <w:szCs w:val="18"/>
              </w:rPr>
              <w:t>Холодильники распред</w:t>
            </w:r>
            <w:r w:rsidRPr="0075248E">
              <w:rPr>
                <w:rFonts w:eastAsia="Times New Roman"/>
                <w:sz w:val="18"/>
                <w:szCs w:val="18"/>
              </w:rPr>
              <w:t>е</w:t>
            </w:r>
            <w:r w:rsidRPr="0075248E">
              <w:rPr>
                <w:rFonts w:eastAsia="Times New Roman"/>
                <w:sz w:val="18"/>
                <w:szCs w:val="18"/>
              </w:rPr>
              <w:t>лительные (для хранения мяса</w:t>
            </w:r>
            <w:r w:rsidR="005633B6" w:rsidRPr="0075248E">
              <w:rPr>
                <w:rFonts w:eastAsia="Times New Roman"/>
                <w:sz w:val="18"/>
                <w:szCs w:val="18"/>
              </w:rPr>
              <w:t xml:space="preserve"> </w:t>
            </w:r>
            <w:r w:rsidRPr="0075248E">
              <w:rPr>
                <w:rFonts w:eastAsia="Times New Roman"/>
                <w:sz w:val="18"/>
                <w:szCs w:val="18"/>
              </w:rPr>
              <w:t>и мясных продуктов, рыбы и рыбопродуктов, масла, животного жира, молочных продуктов и яиц)</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10"/>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300"/>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proofErr w:type="spellStart"/>
            <w:r w:rsidRPr="0075248E">
              <w:rPr>
                <w:rFonts w:eastAsia="Times New Roman"/>
                <w:sz w:val="18"/>
                <w:szCs w:val="18"/>
              </w:rPr>
              <w:t>Фруктохранилища</w:t>
            </w:r>
            <w:proofErr w:type="spellEnd"/>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80"/>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90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186"/>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proofErr w:type="spellStart"/>
            <w:r w:rsidRPr="0075248E">
              <w:rPr>
                <w:rFonts w:eastAsia="Times New Roman"/>
                <w:sz w:val="18"/>
                <w:szCs w:val="18"/>
              </w:rPr>
              <w:t>Овощехранилиша</w:t>
            </w:r>
            <w:proofErr w:type="spellEnd"/>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54</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80"/>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90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181"/>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Картофелехранилища</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57</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80"/>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90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178"/>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val="restart"/>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Размеры земельных участков [5], кв. м, на 1 тыс. чел.</w:t>
            </w:r>
          </w:p>
        </w:tc>
        <w:tc>
          <w:tcPr>
            <w:tcW w:w="2272" w:type="dxa"/>
            <w:vMerge w:val="restart"/>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r w:rsidRPr="0075248E">
              <w:rPr>
                <w:rFonts w:eastAsia="Times New Roman"/>
                <w:sz w:val="18"/>
                <w:szCs w:val="18"/>
              </w:rPr>
              <w:t>Холодильники распред</w:t>
            </w:r>
            <w:r w:rsidRPr="0075248E">
              <w:rPr>
                <w:rFonts w:eastAsia="Times New Roman"/>
                <w:sz w:val="18"/>
                <w:szCs w:val="18"/>
              </w:rPr>
              <w:t>е</w:t>
            </w:r>
            <w:r w:rsidRPr="0075248E">
              <w:rPr>
                <w:rFonts w:eastAsia="Times New Roman"/>
                <w:sz w:val="18"/>
                <w:szCs w:val="18"/>
              </w:rPr>
              <w:t>лительные (для хранения мяса и мясных продуктов, рыбы и рыбопродуктов, масла, животного жира, молочных продуктов и яиц)</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r w:rsidR="00864EC9" w:rsidRPr="0075248E">
              <w:rPr>
                <w:rFonts w:eastAsia="Times New Roman"/>
                <w:sz w:val="18"/>
                <w:szCs w:val="18"/>
              </w:rPr>
              <w:t xml:space="preserve"> одн</w:t>
            </w:r>
            <w:r w:rsidR="00864EC9" w:rsidRPr="0075248E">
              <w:rPr>
                <w:rFonts w:eastAsia="Times New Roman"/>
                <w:sz w:val="18"/>
                <w:szCs w:val="18"/>
              </w:rPr>
              <w:t>о</w:t>
            </w:r>
            <w:r w:rsidR="00864EC9" w:rsidRPr="0075248E">
              <w:rPr>
                <w:rFonts w:eastAsia="Times New Roman"/>
                <w:sz w:val="18"/>
                <w:szCs w:val="18"/>
              </w:rPr>
              <w:t>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190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864EC9" w:rsidP="00633C6F">
            <w:pPr>
              <w:ind w:firstLine="0"/>
              <w:jc w:val="center"/>
              <w:rPr>
                <w:rFonts w:eastAsia="Times New Roman"/>
                <w:sz w:val="18"/>
                <w:szCs w:val="18"/>
              </w:rPr>
            </w:pPr>
            <w:r w:rsidRPr="0075248E">
              <w:rPr>
                <w:rFonts w:eastAsia="Times New Roman"/>
                <w:sz w:val="18"/>
                <w:szCs w:val="18"/>
              </w:rPr>
              <w:t>для городов, мног</w:t>
            </w:r>
            <w:r w:rsidRPr="0075248E">
              <w:rPr>
                <w:rFonts w:eastAsia="Times New Roman"/>
                <w:sz w:val="18"/>
                <w:szCs w:val="18"/>
              </w:rPr>
              <w:t>о</w:t>
            </w:r>
            <w:r w:rsidRPr="0075248E">
              <w:rPr>
                <w:rFonts w:eastAsia="Times New Roman"/>
                <w:sz w:val="18"/>
                <w:szCs w:val="18"/>
              </w:rPr>
              <w:t>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70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284"/>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87192" w:rsidP="00B7317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25</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99"/>
          <w:tblHeader/>
        </w:trPr>
        <w:tc>
          <w:tcPr>
            <w:tcW w:w="1214" w:type="dxa"/>
            <w:vMerge w:val="restart"/>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val="restart"/>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val="restart"/>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val="restart"/>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proofErr w:type="spellStart"/>
            <w:r w:rsidRPr="0075248E">
              <w:rPr>
                <w:rFonts w:eastAsia="Times New Roman"/>
                <w:sz w:val="18"/>
                <w:szCs w:val="18"/>
              </w:rPr>
              <w:t>Фруктохранилища</w:t>
            </w:r>
            <w:proofErr w:type="spellEnd"/>
            <w:r w:rsidRPr="0075248E">
              <w:rPr>
                <w:rFonts w:eastAsia="Times New Roman"/>
                <w:sz w:val="18"/>
                <w:szCs w:val="18"/>
              </w:rPr>
              <w:t>, ов</w:t>
            </w:r>
            <w:r w:rsidRPr="0075248E">
              <w:rPr>
                <w:rFonts w:eastAsia="Times New Roman"/>
                <w:sz w:val="18"/>
                <w:szCs w:val="18"/>
              </w:rPr>
              <w:t>о</w:t>
            </w:r>
            <w:r w:rsidRPr="0075248E">
              <w:rPr>
                <w:rFonts w:eastAsia="Times New Roman"/>
                <w:sz w:val="18"/>
                <w:szCs w:val="18"/>
              </w:rPr>
              <w:t>щехранилища,</w:t>
            </w:r>
            <w:r w:rsidRPr="0075248E">
              <w:rPr>
                <w:rFonts w:eastAsia="Times New Roman"/>
                <w:sz w:val="18"/>
                <w:szCs w:val="18"/>
              </w:rPr>
              <w:br/>
              <w:t>картофелехранилища</w:t>
            </w: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для городов,</w:t>
            </w:r>
            <w:r w:rsidRPr="0075248E">
              <w:rPr>
                <w:rFonts w:eastAsia="Times New Roman"/>
                <w:sz w:val="18"/>
                <w:szCs w:val="18"/>
              </w:rPr>
              <w:br/>
              <w:t>одноэтажные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1300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61"/>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single" w:sz="4" w:space="0" w:color="auto"/>
              <w:right w:val="single" w:sz="4" w:space="0" w:color="auto"/>
            </w:tcBorders>
            <w:shd w:val="clear" w:color="auto" w:fill="auto"/>
            <w:hideMark/>
          </w:tcPr>
          <w:p w:rsidR="00BB514C" w:rsidRPr="0075248E" w:rsidRDefault="00BB514C" w:rsidP="00227B92">
            <w:pPr>
              <w:ind w:firstLine="0"/>
              <w:jc w:val="center"/>
              <w:rPr>
                <w:rFonts w:eastAsia="Times New Roman"/>
                <w:sz w:val="18"/>
                <w:szCs w:val="18"/>
              </w:rPr>
            </w:pPr>
            <w:r w:rsidRPr="0075248E">
              <w:rPr>
                <w:rFonts w:eastAsia="Times New Roman"/>
                <w:sz w:val="18"/>
                <w:szCs w:val="18"/>
              </w:rPr>
              <w:t>для городов, мног</w:t>
            </w:r>
            <w:r w:rsidRPr="0075248E">
              <w:rPr>
                <w:rFonts w:eastAsia="Times New Roman"/>
                <w:sz w:val="18"/>
                <w:szCs w:val="18"/>
              </w:rPr>
              <w:t>о</w:t>
            </w:r>
            <w:r w:rsidRPr="0075248E">
              <w:rPr>
                <w:rFonts w:eastAsia="Times New Roman"/>
                <w:sz w:val="18"/>
                <w:szCs w:val="18"/>
              </w:rPr>
              <w:t>этажные склады</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610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99"/>
          <w:tblHeader/>
        </w:trPr>
        <w:tc>
          <w:tcPr>
            <w:tcW w:w="1214" w:type="dxa"/>
            <w:vMerge/>
            <w:tcBorders>
              <w:left w:val="single" w:sz="8"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vMerge/>
            <w:tcBorders>
              <w:top w:val="single" w:sz="4" w:space="0" w:color="auto"/>
              <w:left w:val="single" w:sz="4" w:space="0" w:color="auto"/>
              <w:bottom w:val="nil"/>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2271" w:type="dxa"/>
            <w:gridSpan w:val="2"/>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272" w:type="dxa"/>
            <w:vMerge/>
            <w:tcBorders>
              <w:top w:val="nil"/>
              <w:left w:val="single" w:sz="4" w:space="0" w:color="auto"/>
              <w:bottom w:val="nil"/>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1929" w:type="dxa"/>
            <w:tcBorders>
              <w:top w:val="nil"/>
              <w:left w:val="nil"/>
              <w:bottom w:val="nil"/>
              <w:right w:val="single" w:sz="4" w:space="0" w:color="auto"/>
            </w:tcBorders>
            <w:shd w:val="clear" w:color="auto" w:fill="auto"/>
            <w:hideMark/>
          </w:tcPr>
          <w:p w:rsidR="00BB514C" w:rsidRPr="0075248E" w:rsidRDefault="00B87192" w:rsidP="00633C6F">
            <w:pPr>
              <w:ind w:firstLine="0"/>
              <w:jc w:val="center"/>
              <w:rPr>
                <w:rFonts w:eastAsia="Times New Roman"/>
                <w:sz w:val="18"/>
                <w:szCs w:val="18"/>
              </w:rPr>
            </w:pPr>
            <w:r w:rsidRPr="0075248E">
              <w:rPr>
                <w:rFonts w:eastAsia="Times New Roman"/>
                <w:sz w:val="18"/>
                <w:szCs w:val="18"/>
              </w:rPr>
              <w:t>для сельских терр</w:t>
            </w:r>
            <w:r w:rsidRPr="0075248E">
              <w:rPr>
                <w:rFonts w:eastAsia="Times New Roman"/>
                <w:sz w:val="18"/>
                <w:szCs w:val="18"/>
              </w:rPr>
              <w:t>и</w:t>
            </w:r>
            <w:r w:rsidRPr="0075248E">
              <w:rPr>
                <w:rFonts w:eastAsia="Times New Roman"/>
                <w:sz w:val="18"/>
                <w:szCs w:val="18"/>
              </w:rPr>
              <w:t>торий</w:t>
            </w:r>
          </w:p>
        </w:tc>
        <w:tc>
          <w:tcPr>
            <w:tcW w:w="1632" w:type="dxa"/>
            <w:gridSpan w:val="2"/>
            <w:tcBorders>
              <w:top w:val="nil"/>
              <w:left w:val="nil"/>
              <w:bottom w:val="nil"/>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380</w:t>
            </w:r>
          </w:p>
        </w:tc>
        <w:tc>
          <w:tcPr>
            <w:tcW w:w="2774" w:type="dxa"/>
            <w:tcBorders>
              <w:top w:val="nil"/>
              <w:left w:val="nil"/>
              <w:bottom w:val="nil"/>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BB514C">
        <w:trPr>
          <w:trHeight w:val="499"/>
          <w:tblHeader/>
        </w:trPr>
        <w:tc>
          <w:tcPr>
            <w:tcW w:w="1214" w:type="dxa"/>
            <w:vMerge/>
            <w:tcBorders>
              <w:left w:val="single" w:sz="8" w:space="0" w:color="auto"/>
              <w:bottom w:val="single" w:sz="4" w:space="0" w:color="000000"/>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75248E" w:rsidRDefault="00BB514C" w:rsidP="004C13DE">
            <w:pPr>
              <w:ind w:firstLine="0"/>
              <w:jc w:val="left"/>
              <w:rPr>
                <w:rFonts w:eastAsia="Times New Roman"/>
                <w:sz w:val="18"/>
                <w:szCs w:val="18"/>
              </w:rPr>
            </w:pPr>
            <w:r w:rsidRPr="0075248E">
              <w:rPr>
                <w:rFonts w:eastAsia="Times New Roman"/>
                <w:sz w:val="18"/>
                <w:szCs w:val="18"/>
              </w:rPr>
              <w:t>Примечания</w:t>
            </w:r>
          </w:p>
        </w:tc>
        <w:tc>
          <w:tcPr>
            <w:tcW w:w="10878" w:type="dxa"/>
            <w:gridSpan w:val="7"/>
            <w:tcBorders>
              <w:top w:val="single" w:sz="4" w:space="0" w:color="auto"/>
              <w:left w:val="nil"/>
              <w:bottom w:val="single" w:sz="4" w:space="0" w:color="auto"/>
              <w:right w:val="single" w:sz="8" w:space="0" w:color="000000"/>
            </w:tcBorders>
            <w:shd w:val="clear" w:color="auto" w:fill="auto"/>
            <w:hideMark/>
          </w:tcPr>
          <w:p w:rsidR="00BB514C" w:rsidRPr="0075248E" w:rsidRDefault="00BB514C" w:rsidP="00633C6F">
            <w:pPr>
              <w:pStyle w:val="aff9"/>
              <w:numPr>
                <w:ilvl w:val="0"/>
                <w:numId w:val="39"/>
              </w:numPr>
              <w:tabs>
                <w:tab w:val="left" w:pos="139"/>
              </w:tabs>
              <w:ind w:left="-3" w:firstLine="0"/>
              <w:jc w:val="left"/>
              <w:rPr>
                <w:rFonts w:eastAsia="Times New Roman"/>
                <w:sz w:val="18"/>
                <w:szCs w:val="18"/>
              </w:rPr>
            </w:pPr>
            <w:r w:rsidRPr="0075248E">
              <w:rPr>
                <w:rFonts w:eastAsia="Times New Roman"/>
                <w:sz w:val="18"/>
                <w:szCs w:val="18"/>
              </w:rPr>
              <w:t>Значение расчетного показателя принято в соответствии с СП 18.13330.2019.</w:t>
            </w:r>
          </w:p>
          <w:p w:rsidR="00BB514C" w:rsidRPr="0075248E" w:rsidRDefault="00BB514C" w:rsidP="004C13DE">
            <w:pPr>
              <w:pStyle w:val="aff9"/>
              <w:tabs>
                <w:tab w:val="left" w:pos="139"/>
              </w:tabs>
              <w:ind w:left="-3" w:firstLine="0"/>
              <w:rPr>
                <w:rFonts w:eastAsia="Times New Roman"/>
                <w:sz w:val="18"/>
                <w:szCs w:val="18"/>
              </w:rPr>
            </w:pPr>
            <w:r w:rsidRPr="0075248E">
              <w:rPr>
                <w:rFonts w:eastAsia="Times New Roman"/>
                <w:sz w:val="18"/>
                <w:szCs w:val="18"/>
              </w:rPr>
              <w:t>2.Расчетные показатели приняты в соответствии с СП 19.13330.2019.</w:t>
            </w:r>
          </w:p>
          <w:p w:rsidR="00BB514C" w:rsidRPr="0075248E" w:rsidRDefault="00BB514C" w:rsidP="00B7317F">
            <w:pPr>
              <w:pStyle w:val="aff9"/>
              <w:tabs>
                <w:tab w:val="left" w:pos="139"/>
              </w:tabs>
              <w:ind w:left="-3" w:firstLine="0"/>
              <w:rPr>
                <w:rFonts w:eastAsia="Times New Roman"/>
                <w:sz w:val="18"/>
                <w:szCs w:val="18"/>
              </w:rPr>
            </w:pPr>
            <w:r w:rsidRPr="0075248E">
              <w:rPr>
                <w:rFonts w:eastAsia="Times New Roman"/>
                <w:sz w:val="18"/>
                <w:szCs w:val="18"/>
              </w:rPr>
              <w:t>3.</w:t>
            </w:r>
            <w:r w:rsidR="00B7317F" w:rsidRPr="0075248E">
              <w:rPr>
                <w:rFonts w:eastAsia="Times New Roman"/>
                <w:sz w:val="18"/>
                <w:szCs w:val="18"/>
              </w:rPr>
              <w:t xml:space="preserve"> </w:t>
            </w:r>
            <w:r w:rsidRPr="0075248E">
              <w:rPr>
                <w:rFonts w:eastAsia="Times New Roman"/>
                <w:sz w:val="18"/>
                <w:szCs w:val="18"/>
              </w:rPr>
              <w:t xml:space="preserve">Плотность застройки площадок сельскохозяйственных предприятий должна быть не менее, указанной </w:t>
            </w:r>
            <w:r w:rsidR="005633B6" w:rsidRPr="0075248E">
              <w:rPr>
                <w:rFonts w:eastAsia="Times New Roman"/>
                <w:sz w:val="18"/>
                <w:szCs w:val="18"/>
              </w:rPr>
              <w:t>в Приложении</w:t>
            </w:r>
            <w:proofErr w:type="gramStart"/>
            <w:r w:rsidR="005633B6" w:rsidRPr="0075248E">
              <w:rPr>
                <w:rFonts w:eastAsia="Times New Roman"/>
                <w:sz w:val="18"/>
                <w:szCs w:val="18"/>
              </w:rPr>
              <w:t xml:space="preserve"> А</w:t>
            </w:r>
            <w:proofErr w:type="gramEnd"/>
            <w:r w:rsidR="005633B6" w:rsidRPr="0075248E">
              <w:rPr>
                <w:rFonts w:eastAsia="Times New Roman"/>
                <w:sz w:val="18"/>
                <w:szCs w:val="18"/>
              </w:rPr>
              <w:t xml:space="preserve"> </w:t>
            </w:r>
            <w:r w:rsidR="00B7317F" w:rsidRPr="0075248E">
              <w:rPr>
                <w:rFonts w:eastAsia="Times New Roman"/>
                <w:sz w:val="18"/>
                <w:szCs w:val="18"/>
              </w:rPr>
              <w:br/>
            </w:r>
            <w:r w:rsidR="005633B6" w:rsidRPr="0075248E">
              <w:rPr>
                <w:rFonts w:eastAsia="Times New Roman"/>
                <w:sz w:val="18"/>
                <w:szCs w:val="18"/>
              </w:rPr>
              <w:t xml:space="preserve">СП 19.13330.2019. </w:t>
            </w:r>
            <w:r w:rsidRPr="0075248E">
              <w:rPr>
                <w:rFonts w:eastAsia="Times New Roman"/>
                <w:sz w:val="18"/>
                <w:szCs w:val="18"/>
              </w:rPr>
              <w:t>Минимальную плотность застройки допускается (при наличии соответствующих обоснований инвестиций в стро</w:t>
            </w:r>
            <w:r w:rsidRPr="0075248E">
              <w:rPr>
                <w:rFonts w:eastAsia="Times New Roman"/>
                <w:sz w:val="18"/>
                <w:szCs w:val="18"/>
              </w:rPr>
              <w:t>и</w:t>
            </w:r>
            <w:r w:rsidRPr="0075248E">
              <w:rPr>
                <w:rFonts w:eastAsia="Times New Roman"/>
                <w:sz w:val="18"/>
                <w:szCs w:val="18"/>
              </w:rPr>
              <w:t xml:space="preserve">тельство) уменьшать, но не более чем на 1/10 установленной нормы при строительстве сельскохозяйственных предприятий на площадке с уклоном свыше 3%, </w:t>
            </w:r>
            <w:proofErr w:type="spellStart"/>
            <w:r w:rsidRPr="0075248E">
              <w:rPr>
                <w:rFonts w:eastAsia="Times New Roman"/>
                <w:sz w:val="18"/>
                <w:szCs w:val="18"/>
              </w:rPr>
              <w:t>просадочных</w:t>
            </w:r>
            <w:proofErr w:type="spellEnd"/>
            <w:r w:rsidRPr="0075248E">
              <w:rPr>
                <w:rFonts w:eastAsia="Times New Roman"/>
                <w:sz w:val="18"/>
                <w:szCs w:val="18"/>
              </w:rPr>
              <w:t xml:space="preserve"> грунтах, в сложных инженерно-геологических условиях, а также при расширении и реконструкции предприятий.</w:t>
            </w:r>
          </w:p>
          <w:p w:rsidR="00BB514C" w:rsidRPr="0075248E" w:rsidRDefault="00BB514C" w:rsidP="007C3659">
            <w:pPr>
              <w:tabs>
                <w:tab w:val="left" w:pos="139"/>
              </w:tabs>
              <w:ind w:left="-3" w:firstLine="0"/>
              <w:rPr>
                <w:rFonts w:eastAsia="Times New Roman"/>
                <w:sz w:val="18"/>
                <w:szCs w:val="18"/>
              </w:rPr>
            </w:pPr>
            <w:r w:rsidRPr="0075248E">
              <w:rPr>
                <w:rFonts w:eastAsia="Times New Roman"/>
                <w:sz w:val="18"/>
                <w:szCs w:val="18"/>
              </w:rPr>
              <w:t>5.</w:t>
            </w:r>
            <w:r w:rsidRPr="0075248E">
              <w:rPr>
                <w:rFonts w:eastAsia="Times New Roman"/>
                <w:sz w:val="18"/>
                <w:szCs w:val="18"/>
              </w:rPr>
              <w:tab/>
              <w:t>Расчетные показатели приняты в соответствии с Приложением</w:t>
            </w:r>
            <w:r w:rsidR="00864EC9" w:rsidRPr="0075248E">
              <w:rPr>
                <w:rFonts w:eastAsia="Times New Roman"/>
                <w:sz w:val="18"/>
                <w:szCs w:val="18"/>
              </w:rPr>
              <w:t xml:space="preserve"> Г СП 42.13330.2016.</w:t>
            </w:r>
          </w:p>
        </w:tc>
      </w:tr>
      <w:tr w:rsidR="0075248E" w:rsidRPr="0075248E" w:rsidTr="004C13DE">
        <w:trPr>
          <w:trHeight w:val="499"/>
          <w:tblHeader/>
        </w:trPr>
        <w:tc>
          <w:tcPr>
            <w:tcW w:w="1214" w:type="dxa"/>
            <w:vMerge w:val="restart"/>
            <w:tcBorders>
              <w:top w:val="nil"/>
              <w:left w:val="single" w:sz="8" w:space="0" w:color="auto"/>
              <w:bottom w:val="single" w:sz="4" w:space="0" w:color="auto"/>
              <w:right w:val="single" w:sz="4" w:space="0" w:color="auto"/>
            </w:tcBorders>
            <w:shd w:val="clear" w:color="auto" w:fill="auto"/>
            <w:textDirection w:val="btLr"/>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Объекты  в области инвестиционной деятельн</w:t>
            </w:r>
            <w:r w:rsidRPr="0075248E">
              <w:rPr>
                <w:rFonts w:eastAsia="Times New Roman"/>
                <w:sz w:val="18"/>
                <w:szCs w:val="18"/>
              </w:rPr>
              <w:t>о</w:t>
            </w:r>
            <w:r w:rsidRPr="0075248E">
              <w:rPr>
                <w:rFonts w:eastAsia="Times New Roman"/>
                <w:sz w:val="18"/>
                <w:szCs w:val="18"/>
              </w:rPr>
              <w:t>сти</w:t>
            </w: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горнорудного ко</w:t>
            </w:r>
            <w:r w:rsidRPr="0075248E">
              <w:rPr>
                <w:rFonts w:eastAsia="Times New Roman"/>
                <w:sz w:val="18"/>
                <w:szCs w:val="18"/>
              </w:rPr>
              <w:t>м</w:t>
            </w:r>
            <w:r w:rsidRPr="0075248E">
              <w:rPr>
                <w:rFonts w:eastAsia="Times New Roman"/>
                <w:sz w:val="18"/>
                <w:szCs w:val="18"/>
              </w:rPr>
              <w:t>плекса</w:t>
            </w:r>
          </w:p>
        </w:tc>
        <w:tc>
          <w:tcPr>
            <w:tcW w:w="6472"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rPr>
                <w:rFonts w:eastAsia="Times New Roman"/>
                <w:sz w:val="18"/>
                <w:szCs w:val="18"/>
              </w:rPr>
            </w:pPr>
            <w:r w:rsidRPr="0075248E">
              <w:rPr>
                <w:rFonts w:eastAsia="Times New Roman"/>
                <w:sz w:val="18"/>
                <w:szCs w:val="18"/>
              </w:rPr>
              <w:t xml:space="preserve">Обеспеченность транспортной и инженерной инфраструктурой, </w:t>
            </w:r>
            <w:proofErr w:type="gramStart"/>
            <w:r w:rsidRPr="0075248E">
              <w:rPr>
                <w:rFonts w:eastAsia="Times New Roman"/>
                <w:sz w:val="18"/>
                <w:szCs w:val="18"/>
              </w:rPr>
              <w:t>в</w:t>
            </w:r>
            <w:proofErr w:type="gramEnd"/>
            <w:r w:rsidRPr="0075248E">
              <w:rPr>
                <w:rFonts w:eastAsia="Times New Roman"/>
                <w:sz w:val="18"/>
                <w:szCs w:val="18"/>
              </w:rPr>
              <w:t xml:space="preserve"> % </w:t>
            </w:r>
            <w:proofErr w:type="gramStart"/>
            <w:r w:rsidRPr="0075248E">
              <w:rPr>
                <w:rFonts w:eastAsia="Times New Roman"/>
                <w:sz w:val="18"/>
                <w:szCs w:val="18"/>
              </w:rPr>
              <w:t>от</w:t>
            </w:r>
            <w:proofErr w:type="gramEnd"/>
            <w:r w:rsidRPr="0075248E">
              <w:rPr>
                <w:rFonts w:eastAsia="Times New Roman"/>
                <w:sz w:val="18"/>
                <w:szCs w:val="18"/>
              </w:rPr>
              <w:t xml:space="preserve"> требу</w:t>
            </w:r>
            <w:r w:rsidRPr="0075248E">
              <w:rPr>
                <w:rFonts w:eastAsia="Times New Roman"/>
                <w:sz w:val="18"/>
                <w:szCs w:val="18"/>
              </w:rPr>
              <w:t>е</w:t>
            </w:r>
            <w:r w:rsidRPr="0075248E">
              <w:rPr>
                <w:rFonts w:eastAsia="Times New Roman"/>
                <w:sz w:val="18"/>
                <w:szCs w:val="18"/>
              </w:rPr>
              <w:t xml:space="preserve">мого общего объема финансирования за счет бюджета </w:t>
            </w:r>
            <w:r w:rsidR="007760AB" w:rsidRPr="007760AB">
              <w:rPr>
                <w:rFonts w:eastAsia="Times New Roman"/>
                <w:strike/>
                <w:color w:val="FF0000"/>
                <w:sz w:val="18"/>
                <w:szCs w:val="18"/>
                <w:highlight w:val="yellow"/>
              </w:rPr>
              <w:t>городского</w:t>
            </w:r>
            <w:r w:rsidR="007760AB" w:rsidRPr="007760AB">
              <w:rPr>
                <w:rFonts w:eastAsia="Times New Roman"/>
                <w:color w:val="FF0000"/>
                <w:sz w:val="18"/>
                <w:szCs w:val="18"/>
                <w:highlight w:val="yellow"/>
              </w:rPr>
              <w:t xml:space="preserve"> муниципал</w:t>
            </w:r>
            <w:r w:rsidR="007760AB" w:rsidRPr="007760AB">
              <w:rPr>
                <w:rFonts w:eastAsia="Times New Roman"/>
                <w:color w:val="FF0000"/>
                <w:sz w:val="18"/>
                <w:szCs w:val="18"/>
                <w:highlight w:val="yellow"/>
              </w:rPr>
              <w:t>ь</w:t>
            </w:r>
            <w:r w:rsidR="007760AB" w:rsidRPr="007760AB">
              <w:rPr>
                <w:rFonts w:eastAsia="Times New Roman"/>
                <w:color w:val="FF0000"/>
                <w:sz w:val="18"/>
                <w:szCs w:val="18"/>
                <w:highlight w:val="yellow"/>
              </w:rPr>
              <w:t>ного</w:t>
            </w:r>
            <w:r w:rsidRPr="0075248E">
              <w:rPr>
                <w:rFonts w:eastAsia="Times New Roman"/>
                <w:sz w:val="18"/>
                <w:szCs w:val="18"/>
              </w:rPr>
              <w:t xml:space="preserve"> округа</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690"/>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научно-инновационной сферы деятельн</w:t>
            </w:r>
            <w:r w:rsidRPr="0075248E">
              <w:rPr>
                <w:rFonts w:eastAsia="Times New Roman"/>
                <w:sz w:val="18"/>
                <w:szCs w:val="18"/>
              </w:rPr>
              <w:t>о</w:t>
            </w:r>
            <w:r w:rsidRPr="0075248E">
              <w:rPr>
                <w:rFonts w:eastAsia="Times New Roman"/>
                <w:sz w:val="18"/>
                <w:szCs w:val="18"/>
              </w:rPr>
              <w:t>сти</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туризма и рекреации</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агропромышленного комплекса</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строительного ко</w:t>
            </w:r>
            <w:r w:rsidRPr="0075248E">
              <w:rPr>
                <w:rFonts w:eastAsia="Times New Roman"/>
                <w:sz w:val="18"/>
                <w:szCs w:val="18"/>
              </w:rPr>
              <w:t>м</w:t>
            </w:r>
            <w:r w:rsidRPr="0075248E">
              <w:rPr>
                <w:rFonts w:eastAsia="Times New Roman"/>
                <w:sz w:val="18"/>
                <w:szCs w:val="18"/>
              </w:rPr>
              <w:t>плекса</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жилищного стро</w:t>
            </w:r>
            <w:r w:rsidRPr="0075248E">
              <w:rPr>
                <w:rFonts w:eastAsia="Times New Roman"/>
                <w:sz w:val="18"/>
                <w:szCs w:val="18"/>
              </w:rPr>
              <w:t>и</w:t>
            </w:r>
            <w:r w:rsidRPr="0075248E">
              <w:rPr>
                <w:rFonts w:eastAsia="Times New Roman"/>
                <w:sz w:val="18"/>
                <w:szCs w:val="18"/>
              </w:rPr>
              <w:t>тельства</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10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499"/>
          <w:tblHeader/>
        </w:trPr>
        <w:tc>
          <w:tcPr>
            <w:tcW w:w="1214" w:type="dxa"/>
            <w:vMerge/>
            <w:tcBorders>
              <w:top w:val="nil"/>
              <w:left w:val="single" w:sz="8" w:space="0" w:color="auto"/>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p>
        </w:tc>
        <w:tc>
          <w:tcPr>
            <w:tcW w:w="2933" w:type="dxa"/>
            <w:gridSpan w:val="2"/>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left"/>
              <w:rPr>
                <w:rFonts w:eastAsia="Times New Roman"/>
                <w:sz w:val="18"/>
                <w:szCs w:val="18"/>
              </w:rPr>
            </w:pPr>
            <w:r w:rsidRPr="0075248E">
              <w:rPr>
                <w:rFonts w:eastAsia="Times New Roman"/>
                <w:sz w:val="18"/>
                <w:szCs w:val="18"/>
              </w:rPr>
              <w:t>Инвестиционные площадки в сф</w:t>
            </w:r>
            <w:r w:rsidRPr="0075248E">
              <w:rPr>
                <w:rFonts w:eastAsia="Times New Roman"/>
                <w:sz w:val="18"/>
                <w:szCs w:val="18"/>
              </w:rPr>
              <w:t>е</w:t>
            </w:r>
            <w:r w:rsidRPr="0075248E">
              <w:rPr>
                <w:rFonts w:eastAsia="Times New Roman"/>
                <w:sz w:val="18"/>
                <w:szCs w:val="18"/>
              </w:rPr>
              <w:t>ре развития прочих направлений экономики</w:t>
            </w:r>
          </w:p>
        </w:tc>
        <w:tc>
          <w:tcPr>
            <w:tcW w:w="6472" w:type="dxa"/>
            <w:gridSpan w:val="4"/>
            <w:vMerge/>
            <w:tcBorders>
              <w:top w:val="single" w:sz="4" w:space="0" w:color="auto"/>
              <w:left w:val="single" w:sz="4" w:space="0" w:color="auto"/>
              <w:bottom w:val="single" w:sz="4" w:space="0" w:color="000000"/>
              <w:right w:val="single" w:sz="4" w:space="0" w:color="000000"/>
            </w:tcBorders>
            <w:shd w:val="clear" w:color="auto" w:fill="auto"/>
            <w:hideMark/>
          </w:tcPr>
          <w:p w:rsidR="00BB514C" w:rsidRPr="0075248E" w:rsidRDefault="00BB514C" w:rsidP="00633C6F">
            <w:pPr>
              <w:ind w:firstLine="0"/>
              <w:jc w:val="left"/>
              <w:rPr>
                <w:rFonts w:eastAsia="Times New Roman"/>
                <w:sz w:val="18"/>
                <w:szCs w:val="18"/>
              </w:rPr>
            </w:pP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20</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7C3659">
        <w:trPr>
          <w:trHeight w:val="249"/>
          <w:tblHeader/>
        </w:trPr>
        <w:tc>
          <w:tcPr>
            <w:tcW w:w="4147" w:type="dxa"/>
            <w:gridSpan w:val="3"/>
            <w:vMerge w:val="restart"/>
            <w:tcBorders>
              <w:top w:val="single" w:sz="4" w:space="0" w:color="auto"/>
              <w:left w:val="single" w:sz="8" w:space="0" w:color="auto"/>
              <w:bottom w:val="single" w:sz="8" w:space="0" w:color="000000"/>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r w:rsidRPr="0075248E">
              <w:rPr>
                <w:rFonts w:eastAsia="Times New Roman"/>
                <w:sz w:val="18"/>
                <w:szCs w:val="18"/>
              </w:rPr>
              <w:t>Места погребения</w:t>
            </w:r>
          </w:p>
        </w:tc>
        <w:tc>
          <w:tcPr>
            <w:tcW w:w="6472" w:type="dxa"/>
            <w:gridSpan w:val="4"/>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xml:space="preserve">Кладбища традиционного захоронения, </w:t>
            </w:r>
            <w:proofErr w:type="gramStart"/>
            <w:r w:rsidRPr="0075248E">
              <w:rPr>
                <w:rFonts w:eastAsia="Times New Roman"/>
                <w:sz w:val="18"/>
                <w:szCs w:val="18"/>
              </w:rPr>
              <w:t>га</w:t>
            </w:r>
            <w:proofErr w:type="gramEnd"/>
            <w:r w:rsidRPr="0075248E">
              <w:rPr>
                <w:rFonts w:eastAsia="Times New Roman"/>
                <w:sz w:val="18"/>
                <w:szCs w:val="18"/>
              </w:rPr>
              <w:t xml:space="preserve"> / 1000 чел.</w:t>
            </w:r>
            <w:r w:rsidR="00864EC9" w:rsidRPr="0075248E">
              <w:rPr>
                <w:rFonts w:eastAsia="Times New Roman"/>
                <w:sz w:val="18"/>
                <w:szCs w:val="18"/>
              </w:rPr>
              <w:t xml:space="preserve"> [1]</w:t>
            </w:r>
          </w:p>
        </w:tc>
        <w:tc>
          <w:tcPr>
            <w:tcW w:w="1632" w:type="dxa"/>
            <w:gridSpan w:val="2"/>
            <w:tcBorders>
              <w:top w:val="nil"/>
              <w:left w:val="nil"/>
              <w:bottom w:val="single" w:sz="4" w:space="0" w:color="auto"/>
              <w:right w:val="single" w:sz="4" w:space="0" w:color="auto"/>
            </w:tcBorders>
            <w:shd w:val="clear" w:color="auto" w:fill="auto"/>
            <w:hideMark/>
          </w:tcPr>
          <w:p w:rsidR="00BB514C" w:rsidRPr="0075248E" w:rsidRDefault="00BB514C" w:rsidP="007C3659">
            <w:pPr>
              <w:ind w:firstLine="0"/>
              <w:jc w:val="center"/>
              <w:rPr>
                <w:rFonts w:eastAsia="Times New Roman"/>
                <w:sz w:val="18"/>
                <w:szCs w:val="18"/>
              </w:rPr>
            </w:pPr>
            <w:r w:rsidRPr="0075248E">
              <w:rPr>
                <w:rFonts w:eastAsia="Times New Roman"/>
                <w:sz w:val="18"/>
                <w:szCs w:val="18"/>
              </w:rPr>
              <w:t xml:space="preserve">0,24 </w:t>
            </w:r>
          </w:p>
        </w:tc>
        <w:tc>
          <w:tcPr>
            <w:tcW w:w="2774" w:type="dxa"/>
            <w:tcBorders>
              <w:top w:val="nil"/>
              <w:left w:val="nil"/>
              <w:bottom w:val="single" w:sz="4" w:space="0" w:color="auto"/>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4C13DE">
        <w:trPr>
          <w:trHeight w:val="255"/>
          <w:tblHeader/>
        </w:trPr>
        <w:tc>
          <w:tcPr>
            <w:tcW w:w="4147" w:type="dxa"/>
            <w:gridSpan w:val="3"/>
            <w:vMerge/>
            <w:tcBorders>
              <w:top w:val="single" w:sz="4" w:space="0" w:color="auto"/>
              <w:left w:val="single" w:sz="8" w:space="0" w:color="auto"/>
              <w:bottom w:val="single" w:sz="4" w:space="0" w:color="auto"/>
              <w:right w:val="single" w:sz="4" w:space="0" w:color="000000"/>
            </w:tcBorders>
            <w:shd w:val="clear" w:color="auto" w:fill="auto"/>
            <w:hideMark/>
          </w:tcPr>
          <w:p w:rsidR="00BB514C" w:rsidRPr="0075248E" w:rsidRDefault="00BB514C" w:rsidP="004C13DE">
            <w:pPr>
              <w:ind w:firstLine="0"/>
              <w:jc w:val="left"/>
              <w:rPr>
                <w:rFonts w:eastAsia="Times New Roman"/>
                <w:sz w:val="18"/>
                <w:szCs w:val="18"/>
              </w:rPr>
            </w:pPr>
          </w:p>
        </w:tc>
        <w:tc>
          <w:tcPr>
            <w:tcW w:w="6472" w:type="dxa"/>
            <w:gridSpan w:val="4"/>
            <w:tcBorders>
              <w:top w:val="single" w:sz="4" w:space="0" w:color="auto"/>
              <w:left w:val="nil"/>
              <w:bottom w:val="single" w:sz="4" w:space="0" w:color="auto"/>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 xml:space="preserve">Кладбище </w:t>
            </w:r>
            <w:proofErr w:type="spellStart"/>
            <w:r w:rsidRPr="0075248E">
              <w:rPr>
                <w:rFonts w:eastAsia="Times New Roman"/>
                <w:sz w:val="18"/>
                <w:szCs w:val="18"/>
              </w:rPr>
              <w:t>урновых</w:t>
            </w:r>
            <w:proofErr w:type="spellEnd"/>
            <w:r w:rsidRPr="0075248E">
              <w:rPr>
                <w:rFonts w:eastAsia="Times New Roman"/>
                <w:sz w:val="18"/>
                <w:szCs w:val="18"/>
              </w:rPr>
              <w:t xml:space="preserve"> захоронений после кремации,  </w:t>
            </w:r>
            <w:proofErr w:type="gramStart"/>
            <w:r w:rsidRPr="0075248E">
              <w:rPr>
                <w:rFonts w:eastAsia="Times New Roman"/>
                <w:sz w:val="18"/>
                <w:szCs w:val="18"/>
              </w:rPr>
              <w:t>га</w:t>
            </w:r>
            <w:proofErr w:type="gramEnd"/>
            <w:r w:rsidRPr="0075248E">
              <w:rPr>
                <w:rFonts w:eastAsia="Times New Roman"/>
                <w:sz w:val="18"/>
                <w:szCs w:val="18"/>
              </w:rPr>
              <w:t xml:space="preserve"> / 1000 чел.</w:t>
            </w:r>
            <w:r w:rsidR="00864EC9" w:rsidRPr="0075248E">
              <w:rPr>
                <w:rFonts w:eastAsia="Times New Roman"/>
                <w:sz w:val="18"/>
                <w:szCs w:val="18"/>
              </w:rPr>
              <w:t xml:space="preserve"> [1]</w:t>
            </w:r>
          </w:p>
        </w:tc>
        <w:tc>
          <w:tcPr>
            <w:tcW w:w="1632" w:type="dxa"/>
            <w:gridSpan w:val="2"/>
            <w:tcBorders>
              <w:top w:val="nil"/>
              <w:left w:val="nil"/>
              <w:bottom w:val="nil"/>
              <w:right w:val="single" w:sz="4"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0,02</w:t>
            </w:r>
          </w:p>
        </w:tc>
        <w:tc>
          <w:tcPr>
            <w:tcW w:w="2774" w:type="dxa"/>
            <w:tcBorders>
              <w:top w:val="nil"/>
              <w:left w:val="nil"/>
              <w:bottom w:val="nil"/>
              <w:right w:val="single" w:sz="8" w:space="0" w:color="auto"/>
            </w:tcBorders>
            <w:shd w:val="clear" w:color="auto" w:fill="auto"/>
            <w:hideMark/>
          </w:tcPr>
          <w:p w:rsidR="00BB514C" w:rsidRPr="0075248E" w:rsidRDefault="00BB514C" w:rsidP="00633C6F">
            <w:pPr>
              <w:ind w:firstLine="0"/>
              <w:jc w:val="center"/>
              <w:rPr>
                <w:rFonts w:eastAsia="Times New Roman"/>
                <w:sz w:val="18"/>
                <w:szCs w:val="18"/>
              </w:rPr>
            </w:pPr>
            <w:r w:rsidRPr="0075248E">
              <w:rPr>
                <w:rFonts w:eastAsia="Times New Roman"/>
                <w:sz w:val="18"/>
                <w:szCs w:val="18"/>
              </w:rPr>
              <w:t>-</w:t>
            </w:r>
          </w:p>
        </w:tc>
      </w:tr>
      <w:tr w:rsidR="0075248E" w:rsidRPr="0075248E" w:rsidTr="007C3659">
        <w:trPr>
          <w:trHeight w:val="157"/>
          <w:tblHeader/>
        </w:trPr>
        <w:tc>
          <w:tcPr>
            <w:tcW w:w="4147" w:type="dxa"/>
            <w:gridSpan w:val="3"/>
            <w:tcBorders>
              <w:top w:val="single" w:sz="4" w:space="0" w:color="auto"/>
              <w:left w:val="single" w:sz="8" w:space="0" w:color="auto"/>
              <w:bottom w:val="single" w:sz="8" w:space="0" w:color="auto"/>
              <w:right w:val="single" w:sz="4" w:space="0" w:color="000000"/>
            </w:tcBorders>
            <w:shd w:val="clear" w:color="auto" w:fill="auto"/>
          </w:tcPr>
          <w:p w:rsidR="00BB514C" w:rsidRPr="0075248E" w:rsidRDefault="00BB514C" w:rsidP="004C13DE">
            <w:pPr>
              <w:ind w:firstLine="0"/>
              <w:jc w:val="left"/>
              <w:rPr>
                <w:rFonts w:eastAsia="Times New Roman"/>
                <w:sz w:val="18"/>
                <w:szCs w:val="18"/>
              </w:rPr>
            </w:pPr>
            <w:r w:rsidRPr="0075248E">
              <w:rPr>
                <w:rFonts w:eastAsia="Times New Roman"/>
                <w:sz w:val="18"/>
                <w:szCs w:val="18"/>
              </w:rPr>
              <w:t>Приложение:</w:t>
            </w:r>
          </w:p>
        </w:tc>
        <w:tc>
          <w:tcPr>
            <w:tcW w:w="10878" w:type="dxa"/>
            <w:gridSpan w:val="7"/>
            <w:tcBorders>
              <w:top w:val="single" w:sz="4" w:space="0" w:color="auto"/>
              <w:left w:val="nil"/>
              <w:bottom w:val="single" w:sz="8" w:space="0" w:color="auto"/>
              <w:right w:val="single" w:sz="8" w:space="0" w:color="auto"/>
            </w:tcBorders>
            <w:shd w:val="clear" w:color="auto" w:fill="auto"/>
          </w:tcPr>
          <w:p w:rsidR="00864EC9" w:rsidRPr="0075248E" w:rsidRDefault="00864EC9" w:rsidP="00864EC9">
            <w:pPr>
              <w:ind w:firstLine="0"/>
              <w:rPr>
                <w:rFonts w:eastAsia="Times New Roman"/>
                <w:sz w:val="18"/>
                <w:szCs w:val="18"/>
              </w:rPr>
            </w:pPr>
            <w:r w:rsidRPr="0075248E">
              <w:rPr>
                <w:rFonts w:eastAsia="Times New Roman"/>
                <w:sz w:val="18"/>
                <w:szCs w:val="18"/>
              </w:rPr>
              <w:t>1. Расчетные показатели приняты в соответствии с Приложением</w:t>
            </w:r>
            <w:proofErr w:type="gramStart"/>
            <w:r w:rsidRPr="0075248E">
              <w:rPr>
                <w:rFonts w:eastAsia="Times New Roman"/>
                <w:sz w:val="18"/>
                <w:szCs w:val="18"/>
              </w:rPr>
              <w:t xml:space="preserve"> Д</w:t>
            </w:r>
            <w:proofErr w:type="gramEnd"/>
            <w:r w:rsidRPr="0075248E">
              <w:rPr>
                <w:rFonts w:eastAsia="Times New Roman"/>
                <w:sz w:val="18"/>
                <w:szCs w:val="18"/>
              </w:rPr>
              <w:t xml:space="preserve"> СП 42.13330.2016.</w:t>
            </w:r>
          </w:p>
        </w:tc>
      </w:tr>
      <w:tr w:rsidR="0075248E" w:rsidRPr="0075248E" w:rsidTr="004C13DE">
        <w:trPr>
          <w:trHeight w:val="499"/>
          <w:tblHeader/>
        </w:trPr>
        <w:tc>
          <w:tcPr>
            <w:tcW w:w="15025" w:type="dxa"/>
            <w:gridSpan w:val="10"/>
            <w:tcBorders>
              <w:top w:val="single" w:sz="8" w:space="0" w:color="auto"/>
              <w:left w:val="single" w:sz="8" w:space="0" w:color="auto"/>
              <w:bottom w:val="single" w:sz="8" w:space="0" w:color="auto"/>
              <w:right w:val="single" w:sz="8" w:space="0" w:color="000000"/>
            </w:tcBorders>
            <w:shd w:val="clear" w:color="auto" w:fill="auto"/>
            <w:hideMark/>
          </w:tcPr>
          <w:p w:rsidR="00BB514C" w:rsidRPr="0075248E" w:rsidRDefault="005F5092" w:rsidP="00402EA2">
            <w:pPr>
              <w:pStyle w:val="3"/>
              <w:rPr>
                <w:szCs w:val="18"/>
              </w:rPr>
            </w:pPr>
            <w:bookmarkStart w:id="17" w:name="_Toc68777299"/>
            <w:r w:rsidRPr="00465219">
              <w:rPr>
                <w:szCs w:val="18"/>
              </w:rPr>
              <w:t>2.7</w:t>
            </w:r>
            <w:r>
              <w:rPr>
                <w:szCs w:val="18"/>
              </w:rPr>
              <w:t xml:space="preserve"> </w:t>
            </w:r>
            <w:r w:rsidR="00BB514C" w:rsidRPr="0075248E">
              <w:rPr>
                <w:szCs w:val="18"/>
              </w:rPr>
              <w:t>Расчетные показатели минимально допустимого уровня обеспеченности и расчетные показатели максимально допустимого уровня террит</w:t>
            </w:r>
            <w:r w:rsidR="00BB514C" w:rsidRPr="0075248E">
              <w:rPr>
                <w:szCs w:val="18"/>
              </w:rPr>
              <w:t>о</w:t>
            </w:r>
            <w:r w:rsidR="00BB514C" w:rsidRPr="0075248E">
              <w:rPr>
                <w:szCs w:val="18"/>
              </w:rPr>
              <w:t>риальной доступности объектов благоустройства территории</w:t>
            </w:r>
            <w:bookmarkEnd w:id="17"/>
          </w:p>
        </w:tc>
      </w:tr>
      <w:tr w:rsidR="0075248E" w:rsidRPr="0075248E" w:rsidTr="007C3659">
        <w:trPr>
          <w:trHeight w:val="71"/>
          <w:tblHeader/>
        </w:trPr>
        <w:tc>
          <w:tcPr>
            <w:tcW w:w="1701" w:type="dxa"/>
            <w:gridSpan w:val="2"/>
            <w:vMerge w:val="restart"/>
            <w:tcBorders>
              <w:top w:val="single" w:sz="4" w:space="0" w:color="auto"/>
              <w:left w:val="single" w:sz="8" w:space="0" w:color="auto"/>
              <w:right w:val="single" w:sz="8" w:space="0" w:color="000000"/>
            </w:tcBorders>
            <w:shd w:val="clear" w:color="auto" w:fill="auto"/>
            <w:textDirection w:val="btLr"/>
          </w:tcPr>
          <w:p w:rsidR="00BB514C" w:rsidRPr="0075248E" w:rsidRDefault="00BB514C" w:rsidP="00633C6F">
            <w:pPr>
              <w:ind w:left="113" w:right="113" w:firstLine="0"/>
              <w:jc w:val="center"/>
              <w:rPr>
                <w:rFonts w:eastAsia="Times New Roman"/>
                <w:bCs/>
                <w:sz w:val="18"/>
                <w:szCs w:val="18"/>
              </w:rPr>
            </w:pPr>
            <w:r w:rsidRPr="0075248E">
              <w:rPr>
                <w:rFonts w:eastAsia="Times New Roman"/>
                <w:bCs/>
                <w:sz w:val="18"/>
                <w:szCs w:val="18"/>
              </w:rPr>
              <w:t>Объекты благоустройства двор</w:t>
            </w:r>
            <w:r w:rsidRPr="0075248E">
              <w:rPr>
                <w:rFonts w:eastAsia="Times New Roman"/>
                <w:bCs/>
                <w:sz w:val="18"/>
                <w:szCs w:val="18"/>
              </w:rPr>
              <w:t>о</w:t>
            </w:r>
            <w:r w:rsidRPr="0075248E">
              <w:rPr>
                <w:rFonts w:eastAsia="Times New Roman"/>
                <w:bCs/>
                <w:sz w:val="18"/>
                <w:szCs w:val="18"/>
              </w:rPr>
              <w:t>вых территорий многоквартирных домов</w:t>
            </w:r>
          </w:p>
        </w:tc>
        <w:tc>
          <w:tcPr>
            <w:tcW w:w="4180" w:type="dxa"/>
            <w:gridSpan w:val="2"/>
            <w:tcBorders>
              <w:top w:val="single" w:sz="4"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r w:rsidRPr="0075248E">
              <w:rPr>
                <w:rFonts w:eastAsia="Times New Roman"/>
                <w:bCs/>
                <w:sz w:val="18"/>
                <w:szCs w:val="18"/>
              </w:rPr>
              <w:t>Площадки для игр детей дошкольного и младшего школьного возраста</w:t>
            </w:r>
          </w:p>
        </w:tc>
        <w:tc>
          <w:tcPr>
            <w:tcW w:w="4738" w:type="dxa"/>
            <w:gridSpan w:val="3"/>
            <w:vMerge w:val="restart"/>
            <w:tcBorders>
              <w:top w:val="single" w:sz="8" w:space="0" w:color="auto"/>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Удельные размеры площадок, м</w:t>
            </w:r>
            <w:proofErr w:type="gramStart"/>
            <w:r w:rsidRPr="0075248E">
              <w:rPr>
                <w:rFonts w:eastAsia="Times New Roman"/>
                <w:bCs/>
                <w:sz w:val="18"/>
                <w:szCs w:val="18"/>
                <w:vertAlign w:val="superscript"/>
              </w:rPr>
              <w:t>2</w:t>
            </w:r>
            <w:proofErr w:type="gramEnd"/>
            <w:r w:rsidRPr="0075248E">
              <w:rPr>
                <w:rFonts w:eastAsia="Times New Roman"/>
                <w:bCs/>
                <w:sz w:val="18"/>
                <w:szCs w:val="18"/>
              </w:rPr>
              <w:t>/чел.</w:t>
            </w:r>
          </w:p>
        </w:tc>
        <w:tc>
          <w:tcPr>
            <w:tcW w:w="1571"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0,7</w:t>
            </w: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100 м (но не менее 12 м от окон жилых и общественных зданий)</w:t>
            </w:r>
          </w:p>
        </w:tc>
      </w:tr>
      <w:tr w:rsidR="0075248E" w:rsidRPr="0075248E" w:rsidTr="007C3659">
        <w:trPr>
          <w:trHeight w:val="71"/>
          <w:tblHeader/>
        </w:trPr>
        <w:tc>
          <w:tcPr>
            <w:tcW w:w="1701" w:type="dxa"/>
            <w:gridSpan w:val="2"/>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
                <w:bCs/>
                <w:sz w:val="18"/>
                <w:szCs w:val="18"/>
              </w:rPr>
            </w:pPr>
          </w:p>
        </w:tc>
        <w:tc>
          <w:tcPr>
            <w:tcW w:w="4180"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r w:rsidRPr="0075248E">
              <w:rPr>
                <w:rFonts w:eastAsia="Times New Roman"/>
                <w:bCs/>
                <w:sz w:val="18"/>
                <w:szCs w:val="18"/>
              </w:rPr>
              <w:t>Площадки для отдыха взрослого населения</w:t>
            </w:r>
          </w:p>
        </w:tc>
        <w:tc>
          <w:tcPr>
            <w:tcW w:w="4738" w:type="dxa"/>
            <w:gridSpan w:val="3"/>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1571"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0,1</w:t>
            </w: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100 м (но не менее 10 м от окон жилых и общественных зданий)</w:t>
            </w:r>
          </w:p>
        </w:tc>
      </w:tr>
      <w:tr w:rsidR="0075248E" w:rsidRPr="0075248E" w:rsidTr="007C3659">
        <w:trPr>
          <w:trHeight w:val="71"/>
          <w:tblHeader/>
        </w:trPr>
        <w:tc>
          <w:tcPr>
            <w:tcW w:w="1701" w:type="dxa"/>
            <w:gridSpan w:val="2"/>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
                <w:bCs/>
                <w:sz w:val="18"/>
                <w:szCs w:val="18"/>
              </w:rPr>
            </w:pPr>
          </w:p>
        </w:tc>
        <w:tc>
          <w:tcPr>
            <w:tcW w:w="4180"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r w:rsidRPr="0075248E">
              <w:rPr>
                <w:rFonts w:eastAsia="Times New Roman"/>
                <w:bCs/>
                <w:sz w:val="18"/>
                <w:szCs w:val="18"/>
              </w:rPr>
              <w:t>Площадки для занятий физкультурой</w:t>
            </w:r>
          </w:p>
        </w:tc>
        <w:tc>
          <w:tcPr>
            <w:tcW w:w="4738" w:type="dxa"/>
            <w:gridSpan w:val="3"/>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1571" w:type="dxa"/>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2,0</w:t>
            </w: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150 м (но не менее 10 м от окон жилых и общественных зданий)</w:t>
            </w:r>
          </w:p>
        </w:tc>
      </w:tr>
      <w:tr w:rsidR="0075248E" w:rsidRPr="0075248E" w:rsidTr="007C3659">
        <w:trPr>
          <w:trHeight w:val="399"/>
          <w:tblHeader/>
        </w:trPr>
        <w:tc>
          <w:tcPr>
            <w:tcW w:w="1701" w:type="dxa"/>
            <w:gridSpan w:val="2"/>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
                <w:bCs/>
                <w:sz w:val="18"/>
                <w:szCs w:val="18"/>
              </w:rPr>
            </w:pPr>
          </w:p>
        </w:tc>
        <w:tc>
          <w:tcPr>
            <w:tcW w:w="4180" w:type="dxa"/>
            <w:gridSpan w:val="2"/>
            <w:vMerge w:val="restart"/>
            <w:tcBorders>
              <w:top w:val="single" w:sz="8" w:space="0" w:color="auto"/>
              <w:left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r w:rsidRPr="0075248E">
              <w:rPr>
                <w:rFonts w:eastAsia="Times New Roman"/>
                <w:bCs/>
                <w:sz w:val="18"/>
                <w:szCs w:val="18"/>
              </w:rPr>
              <w:t>Площадки для хозяйственных целей</w:t>
            </w:r>
          </w:p>
        </w:tc>
        <w:tc>
          <w:tcPr>
            <w:tcW w:w="4738" w:type="dxa"/>
            <w:gridSpan w:val="3"/>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1571" w:type="dxa"/>
            <w:vMerge w:val="restart"/>
            <w:tcBorders>
              <w:top w:val="single" w:sz="8" w:space="0" w:color="auto"/>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0,3</w:t>
            </w: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100 м для домов с мусоропров</w:t>
            </w:r>
            <w:r w:rsidRPr="0075248E">
              <w:rPr>
                <w:rFonts w:eastAsia="Times New Roman"/>
                <w:bCs/>
                <w:sz w:val="18"/>
                <w:szCs w:val="18"/>
              </w:rPr>
              <w:t>о</w:t>
            </w:r>
            <w:r w:rsidRPr="0075248E">
              <w:rPr>
                <w:rFonts w:eastAsia="Times New Roman"/>
                <w:bCs/>
                <w:sz w:val="18"/>
                <w:szCs w:val="18"/>
              </w:rPr>
              <w:t>дами (но не менее 20 м от окон жилых и общественных зданий)</w:t>
            </w:r>
          </w:p>
        </w:tc>
      </w:tr>
      <w:tr w:rsidR="0075248E" w:rsidRPr="0075248E" w:rsidTr="007C3659">
        <w:trPr>
          <w:trHeight w:val="399"/>
          <w:tblHeader/>
        </w:trPr>
        <w:tc>
          <w:tcPr>
            <w:tcW w:w="1701" w:type="dxa"/>
            <w:gridSpan w:val="2"/>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
                <w:bCs/>
                <w:sz w:val="18"/>
                <w:szCs w:val="18"/>
              </w:rPr>
            </w:pPr>
          </w:p>
        </w:tc>
        <w:tc>
          <w:tcPr>
            <w:tcW w:w="4180" w:type="dxa"/>
            <w:gridSpan w:val="2"/>
            <w:vMerge/>
            <w:tcBorders>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p>
        </w:tc>
        <w:tc>
          <w:tcPr>
            <w:tcW w:w="4738" w:type="dxa"/>
            <w:gridSpan w:val="3"/>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1571" w:type="dxa"/>
            <w:vMerge/>
            <w:tcBorders>
              <w:left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50 м для домов без мусоропров</w:t>
            </w:r>
            <w:r w:rsidRPr="0075248E">
              <w:rPr>
                <w:rFonts w:eastAsia="Times New Roman"/>
                <w:bCs/>
                <w:sz w:val="18"/>
                <w:szCs w:val="18"/>
              </w:rPr>
              <w:t>о</w:t>
            </w:r>
            <w:r w:rsidRPr="0075248E">
              <w:rPr>
                <w:rFonts w:eastAsia="Times New Roman"/>
                <w:bCs/>
                <w:sz w:val="18"/>
                <w:szCs w:val="18"/>
              </w:rPr>
              <w:t>дов (но не менее 20 м от окон жилых и общественных зданий)</w:t>
            </w:r>
          </w:p>
        </w:tc>
      </w:tr>
      <w:tr w:rsidR="0075248E" w:rsidRPr="0075248E" w:rsidTr="007C3659">
        <w:trPr>
          <w:trHeight w:val="71"/>
          <w:tblHeader/>
        </w:trPr>
        <w:tc>
          <w:tcPr>
            <w:tcW w:w="1701" w:type="dxa"/>
            <w:gridSpan w:val="2"/>
            <w:vMerge/>
            <w:tcBorders>
              <w:left w:val="single" w:sz="8" w:space="0" w:color="auto"/>
              <w:bottom w:val="single" w:sz="4" w:space="0" w:color="auto"/>
              <w:right w:val="single" w:sz="8" w:space="0" w:color="000000"/>
            </w:tcBorders>
            <w:shd w:val="clear" w:color="auto" w:fill="auto"/>
          </w:tcPr>
          <w:p w:rsidR="00BB514C" w:rsidRPr="0075248E" w:rsidRDefault="00BB514C" w:rsidP="00633C6F">
            <w:pPr>
              <w:ind w:firstLine="0"/>
              <w:jc w:val="center"/>
              <w:rPr>
                <w:rFonts w:eastAsia="Times New Roman"/>
                <w:b/>
                <w:bCs/>
                <w:sz w:val="18"/>
                <w:szCs w:val="18"/>
              </w:rPr>
            </w:pPr>
          </w:p>
        </w:tc>
        <w:tc>
          <w:tcPr>
            <w:tcW w:w="4180"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left"/>
              <w:rPr>
                <w:rFonts w:eastAsia="Times New Roman"/>
                <w:bCs/>
                <w:sz w:val="18"/>
                <w:szCs w:val="18"/>
              </w:rPr>
            </w:pPr>
            <w:r w:rsidRPr="0075248E">
              <w:rPr>
                <w:rFonts w:eastAsia="Times New Roman"/>
                <w:bCs/>
                <w:sz w:val="18"/>
                <w:szCs w:val="18"/>
              </w:rPr>
              <w:t>Площадки для выгула собак</w:t>
            </w:r>
          </w:p>
        </w:tc>
        <w:tc>
          <w:tcPr>
            <w:tcW w:w="4738" w:type="dxa"/>
            <w:gridSpan w:val="3"/>
            <w:vMerge/>
            <w:tcBorders>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1571" w:type="dxa"/>
            <w:vMerge/>
            <w:tcBorders>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p>
        </w:tc>
        <w:tc>
          <w:tcPr>
            <w:tcW w:w="2835" w:type="dxa"/>
            <w:gridSpan w:val="2"/>
            <w:tcBorders>
              <w:top w:val="single" w:sz="8" w:space="0" w:color="auto"/>
              <w:left w:val="single" w:sz="8" w:space="0" w:color="auto"/>
              <w:bottom w:val="single" w:sz="8" w:space="0" w:color="auto"/>
              <w:right w:val="single" w:sz="8" w:space="0" w:color="000000"/>
            </w:tcBorders>
            <w:shd w:val="clear" w:color="auto" w:fill="auto"/>
          </w:tcPr>
          <w:p w:rsidR="00BB514C" w:rsidRPr="0075248E" w:rsidRDefault="00BB514C" w:rsidP="00633C6F">
            <w:pPr>
              <w:ind w:firstLine="0"/>
              <w:jc w:val="center"/>
              <w:rPr>
                <w:rFonts w:eastAsia="Times New Roman"/>
                <w:bCs/>
                <w:sz w:val="18"/>
                <w:szCs w:val="18"/>
              </w:rPr>
            </w:pPr>
            <w:r w:rsidRPr="0075248E">
              <w:rPr>
                <w:rFonts w:eastAsia="Times New Roman"/>
                <w:bCs/>
                <w:sz w:val="18"/>
                <w:szCs w:val="18"/>
              </w:rPr>
              <w:t>300 м (но не менее 40 м от окон жилых и общественных зданий)</w:t>
            </w:r>
          </w:p>
        </w:tc>
      </w:tr>
    </w:tbl>
    <w:p w:rsidR="00434D27" w:rsidRPr="0075248E" w:rsidRDefault="00434D27" w:rsidP="00CD3BE9">
      <w:pPr>
        <w:pStyle w:val="ConsPlusNormal"/>
        <w:jc w:val="center"/>
        <w:outlineLvl w:val="1"/>
        <w:rPr>
          <w:rFonts w:ascii="Times New Roman" w:hAnsi="Times New Roman" w:cs="Times New Roman"/>
          <w:b/>
          <w:sz w:val="28"/>
          <w:szCs w:val="28"/>
        </w:rPr>
        <w:sectPr w:rsidR="00434D27" w:rsidRPr="0075248E" w:rsidSect="009A15BA">
          <w:pgSz w:w="16838" w:h="11906" w:orient="landscape"/>
          <w:pgMar w:top="1418" w:right="567" w:bottom="993" w:left="567" w:header="709" w:footer="709" w:gutter="0"/>
          <w:cols w:space="708"/>
          <w:docGrid w:linePitch="360"/>
        </w:sectPr>
      </w:pPr>
    </w:p>
    <w:p w:rsidR="00CD3BE9" w:rsidRPr="0075248E" w:rsidRDefault="004014C6" w:rsidP="00152EDA">
      <w:pPr>
        <w:pStyle w:val="ConsPlusNormal"/>
        <w:ind w:firstLine="709"/>
        <w:jc w:val="center"/>
        <w:outlineLvl w:val="0"/>
        <w:rPr>
          <w:rFonts w:ascii="Times New Roman" w:hAnsi="Times New Roman" w:cs="Times New Roman"/>
          <w:b/>
          <w:sz w:val="26"/>
          <w:szCs w:val="26"/>
        </w:rPr>
      </w:pPr>
      <w:bookmarkStart w:id="18" w:name="_Toc68777300"/>
      <w:r w:rsidRPr="0075248E">
        <w:rPr>
          <w:rFonts w:ascii="Times New Roman" w:hAnsi="Times New Roman" w:cs="Times New Roman"/>
          <w:b/>
          <w:sz w:val="26"/>
          <w:szCs w:val="26"/>
          <w:lang w:val="en-US"/>
        </w:rPr>
        <w:lastRenderedPageBreak/>
        <w:t>II</w:t>
      </w:r>
      <w:r w:rsidR="009B216F" w:rsidRPr="0075248E">
        <w:rPr>
          <w:rFonts w:ascii="Times New Roman" w:hAnsi="Times New Roman" w:cs="Times New Roman"/>
          <w:b/>
          <w:sz w:val="26"/>
          <w:szCs w:val="26"/>
        </w:rPr>
        <w:t>.</w:t>
      </w:r>
      <w:r w:rsidR="00CD3BE9" w:rsidRPr="0075248E">
        <w:rPr>
          <w:rFonts w:ascii="Times New Roman" w:hAnsi="Times New Roman" w:cs="Times New Roman"/>
          <w:b/>
          <w:sz w:val="26"/>
          <w:szCs w:val="26"/>
          <w:lang w:val="en-US"/>
        </w:rPr>
        <w:t> </w:t>
      </w:r>
      <w:r w:rsidR="00CD3BE9" w:rsidRPr="0075248E">
        <w:rPr>
          <w:rFonts w:ascii="Times New Roman" w:hAnsi="Times New Roman" w:cs="Times New Roman"/>
          <w:b/>
          <w:sz w:val="26"/>
          <w:szCs w:val="26"/>
        </w:rPr>
        <w:t>Материалы по обоснованию расчетных показателей, содержащихся в</w:t>
      </w:r>
      <w:r w:rsidR="00CD3BE9" w:rsidRPr="0075248E">
        <w:rPr>
          <w:rFonts w:ascii="Times New Roman" w:hAnsi="Times New Roman" w:cs="Times New Roman"/>
          <w:b/>
          <w:sz w:val="26"/>
          <w:szCs w:val="26"/>
          <w:lang w:val="en-US"/>
        </w:rPr>
        <w:t> </w:t>
      </w:r>
      <w:r w:rsidR="00CD3BE9" w:rsidRPr="0075248E">
        <w:rPr>
          <w:rFonts w:ascii="Times New Roman" w:hAnsi="Times New Roman" w:cs="Times New Roman"/>
          <w:b/>
          <w:sz w:val="26"/>
          <w:szCs w:val="26"/>
        </w:rPr>
        <w:t>основной части нормативов</w:t>
      </w:r>
      <w:bookmarkEnd w:id="18"/>
    </w:p>
    <w:p w:rsidR="00D4218E" w:rsidRPr="0075248E" w:rsidRDefault="00D4218E"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9" w:name="_Toc434511562"/>
      <w:bookmarkStart w:id="20" w:name="_Toc444506572"/>
      <w:bookmarkStart w:id="21" w:name="_Toc68777301"/>
      <w:r w:rsidRPr="0075248E">
        <w:rPr>
          <w:rFonts w:ascii="Times New Roman" w:hAnsi="Times New Roman" w:cs="Times New Roman"/>
          <w:i w:val="0"/>
          <w:sz w:val="26"/>
          <w:szCs w:val="26"/>
        </w:rPr>
        <w:t>Анализ социально-демографического состава населения</w:t>
      </w:r>
      <w:bookmarkEnd w:id="19"/>
      <w:bookmarkEnd w:id="20"/>
      <w:r w:rsidR="00B87192" w:rsidRPr="0075248E">
        <w:rPr>
          <w:rFonts w:ascii="Times New Roman" w:hAnsi="Times New Roman" w:cs="Times New Roman"/>
          <w:i w:val="0"/>
          <w:sz w:val="26"/>
          <w:szCs w:val="26"/>
        </w:rPr>
        <w:t xml:space="preserve"> по состоянию на 01.01.2018</w:t>
      </w:r>
      <w:bookmarkEnd w:id="21"/>
    </w:p>
    <w:p w:rsidR="00D431CB" w:rsidRPr="0075248E" w:rsidRDefault="00D431CB" w:rsidP="001B116D">
      <w:pPr>
        <w:pStyle w:val="a6"/>
        <w:spacing w:before="0" w:after="0"/>
        <w:ind w:firstLine="709"/>
        <w:rPr>
          <w:sz w:val="26"/>
          <w:szCs w:val="26"/>
        </w:rPr>
      </w:pPr>
    </w:p>
    <w:p w:rsidR="00704515" w:rsidRPr="0058050D" w:rsidRDefault="00704515" w:rsidP="001B116D">
      <w:pPr>
        <w:pStyle w:val="a6"/>
        <w:spacing w:before="0" w:after="0"/>
        <w:ind w:firstLine="709"/>
        <w:rPr>
          <w:sz w:val="26"/>
          <w:szCs w:val="26"/>
        </w:rPr>
      </w:pPr>
      <w:r w:rsidRPr="0058050D">
        <w:rPr>
          <w:sz w:val="26"/>
          <w:szCs w:val="26"/>
        </w:rPr>
        <w:t>По состоянию на 01.01.2018 численность постоянного населения Шебекинск</w:t>
      </w:r>
      <w:r w:rsidRPr="0058050D">
        <w:rPr>
          <w:sz w:val="26"/>
          <w:szCs w:val="26"/>
        </w:rPr>
        <w:t>о</w:t>
      </w:r>
      <w:r w:rsidRPr="0058050D">
        <w:rPr>
          <w:sz w:val="26"/>
          <w:szCs w:val="26"/>
        </w:rPr>
        <w:t xml:space="preserve">го </w:t>
      </w:r>
      <w:r w:rsidRPr="00AF010E">
        <w:rPr>
          <w:strike/>
          <w:color w:val="FF0000"/>
          <w:sz w:val="26"/>
          <w:szCs w:val="26"/>
          <w:highlight w:val="yellow"/>
        </w:rPr>
        <w:t>района</w:t>
      </w:r>
      <w:r w:rsidR="00AF010E" w:rsidRPr="00AF010E">
        <w:rPr>
          <w:color w:val="FF0000"/>
          <w:sz w:val="26"/>
          <w:szCs w:val="26"/>
          <w:highlight w:val="yellow"/>
        </w:rPr>
        <w:t xml:space="preserve"> муниципального округа</w:t>
      </w:r>
      <w:r w:rsidRPr="00AF010E">
        <w:rPr>
          <w:color w:val="FF0000"/>
          <w:sz w:val="26"/>
          <w:szCs w:val="26"/>
        </w:rPr>
        <w:t xml:space="preserve"> </w:t>
      </w:r>
      <w:r w:rsidRPr="0058050D">
        <w:rPr>
          <w:sz w:val="26"/>
          <w:szCs w:val="26"/>
        </w:rPr>
        <w:t>составляла 89,1 тыс. человек. Среди муниципал</w:t>
      </w:r>
      <w:r w:rsidRPr="0058050D">
        <w:rPr>
          <w:sz w:val="26"/>
          <w:szCs w:val="26"/>
        </w:rPr>
        <w:t>ь</w:t>
      </w:r>
      <w:r w:rsidRPr="0058050D">
        <w:rPr>
          <w:sz w:val="26"/>
          <w:szCs w:val="26"/>
        </w:rPr>
        <w:t xml:space="preserve">ных образований, входящих в состав Белгородской области, Шебекинский </w:t>
      </w:r>
      <w:r w:rsidR="00AF010E" w:rsidRPr="00AF010E">
        <w:rPr>
          <w:strike/>
          <w:color w:val="FF0000"/>
          <w:sz w:val="26"/>
          <w:szCs w:val="26"/>
          <w:highlight w:val="yellow"/>
        </w:rPr>
        <w:t>район</w:t>
      </w:r>
      <w:r w:rsidR="00AF010E" w:rsidRPr="00AF010E">
        <w:rPr>
          <w:color w:val="FF0000"/>
          <w:sz w:val="26"/>
          <w:szCs w:val="26"/>
        </w:rPr>
        <w:t xml:space="preserve"> </w:t>
      </w:r>
      <w:r w:rsidR="00AF010E" w:rsidRPr="00AF010E">
        <w:rPr>
          <w:color w:val="FF0000"/>
          <w:sz w:val="26"/>
          <w:szCs w:val="26"/>
          <w:highlight w:val="yellow"/>
        </w:rPr>
        <w:t>м</w:t>
      </w:r>
      <w:r w:rsidR="00AF010E" w:rsidRPr="00AF010E">
        <w:rPr>
          <w:color w:val="FF0000"/>
          <w:sz w:val="26"/>
          <w:szCs w:val="26"/>
          <w:highlight w:val="yellow"/>
        </w:rPr>
        <w:t>у</w:t>
      </w:r>
      <w:r w:rsidR="00AF010E" w:rsidRPr="00AF010E">
        <w:rPr>
          <w:color w:val="FF0000"/>
          <w:sz w:val="26"/>
          <w:szCs w:val="26"/>
          <w:highlight w:val="yellow"/>
        </w:rPr>
        <w:t>ниципальный округ</w:t>
      </w:r>
      <w:r w:rsidRPr="0058050D">
        <w:rPr>
          <w:sz w:val="26"/>
          <w:szCs w:val="26"/>
        </w:rPr>
        <w:t xml:space="preserve"> занимает п</w:t>
      </w:r>
      <w:r w:rsidRPr="0058050D">
        <w:rPr>
          <w:sz w:val="26"/>
          <w:szCs w:val="26"/>
        </w:rPr>
        <w:t>я</w:t>
      </w:r>
      <w:r w:rsidRPr="0058050D">
        <w:rPr>
          <w:sz w:val="26"/>
          <w:szCs w:val="26"/>
        </w:rPr>
        <w:t>тое место по численности постоянного населения.</w:t>
      </w:r>
    </w:p>
    <w:p w:rsidR="00704515" w:rsidRPr="0058050D" w:rsidRDefault="00704515" w:rsidP="001B116D">
      <w:pPr>
        <w:pStyle w:val="a6"/>
        <w:spacing w:before="0" w:after="0"/>
        <w:ind w:firstLine="709"/>
        <w:rPr>
          <w:sz w:val="26"/>
          <w:szCs w:val="26"/>
        </w:rPr>
      </w:pPr>
      <w:r w:rsidRPr="0058050D">
        <w:rPr>
          <w:sz w:val="26"/>
          <w:szCs w:val="26"/>
        </w:rPr>
        <w:t>Численность населения Шебекинского района характеризуется стабильным с</w:t>
      </w:r>
      <w:r w:rsidRPr="0058050D">
        <w:rPr>
          <w:sz w:val="26"/>
          <w:szCs w:val="26"/>
        </w:rPr>
        <w:t>о</w:t>
      </w:r>
      <w:r w:rsidRPr="0058050D">
        <w:rPr>
          <w:sz w:val="26"/>
          <w:szCs w:val="26"/>
        </w:rPr>
        <w:t>кращением с 2013 г</w:t>
      </w:r>
      <w:r w:rsidR="00227B92">
        <w:rPr>
          <w:sz w:val="26"/>
          <w:szCs w:val="26"/>
        </w:rPr>
        <w:t>.</w:t>
      </w:r>
      <w:r w:rsidRPr="0058050D">
        <w:rPr>
          <w:sz w:val="26"/>
          <w:szCs w:val="26"/>
        </w:rPr>
        <w:t xml:space="preserve"> (</w:t>
      </w:r>
      <w:r w:rsidRPr="0058050D">
        <w:rPr>
          <w:sz w:val="26"/>
          <w:szCs w:val="26"/>
        </w:rPr>
        <w:fldChar w:fldCharType="begin"/>
      </w:r>
      <w:r w:rsidRPr="0058050D">
        <w:rPr>
          <w:sz w:val="26"/>
          <w:szCs w:val="26"/>
        </w:rPr>
        <w:instrText xml:space="preserve"> REF _Ref432608954 \h  \* MERGEFORMAT </w:instrText>
      </w:r>
      <w:r w:rsidRPr="0058050D">
        <w:rPr>
          <w:sz w:val="26"/>
          <w:szCs w:val="26"/>
        </w:rPr>
      </w:r>
      <w:r w:rsidRPr="0058050D">
        <w:rPr>
          <w:sz w:val="26"/>
          <w:szCs w:val="26"/>
        </w:rPr>
        <w:fldChar w:fldCharType="separate"/>
      </w:r>
      <w:r w:rsidR="009800B1" w:rsidRPr="0058050D">
        <w:rPr>
          <w:sz w:val="26"/>
          <w:szCs w:val="26"/>
        </w:rPr>
        <w:t xml:space="preserve">Рисунок </w:t>
      </w:r>
      <w:r w:rsidR="009800B1">
        <w:rPr>
          <w:sz w:val="26"/>
          <w:szCs w:val="26"/>
        </w:rPr>
        <w:t>1</w:t>
      </w:r>
      <w:r w:rsidRPr="0058050D">
        <w:rPr>
          <w:sz w:val="26"/>
          <w:szCs w:val="26"/>
        </w:rPr>
        <w:fldChar w:fldCharType="end"/>
      </w:r>
      <w:r w:rsidRPr="0058050D">
        <w:rPr>
          <w:sz w:val="26"/>
          <w:szCs w:val="26"/>
        </w:rPr>
        <w:t xml:space="preserve">). </w:t>
      </w:r>
    </w:p>
    <w:p w:rsidR="00704515" w:rsidRPr="0058050D" w:rsidRDefault="00704515" w:rsidP="001B116D">
      <w:pPr>
        <w:pStyle w:val="a6"/>
        <w:spacing w:before="0" w:after="0"/>
        <w:ind w:firstLine="709"/>
        <w:rPr>
          <w:sz w:val="26"/>
          <w:szCs w:val="26"/>
        </w:rPr>
      </w:pPr>
      <w:r w:rsidRPr="0058050D">
        <w:rPr>
          <w:noProof/>
          <w:sz w:val="26"/>
          <w:szCs w:val="26"/>
        </w:rPr>
        <w:drawing>
          <wp:inline distT="0" distB="0" distL="0" distR="0" wp14:anchorId="192F46E7" wp14:editId="45BFC649">
            <wp:extent cx="5657850" cy="2714625"/>
            <wp:effectExtent l="0" t="0" r="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704515" w:rsidRPr="0058050D" w:rsidRDefault="00704515" w:rsidP="001B116D">
      <w:pPr>
        <w:pStyle w:val="a6"/>
        <w:spacing w:before="0" w:after="0"/>
        <w:ind w:firstLine="709"/>
        <w:rPr>
          <w:sz w:val="26"/>
          <w:szCs w:val="26"/>
        </w:rPr>
      </w:pPr>
    </w:p>
    <w:p w:rsidR="00704515" w:rsidRPr="0058050D" w:rsidRDefault="00704515" w:rsidP="001B116D">
      <w:pPr>
        <w:pStyle w:val="afff5"/>
        <w:spacing w:before="0" w:after="0"/>
        <w:ind w:firstLine="709"/>
        <w:rPr>
          <w:sz w:val="26"/>
          <w:szCs w:val="26"/>
        </w:rPr>
      </w:pPr>
      <w:bookmarkStart w:id="22" w:name="_Ref432608954"/>
      <w:r w:rsidRPr="0058050D">
        <w:rPr>
          <w:sz w:val="26"/>
          <w:szCs w:val="26"/>
        </w:rPr>
        <w:t xml:space="preserve">Рисунок </w:t>
      </w:r>
      <w:r w:rsidRPr="0058050D">
        <w:rPr>
          <w:sz w:val="26"/>
          <w:szCs w:val="26"/>
        </w:rPr>
        <w:fldChar w:fldCharType="begin"/>
      </w:r>
      <w:r w:rsidRPr="0058050D">
        <w:rPr>
          <w:sz w:val="26"/>
          <w:szCs w:val="26"/>
        </w:rPr>
        <w:instrText xml:space="preserve"> SEQ Рисунок \* ARABIC </w:instrText>
      </w:r>
      <w:r w:rsidRPr="0058050D">
        <w:rPr>
          <w:sz w:val="26"/>
          <w:szCs w:val="26"/>
        </w:rPr>
        <w:fldChar w:fldCharType="separate"/>
      </w:r>
      <w:r w:rsidR="009800B1">
        <w:rPr>
          <w:noProof/>
          <w:sz w:val="26"/>
          <w:szCs w:val="26"/>
        </w:rPr>
        <w:t>1</w:t>
      </w:r>
      <w:r w:rsidRPr="0058050D">
        <w:rPr>
          <w:sz w:val="26"/>
          <w:szCs w:val="26"/>
        </w:rPr>
        <w:fldChar w:fldCharType="end"/>
      </w:r>
      <w:bookmarkEnd w:id="22"/>
      <w:r w:rsidRPr="0058050D">
        <w:rPr>
          <w:sz w:val="26"/>
          <w:szCs w:val="26"/>
        </w:rPr>
        <w:t xml:space="preserve"> Динамика численности постоянного населения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Pr="0058050D">
        <w:rPr>
          <w:sz w:val="26"/>
          <w:szCs w:val="26"/>
        </w:rPr>
        <w:t>, тыс. человек</w:t>
      </w:r>
    </w:p>
    <w:p w:rsidR="00704515" w:rsidRPr="0058050D" w:rsidRDefault="00704515" w:rsidP="001B116D">
      <w:pPr>
        <w:pStyle w:val="a6"/>
        <w:spacing w:before="0" w:after="0"/>
        <w:ind w:firstLine="709"/>
        <w:rPr>
          <w:sz w:val="26"/>
          <w:szCs w:val="26"/>
        </w:rPr>
      </w:pPr>
      <w:r w:rsidRPr="0058050D">
        <w:rPr>
          <w:sz w:val="26"/>
          <w:szCs w:val="26"/>
        </w:rPr>
        <w:t xml:space="preserve">Плотность населения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Pr="00AF010E">
        <w:rPr>
          <w:color w:val="FF0000"/>
          <w:sz w:val="26"/>
          <w:szCs w:val="26"/>
        </w:rPr>
        <w:t xml:space="preserve"> </w:t>
      </w:r>
      <w:r w:rsidRPr="0058050D">
        <w:rPr>
          <w:sz w:val="26"/>
          <w:szCs w:val="26"/>
        </w:rPr>
        <w:t xml:space="preserve">составляет 47,7 человек на кв. км, что на 19,7% меньше средней плотности населения по </w:t>
      </w:r>
      <w:r w:rsidR="00D200FD" w:rsidRPr="0058050D">
        <w:rPr>
          <w:sz w:val="26"/>
          <w:szCs w:val="26"/>
        </w:rPr>
        <w:t>Белг</w:t>
      </w:r>
      <w:r w:rsidR="00D200FD" w:rsidRPr="0058050D">
        <w:rPr>
          <w:sz w:val="26"/>
          <w:szCs w:val="26"/>
        </w:rPr>
        <w:t>о</w:t>
      </w:r>
      <w:r w:rsidR="00D200FD" w:rsidRPr="0058050D">
        <w:rPr>
          <w:sz w:val="26"/>
          <w:szCs w:val="26"/>
        </w:rPr>
        <w:t>родской</w:t>
      </w:r>
      <w:r w:rsidRPr="0058050D">
        <w:rPr>
          <w:sz w:val="26"/>
          <w:szCs w:val="26"/>
        </w:rPr>
        <w:t xml:space="preserve"> области (57,1 чел. на кв. км) и в 6 раз больше средней плотности населения на территории Российской Федерации (8,58 чел. на кв. км). В разрезе поселений наименьшей плотностью населения характеризуются сельские поселения Белоколод</w:t>
      </w:r>
      <w:r w:rsidRPr="0058050D">
        <w:rPr>
          <w:sz w:val="26"/>
          <w:szCs w:val="26"/>
        </w:rPr>
        <w:t>е</w:t>
      </w:r>
      <w:r w:rsidRPr="0058050D">
        <w:rPr>
          <w:sz w:val="26"/>
          <w:szCs w:val="26"/>
        </w:rPr>
        <w:t>зянское и Большегород</w:t>
      </w:r>
      <w:r w:rsidRPr="0058050D">
        <w:rPr>
          <w:sz w:val="26"/>
          <w:szCs w:val="26"/>
        </w:rPr>
        <w:t>и</w:t>
      </w:r>
      <w:r w:rsidRPr="0058050D">
        <w:rPr>
          <w:sz w:val="26"/>
          <w:szCs w:val="26"/>
        </w:rPr>
        <w:t>щенское (10 и 8 чел. на кв. км соответственно). Наибольшая плотность населения о</w:t>
      </w:r>
      <w:r w:rsidRPr="0058050D">
        <w:rPr>
          <w:sz w:val="26"/>
          <w:szCs w:val="26"/>
        </w:rPr>
        <w:t>т</w:t>
      </w:r>
      <w:r w:rsidRPr="0058050D">
        <w:rPr>
          <w:sz w:val="26"/>
          <w:szCs w:val="26"/>
        </w:rPr>
        <w:t>мечена в г. Шебекино – 1048 чел. на кв. км.</w:t>
      </w:r>
    </w:p>
    <w:p w:rsidR="00704515" w:rsidRPr="0058050D" w:rsidRDefault="00704515" w:rsidP="001B116D">
      <w:pPr>
        <w:pStyle w:val="a6"/>
        <w:spacing w:before="0" w:after="0"/>
        <w:ind w:firstLine="709"/>
        <w:rPr>
          <w:sz w:val="26"/>
          <w:szCs w:val="26"/>
        </w:rPr>
      </w:pPr>
      <w:r w:rsidRPr="0058050D">
        <w:rPr>
          <w:sz w:val="26"/>
          <w:szCs w:val="26"/>
        </w:rPr>
        <w:t>Соотношение сельского и городского населения составляет 53 и 47 % соотве</w:t>
      </w:r>
      <w:r w:rsidRPr="0058050D">
        <w:rPr>
          <w:sz w:val="26"/>
          <w:szCs w:val="26"/>
        </w:rPr>
        <w:t>т</w:t>
      </w:r>
      <w:r w:rsidRPr="0058050D">
        <w:rPr>
          <w:sz w:val="26"/>
          <w:szCs w:val="26"/>
        </w:rPr>
        <w:t>ственно, что говорит о высокой степени урбанизации. Самым крупным по численн</w:t>
      </w:r>
      <w:r w:rsidRPr="0058050D">
        <w:rPr>
          <w:sz w:val="26"/>
          <w:szCs w:val="26"/>
        </w:rPr>
        <w:t>о</w:t>
      </w:r>
      <w:r w:rsidRPr="0058050D">
        <w:rPr>
          <w:sz w:val="26"/>
          <w:szCs w:val="26"/>
        </w:rPr>
        <w:t xml:space="preserve">сти населения является город Шебекино, суммарная численность которого составляет более 47 % от общей численности населения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Pr="0058050D">
        <w:rPr>
          <w:sz w:val="26"/>
          <w:szCs w:val="26"/>
        </w:rPr>
        <w:t>.</w:t>
      </w:r>
    </w:p>
    <w:p w:rsidR="00704515" w:rsidRPr="0058050D" w:rsidRDefault="00704515" w:rsidP="001B116D">
      <w:pPr>
        <w:pStyle w:val="a6"/>
        <w:spacing w:before="0" w:after="0"/>
        <w:ind w:firstLine="709"/>
        <w:rPr>
          <w:sz w:val="26"/>
          <w:szCs w:val="26"/>
        </w:rPr>
      </w:pPr>
      <w:r w:rsidRPr="0058050D">
        <w:rPr>
          <w:sz w:val="26"/>
          <w:szCs w:val="26"/>
        </w:rPr>
        <w:t xml:space="preserve">Половозрастная структура населения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Pr="0058050D">
        <w:rPr>
          <w:sz w:val="26"/>
          <w:szCs w:val="26"/>
        </w:rPr>
        <w:t xml:space="preserve"> характеризуется превышением в общей численности населения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Pr="00AF010E">
        <w:rPr>
          <w:color w:val="FF0000"/>
          <w:sz w:val="26"/>
          <w:szCs w:val="26"/>
        </w:rPr>
        <w:t xml:space="preserve"> </w:t>
      </w:r>
      <w:r w:rsidRPr="0058050D">
        <w:rPr>
          <w:sz w:val="26"/>
          <w:szCs w:val="26"/>
        </w:rPr>
        <w:t>доли женского населения над мужским (54 % и 46 % соответственно), а также превышением доли населения старше трудоспособного во</w:t>
      </w:r>
      <w:r w:rsidRPr="0058050D">
        <w:rPr>
          <w:sz w:val="26"/>
          <w:szCs w:val="26"/>
        </w:rPr>
        <w:t>з</w:t>
      </w:r>
      <w:r w:rsidRPr="0058050D">
        <w:rPr>
          <w:sz w:val="26"/>
          <w:szCs w:val="26"/>
        </w:rPr>
        <w:t>раста над долей населения моложе трудоспособного возраста (30 % и 16 % соотве</w:t>
      </w:r>
      <w:r w:rsidRPr="0058050D">
        <w:rPr>
          <w:sz w:val="26"/>
          <w:szCs w:val="26"/>
        </w:rPr>
        <w:t>т</w:t>
      </w:r>
      <w:r w:rsidRPr="0058050D">
        <w:rPr>
          <w:sz w:val="26"/>
          <w:szCs w:val="26"/>
        </w:rPr>
        <w:t xml:space="preserve">ственно). Возрастная структура населения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Pr="0058050D">
        <w:rPr>
          <w:sz w:val="26"/>
          <w:szCs w:val="26"/>
        </w:rPr>
        <w:t xml:space="preserve"> в разрезе городского и сельского населения отличается незнач</w:t>
      </w:r>
      <w:r w:rsidRPr="0058050D">
        <w:rPr>
          <w:sz w:val="26"/>
          <w:szCs w:val="26"/>
        </w:rPr>
        <w:t>и</w:t>
      </w:r>
      <w:r w:rsidRPr="0058050D">
        <w:rPr>
          <w:sz w:val="26"/>
          <w:szCs w:val="26"/>
        </w:rPr>
        <w:t>тельно – на 1-2 % (</w:t>
      </w:r>
      <w:r w:rsidRPr="0058050D">
        <w:rPr>
          <w:sz w:val="26"/>
          <w:szCs w:val="26"/>
        </w:rPr>
        <w:fldChar w:fldCharType="begin"/>
      </w:r>
      <w:r w:rsidRPr="0058050D">
        <w:rPr>
          <w:sz w:val="26"/>
          <w:szCs w:val="26"/>
        </w:rPr>
        <w:instrText xml:space="preserve"> REF _Ref432616271 \h  \* MERGEFORMAT </w:instrText>
      </w:r>
      <w:r w:rsidRPr="0058050D">
        <w:rPr>
          <w:sz w:val="26"/>
          <w:szCs w:val="26"/>
        </w:rPr>
      </w:r>
      <w:r w:rsidRPr="0058050D">
        <w:rPr>
          <w:sz w:val="26"/>
          <w:szCs w:val="26"/>
        </w:rPr>
        <w:fldChar w:fldCharType="separate"/>
      </w:r>
      <w:r w:rsidR="009800B1" w:rsidRPr="0058050D">
        <w:rPr>
          <w:sz w:val="26"/>
          <w:szCs w:val="26"/>
        </w:rPr>
        <w:t xml:space="preserve">Таблица </w:t>
      </w:r>
      <w:r w:rsidR="009800B1">
        <w:rPr>
          <w:sz w:val="26"/>
          <w:szCs w:val="26"/>
        </w:rPr>
        <w:t>1</w:t>
      </w:r>
      <w:r w:rsidRPr="0058050D">
        <w:rPr>
          <w:sz w:val="26"/>
          <w:szCs w:val="26"/>
        </w:rPr>
        <w:fldChar w:fldCharType="end"/>
      </w:r>
      <w:r w:rsidRPr="0058050D">
        <w:rPr>
          <w:sz w:val="26"/>
          <w:szCs w:val="26"/>
        </w:rPr>
        <w:t>).</w:t>
      </w:r>
    </w:p>
    <w:p w:rsidR="00704515" w:rsidRPr="00AF010E" w:rsidRDefault="00704515" w:rsidP="00AF010E">
      <w:pPr>
        <w:pStyle w:val="afff5"/>
        <w:spacing w:before="0" w:after="0"/>
        <w:ind w:firstLine="709"/>
        <w:jc w:val="both"/>
        <w:rPr>
          <w:color w:val="FF0000"/>
          <w:sz w:val="26"/>
          <w:szCs w:val="26"/>
          <w:lang w:val="ru-RU"/>
        </w:rPr>
      </w:pPr>
      <w:bookmarkStart w:id="23" w:name="_Ref432616271"/>
      <w:r w:rsidRPr="0058050D">
        <w:rPr>
          <w:sz w:val="26"/>
          <w:szCs w:val="26"/>
        </w:rPr>
        <w:lastRenderedPageBreak/>
        <w:t xml:space="preserve">Таблица </w:t>
      </w:r>
      <w:r w:rsidRPr="0058050D">
        <w:rPr>
          <w:sz w:val="26"/>
          <w:szCs w:val="26"/>
        </w:rPr>
        <w:fldChar w:fldCharType="begin"/>
      </w:r>
      <w:r w:rsidRPr="0058050D">
        <w:rPr>
          <w:sz w:val="26"/>
          <w:szCs w:val="26"/>
        </w:rPr>
        <w:instrText xml:space="preserve"> SEQ Таблица \* ARABIC </w:instrText>
      </w:r>
      <w:r w:rsidRPr="0058050D">
        <w:rPr>
          <w:sz w:val="26"/>
          <w:szCs w:val="26"/>
        </w:rPr>
        <w:fldChar w:fldCharType="separate"/>
      </w:r>
      <w:r w:rsidR="009800B1">
        <w:rPr>
          <w:noProof/>
          <w:sz w:val="26"/>
          <w:szCs w:val="26"/>
        </w:rPr>
        <w:t>1</w:t>
      </w:r>
      <w:r w:rsidRPr="0058050D">
        <w:rPr>
          <w:sz w:val="26"/>
          <w:szCs w:val="26"/>
        </w:rPr>
        <w:fldChar w:fldCharType="end"/>
      </w:r>
      <w:bookmarkEnd w:id="23"/>
      <w:r w:rsidRPr="0058050D">
        <w:rPr>
          <w:sz w:val="26"/>
          <w:szCs w:val="26"/>
        </w:rPr>
        <w:t xml:space="preserve"> Возрастная структура населения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969"/>
        <w:gridCol w:w="1717"/>
        <w:gridCol w:w="1970"/>
      </w:tblGrid>
      <w:tr w:rsidR="00813ECA" w:rsidRPr="00351236" w:rsidTr="00DA4928">
        <w:trPr>
          <w:tblHeader/>
          <w:jc w:val="center"/>
        </w:trPr>
        <w:tc>
          <w:tcPr>
            <w:tcW w:w="4077" w:type="dxa"/>
            <w:tcBorders>
              <w:top w:val="single" w:sz="4" w:space="0" w:color="auto"/>
              <w:left w:val="single" w:sz="4" w:space="0" w:color="auto"/>
              <w:bottom w:val="single" w:sz="4" w:space="0" w:color="auto"/>
              <w:right w:val="single" w:sz="4" w:space="0" w:color="auto"/>
            </w:tcBorders>
            <w:vAlign w:val="center"/>
            <w:hideMark/>
          </w:tcPr>
          <w:p w:rsidR="00704515" w:rsidRPr="00351236" w:rsidRDefault="00704515" w:rsidP="001B116D">
            <w:pPr>
              <w:pStyle w:val="afff8"/>
              <w:rPr>
                <w:sz w:val="24"/>
                <w:szCs w:val="24"/>
              </w:rPr>
            </w:pPr>
            <w:r w:rsidRPr="00351236">
              <w:rPr>
                <w:sz w:val="24"/>
                <w:szCs w:val="24"/>
              </w:rPr>
              <w:t>Наименование показателя</w:t>
            </w:r>
          </w:p>
        </w:tc>
        <w:tc>
          <w:tcPr>
            <w:tcW w:w="1969" w:type="dxa"/>
            <w:tcBorders>
              <w:top w:val="single" w:sz="4" w:space="0" w:color="auto"/>
              <w:left w:val="single" w:sz="4" w:space="0" w:color="auto"/>
              <w:bottom w:val="single" w:sz="4" w:space="0" w:color="auto"/>
              <w:right w:val="single" w:sz="4" w:space="0" w:color="auto"/>
            </w:tcBorders>
            <w:vAlign w:val="center"/>
            <w:hideMark/>
          </w:tcPr>
          <w:p w:rsidR="00704515" w:rsidRPr="00351236" w:rsidRDefault="00704515" w:rsidP="001B116D">
            <w:pPr>
              <w:pStyle w:val="afff8"/>
              <w:rPr>
                <w:sz w:val="24"/>
                <w:szCs w:val="24"/>
              </w:rPr>
            </w:pPr>
            <w:r w:rsidRPr="00351236">
              <w:rPr>
                <w:sz w:val="24"/>
                <w:szCs w:val="24"/>
              </w:rPr>
              <w:t>Все население</w:t>
            </w:r>
          </w:p>
        </w:tc>
        <w:tc>
          <w:tcPr>
            <w:tcW w:w="1717" w:type="dxa"/>
            <w:tcBorders>
              <w:top w:val="single" w:sz="4" w:space="0" w:color="auto"/>
              <w:left w:val="single" w:sz="4" w:space="0" w:color="auto"/>
              <w:bottom w:val="single" w:sz="4" w:space="0" w:color="auto"/>
              <w:right w:val="single" w:sz="4" w:space="0" w:color="auto"/>
            </w:tcBorders>
            <w:vAlign w:val="center"/>
            <w:hideMark/>
          </w:tcPr>
          <w:p w:rsidR="00704515" w:rsidRPr="00351236" w:rsidRDefault="00704515" w:rsidP="001B116D">
            <w:pPr>
              <w:pStyle w:val="afff8"/>
              <w:rPr>
                <w:sz w:val="24"/>
                <w:szCs w:val="24"/>
              </w:rPr>
            </w:pPr>
            <w:r w:rsidRPr="00351236">
              <w:rPr>
                <w:sz w:val="24"/>
                <w:szCs w:val="24"/>
              </w:rPr>
              <w:t>Городское население</w:t>
            </w:r>
          </w:p>
        </w:tc>
        <w:tc>
          <w:tcPr>
            <w:tcW w:w="1970" w:type="dxa"/>
            <w:tcBorders>
              <w:top w:val="single" w:sz="4" w:space="0" w:color="auto"/>
              <w:left w:val="single" w:sz="4" w:space="0" w:color="auto"/>
              <w:bottom w:val="single" w:sz="4" w:space="0" w:color="auto"/>
              <w:right w:val="single" w:sz="4" w:space="0" w:color="auto"/>
            </w:tcBorders>
            <w:vAlign w:val="center"/>
            <w:hideMark/>
          </w:tcPr>
          <w:p w:rsidR="00351236" w:rsidRDefault="00704515" w:rsidP="001B116D">
            <w:pPr>
              <w:pStyle w:val="afff8"/>
              <w:rPr>
                <w:sz w:val="24"/>
                <w:szCs w:val="24"/>
              </w:rPr>
            </w:pPr>
            <w:r w:rsidRPr="00351236">
              <w:rPr>
                <w:sz w:val="24"/>
                <w:szCs w:val="24"/>
              </w:rPr>
              <w:t xml:space="preserve">Сельское </w:t>
            </w:r>
          </w:p>
          <w:p w:rsidR="00704515" w:rsidRPr="00351236" w:rsidRDefault="00704515" w:rsidP="001B116D">
            <w:pPr>
              <w:pStyle w:val="afff8"/>
              <w:rPr>
                <w:sz w:val="24"/>
                <w:szCs w:val="24"/>
              </w:rPr>
            </w:pPr>
            <w:r w:rsidRPr="00351236">
              <w:rPr>
                <w:sz w:val="24"/>
                <w:szCs w:val="24"/>
              </w:rPr>
              <w:t>население</w:t>
            </w:r>
          </w:p>
        </w:tc>
      </w:tr>
      <w:tr w:rsidR="00813ECA" w:rsidRPr="00351236" w:rsidTr="00DA4928">
        <w:trPr>
          <w:jc w:val="center"/>
        </w:trPr>
        <w:tc>
          <w:tcPr>
            <w:tcW w:w="9733" w:type="dxa"/>
            <w:gridSpan w:val="4"/>
            <w:tcBorders>
              <w:top w:val="single" w:sz="4" w:space="0" w:color="auto"/>
              <w:left w:val="single" w:sz="4" w:space="0" w:color="auto"/>
              <w:bottom w:val="single" w:sz="4" w:space="0" w:color="auto"/>
              <w:right w:val="single" w:sz="4" w:space="0" w:color="auto"/>
            </w:tcBorders>
            <w:hideMark/>
          </w:tcPr>
          <w:p w:rsidR="00704515" w:rsidRPr="00351236" w:rsidRDefault="00704515" w:rsidP="001B116D">
            <w:pPr>
              <w:pStyle w:val="afff8"/>
              <w:rPr>
                <w:b/>
                <w:sz w:val="24"/>
                <w:szCs w:val="24"/>
              </w:rPr>
            </w:pPr>
            <w:r w:rsidRPr="00351236">
              <w:rPr>
                <w:b/>
                <w:sz w:val="24"/>
                <w:szCs w:val="24"/>
              </w:rPr>
              <w:t>Доля численности населения в общей численности постоянного населения:</w:t>
            </w:r>
          </w:p>
        </w:tc>
      </w:tr>
      <w:tr w:rsidR="00813ECA" w:rsidRPr="00351236" w:rsidTr="00DA4928">
        <w:trPr>
          <w:jc w:val="center"/>
        </w:trPr>
        <w:tc>
          <w:tcPr>
            <w:tcW w:w="4077" w:type="dxa"/>
            <w:tcBorders>
              <w:top w:val="single" w:sz="4" w:space="0" w:color="auto"/>
              <w:left w:val="single" w:sz="4" w:space="0" w:color="auto"/>
              <w:bottom w:val="single" w:sz="4" w:space="0" w:color="auto"/>
              <w:right w:val="single" w:sz="4" w:space="0" w:color="auto"/>
            </w:tcBorders>
            <w:hideMark/>
          </w:tcPr>
          <w:p w:rsidR="00704515" w:rsidRPr="00351236" w:rsidRDefault="00704515" w:rsidP="001B116D">
            <w:pPr>
              <w:pStyle w:val="afff8"/>
              <w:jc w:val="left"/>
              <w:rPr>
                <w:sz w:val="24"/>
                <w:szCs w:val="24"/>
              </w:rPr>
            </w:pPr>
            <w:r w:rsidRPr="00351236">
              <w:rPr>
                <w:sz w:val="24"/>
                <w:szCs w:val="24"/>
              </w:rPr>
              <w:t xml:space="preserve">моложе трудоспособного возраста </w:t>
            </w:r>
          </w:p>
        </w:tc>
        <w:tc>
          <w:tcPr>
            <w:tcW w:w="1969"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16</w:t>
            </w:r>
          </w:p>
        </w:tc>
        <w:tc>
          <w:tcPr>
            <w:tcW w:w="1717"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16</w:t>
            </w:r>
          </w:p>
        </w:tc>
        <w:tc>
          <w:tcPr>
            <w:tcW w:w="1970"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16</w:t>
            </w:r>
          </w:p>
        </w:tc>
      </w:tr>
      <w:tr w:rsidR="00813ECA" w:rsidRPr="00351236" w:rsidTr="00DA4928">
        <w:trPr>
          <w:jc w:val="center"/>
        </w:trPr>
        <w:tc>
          <w:tcPr>
            <w:tcW w:w="4077" w:type="dxa"/>
            <w:tcBorders>
              <w:top w:val="single" w:sz="4" w:space="0" w:color="auto"/>
              <w:left w:val="single" w:sz="4" w:space="0" w:color="auto"/>
              <w:bottom w:val="single" w:sz="4" w:space="0" w:color="auto"/>
              <w:right w:val="single" w:sz="4" w:space="0" w:color="auto"/>
            </w:tcBorders>
            <w:hideMark/>
          </w:tcPr>
          <w:p w:rsidR="00704515" w:rsidRPr="00351236" w:rsidRDefault="00704515" w:rsidP="001B116D">
            <w:pPr>
              <w:pStyle w:val="afff8"/>
              <w:jc w:val="left"/>
              <w:rPr>
                <w:sz w:val="24"/>
                <w:szCs w:val="24"/>
              </w:rPr>
            </w:pPr>
            <w:r w:rsidRPr="00351236">
              <w:rPr>
                <w:sz w:val="24"/>
                <w:szCs w:val="24"/>
              </w:rPr>
              <w:t xml:space="preserve">трудоспособного возраста </w:t>
            </w:r>
          </w:p>
        </w:tc>
        <w:tc>
          <w:tcPr>
            <w:tcW w:w="1969"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54</w:t>
            </w:r>
          </w:p>
        </w:tc>
        <w:tc>
          <w:tcPr>
            <w:tcW w:w="1717"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55</w:t>
            </w:r>
          </w:p>
        </w:tc>
        <w:tc>
          <w:tcPr>
            <w:tcW w:w="1970"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53</w:t>
            </w:r>
          </w:p>
        </w:tc>
      </w:tr>
      <w:tr w:rsidR="00813ECA" w:rsidRPr="00351236" w:rsidTr="00DA4928">
        <w:trPr>
          <w:jc w:val="center"/>
        </w:trPr>
        <w:tc>
          <w:tcPr>
            <w:tcW w:w="4077" w:type="dxa"/>
            <w:tcBorders>
              <w:top w:val="single" w:sz="4" w:space="0" w:color="auto"/>
              <w:left w:val="single" w:sz="4" w:space="0" w:color="auto"/>
              <w:bottom w:val="single" w:sz="4" w:space="0" w:color="auto"/>
              <w:right w:val="single" w:sz="4" w:space="0" w:color="auto"/>
            </w:tcBorders>
            <w:hideMark/>
          </w:tcPr>
          <w:p w:rsidR="00704515" w:rsidRPr="00351236" w:rsidRDefault="00704515" w:rsidP="001B116D">
            <w:pPr>
              <w:pStyle w:val="afff8"/>
              <w:jc w:val="left"/>
              <w:rPr>
                <w:sz w:val="24"/>
                <w:szCs w:val="24"/>
              </w:rPr>
            </w:pPr>
            <w:r w:rsidRPr="00351236">
              <w:rPr>
                <w:sz w:val="24"/>
                <w:szCs w:val="24"/>
              </w:rPr>
              <w:t xml:space="preserve">старше трудоспособного возраста </w:t>
            </w:r>
          </w:p>
        </w:tc>
        <w:tc>
          <w:tcPr>
            <w:tcW w:w="1969"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30</w:t>
            </w:r>
          </w:p>
        </w:tc>
        <w:tc>
          <w:tcPr>
            <w:tcW w:w="1717"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29</w:t>
            </w:r>
          </w:p>
        </w:tc>
        <w:tc>
          <w:tcPr>
            <w:tcW w:w="1970" w:type="dxa"/>
            <w:tcBorders>
              <w:top w:val="single" w:sz="4" w:space="0" w:color="auto"/>
              <w:left w:val="single" w:sz="4" w:space="0" w:color="auto"/>
              <w:bottom w:val="single" w:sz="4" w:space="0" w:color="auto"/>
              <w:right w:val="single" w:sz="4" w:space="0" w:color="auto"/>
            </w:tcBorders>
            <w:vAlign w:val="center"/>
          </w:tcPr>
          <w:p w:rsidR="00704515" w:rsidRPr="00351236" w:rsidRDefault="00704515" w:rsidP="001B116D">
            <w:pPr>
              <w:pStyle w:val="afff8"/>
              <w:rPr>
                <w:sz w:val="24"/>
                <w:szCs w:val="24"/>
              </w:rPr>
            </w:pPr>
            <w:r w:rsidRPr="00351236">
              <w:rPr>
                <w:sz w:val="24"/>
                <w:szCs w:val="24"/>
              </w:rPr>
              <w:t>31</w:t>
            </w:r>
          </w:p>
        </w:tc>
      </w:tr>
    </w:tbl>
    <w:p w:rsidR="00704515" w:rsidRPr="0058050D" w:rsidRDefault="00704515" w:rsidP="001B116D">
      <w:pPr>
        <w:pStyle w:val="a6"/>
        <w:spacing w:before="0" w:after="0"/>
        <w:ind w:firstLine="709"/>
        <w:rPr>
          <w:sz w:val="26"/>
          <w:szCs w:val="26"/>
        </w:rPr>
      </w:pPr>
      <w:r w:rsidRPr="0058050D">
        <w:rPr>
          <w:sz w:val="26"/>
          <w:szCs w:val="26"/>
        </w:rPr>
        <w:t xml:space="preserve">Естественное движение населения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Pr="00AF010E">
        <w:rPr>
          <w:color w:val="FF0000"/>
          <w:sz w:val="26"/>
          <w:szCs w:val="26"/>
        </w:rPr>
        <w:t xml:space="preserve"> </w:t>
      </w:r>
      <w:r w:rsidRPr="0058050D">
        <w:rPr>
          <w:sz w:val="26"/>
          <w:szCs w:val="26"/>
        </w:rPr>
        <w:t>характеризовалось отрицательными значениями за период с 2013 по 2017 годы (</w:t>
      </w:r>
      <w:r w:rsidRPr="0058050D">
        <w:rPr>
          <w:sz w:val="26"/>
          <w:szCs w:val="26"/>
        </w:rPr>
        <w:fldChar w:fldCharType="begin"/>
      </w:r>
      <w:r w:rsidRPr="0058050D">
        <w:rPr>
          <w:sz w:val="26"/>
          <w:szCs w:val="26"/>
        </w:rPr>
        <w:instrText xml:space="preserve"> REF _Ref433994894 \h  \* MERGEFORMAT </w:instrText>
      </w:r>
      <w:r w:rsidRPr="0058050D">
        <w:rPr>
          <w:sz w:val="26"/>
          <w:szCs w:val="26"/>
        </w:rPr>
      </w:r>
      <w:r w:rsidRPr="0058050D">
        <w:rPr>
          <w:sz w:val="26"/>
          <w:szCs w:val="26"/>
        </w:rPr>
        <w:fldChar w:fldCharType="separate"/>
      </w:r>
      <w:r w:rsidR="009800B1" w:rsidRPr="0058050D">
        <w:rPr>
          <w:sz w:val="26"/>
          <w:szCs w:val="26"/>
        </w:rPr>
        <w:t xml:space="preserve">Рисунок </w:t>
      </w:r>
      <w:r w:rsidR="009800B1">
        <w:rPr>
          <w:sz w:val="26"/>
          <w:szCs w:val="26"/>
        </w:rPr>
        <w:t>2</w:t>
      </w:r>
      <w:r w:rsidRPr="0058050D">
        <w:rPr>
          <w:sz w:val="26"/>
          <w:szCs w:val="26"/>
        </w:rPr>
        <w:fldChar w:fldCharType="end"/>
      </w:r>
      <w:r w:rsidRPr="0058050D">
        <w:rPr>
          <w:sz w:val="26"/>
          <w:szCs w:val="26"/>
        </w:rPr>
        <w:t>). На протяж</w:t>
      </w:r>
      <w:r w:rsidRPr="0058050D">
        <w:rPr>
          <w:sz w:val="26"/>
          <w:szCs w:val="26"/>
        </w:rPr>
        <w:t>е</w:t>
      </w:r>
      <w:r w:rsidRPr="0058050D">
        <w:rPr>
          <w:sz w:val="26"/>
          <w:szCs w:val="26"/>
        </w:rPr>
        <w:t xml:space="preserve">нии всего периода численность населения муниципального </w:t>
      </w:r>
      <w:r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округа</w:t>
      </w:r>
      <w:r w:rsidRPr="00AF010E">
        <w:rPr>
          <w:color w:val="FF0000"/>
          <w:sz w:val="26"/>
          <w:szCs w:val="26"/>
        </w:rPr>
        <w:t xml:space="preserve"> </w:t>
      </w:r>
      <w:r w:rsidRPr="0058050D">
        <w:rPr>
          <w:sz w:val="26"/>
          <w:szCs w:val="26"/>
        </w:rPr>
        <w:t xml:space="preserve">сократилась на 2,4 тыс. человек. Ежегодное число </w:t>
      </w:r>
      <w:proofErr w:type="gramStart"/>
      <w:r w:rsidRPr="0058050D">
        <w:rPr>
          <w:sz w:val="26"/>
          <w:szCs w:val="26"/>
        </w:rPr>
        <w:t>родившихся</w:t>
      </w:r>
      <w:proofErr w:type="gramEnd"/>
      <w:r w:rsidRPr="0058050D">
        <w:rPr>
          <w:sz w:val="26"/>
          <w:szCs w:val="26"/>
        </w:rPr>
        <w:t xml:space="preserve"> и умерших за период с 2013-2017 годы значительно не изменяется.</w:t>
      </w:r>
    </w:p>
    <w:p w:rsidR="00704515" w:rsidRPr="0058050D" w:rsidRDefault="00704515" w:rsidP="001B116D">
      <w:pPr>
        <w:pStyle w:val="a6"/>
        <w:spacing w:before="0" w:after="0"/>
        <w:ind w:firstLine="709"/>
        <w:rPr>
          <w:sz w:val="26"/>
          <w:szCs w:val="26"/>
        </w:rPr>
      </w:pPr>
    </w:p>
    <w:p w:rsidR="00704515" w:rsidRPr="0058050D" w:rsidRDefault="00704515" w:rsidP="004014C6">
      <w:pPr>
        <w:pStyle w:val="a6"/>
        <w:spacing w:before="0" w:after="0"/>
        <w:ind w:firstLine="0"/>
        <w:rPr>
          <w:sz w:val="26"/>
          <w:szCs w:val="26"/>
        </w:rPr>
      </w:pPr>
      <w:r w:rsidRPr="0058050D">
        <w:rPr>
          <w:noProof/>
          <w:sz w:val="26"/>
          <w:szCs w:val="26"/>
        </w:rPr>
        <w:drawing>
          <wp:inline distT="0" distB="0" distL="0" distR="0" wp14:anchorId="6926CB77" wp14:editId="1058721E">
            <wp:extent cx="6134100" cy="22860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04515" w:rsidRPr="0058050D" w:rsidRDefault="00704515" w:rsidP="001B116D">
      <w:pPr>
        <w:pStyle w:val="afff5"/>
        <w:spacing w:before="0" w:after="0"/>
        <w:ind w:firstLine="709"/>
        <w:jc w:val="center"/>
        <w:rPr>
          <w:sz w:val="26"/>
          <w:szCs w:val="26"/>
        </w:rPr>
      </w:pPr>
    </w:p>
    <w:p w:rsidR="00704515" w:rsidRPr="0058050D" w:rsidRDefault="00704515" w:rsidP="00AF010E">
      <w:pPr>
        <w:pStyle w:val="afff5"/>
        <w:spacing w:before="0" w:after="0"/>
        <w:ind w:firstLine="709"/>
        <w:jc w:val="both"/>
        <w:rPr>
          <w:sz w:val="26"/>
          <w:szCs w:val="26"/>
        </w:rPr>
      </w:pPr>
      <w:bookmarkStart w:id="24" w:name="_Ref433994894"/>
      <w:r w:rsidRPr="0058050D">
        <w:rPr>
          <w:sz w:val="26"/>
          <w:szCs w:val="26"/>
        </w:rPr>
        <w:t xml:space="preserve">Рисунок </w:t>
      </w:r>
      <w:r w:rsidRPr="0058050D">
        <w:rPr>
          <w:sz w:val="26"/>
          <w:szCs w:val="26"/>
        </w:rPr>
        <w:fldChar w:fldCharType="begin"/>
      </w:r>
      <w:r w:rsidRPr="0058050D">
        <w:rPr>
          <w:sz w:val="26"/>
          <w:szCs w:val="26"/>
        </w:rPr>
        <w:instrText xml:space="preserve"> SEQ Рисунок \* ARABIC </w:instrText>
      </w:r>
      <w:r w:rsidRPr="0058050D">
        <w:rPr>
          <w:sz w:val="26"/>
          <w:szCs w:val="26"/>
        </w:rPr>
        <w:fldChar w:fldCharType="separate"/>
      </w:r>
      <w:r w:rsidR="009800B1">
        <w:rPr>
          <w:noProof/>
          <w:sz w:val="26"/>
          <w:szCs w:val="26"/>
        </w:rPr>
        <w:t>2</w:t>
      </w:r>
      <w:r w:rsidRPr="0058050D">
        <w:rPr>
          <w:sz w:val="26"/>
          <w:szCs w:val="26"/>
        </w:rPr>
        <w:fldChar w:fldCharType="end"/>
      </w:r>
      <w:bookmarkEnd w:id="24"/>
      <w:r w:rsidRPr="0058050D">
        <w:rPr>
          <w:sz w:val="26"/>
          <w:szCs w:val="26"/>
        </w:rPr>
        <w:t xml:space="preserve"> Динамика естественного прироста (убыли) населения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Pr="00AF010E">
        <w:rPr>
          <w:color w:val="FF0000"/>
          <w:sz w:val="26"/>
          <w:szCs w:val="26"/>
        </w:rPr>
        <w:t xml:space="preserve"> </w:t>
      </w:r>
      <w:r w:rsidRPr="0058050D">
        <w:rPr>
          <w:sz w:val="26"/>
          <w:szCs w:val="26"/>
        </w:rPr>
        <w:t>за период с 201</w:t>
      </w:r>
      <w:r w:rsidRPr="0058050D">
        <w:rPr>
          <w:sz w:val="26"/>
          <w:szCs w:val="26"/>
          <w:lang w:val="ru-RU"/>
        </w:rPr>
        <w:t>3</w:t>
      </w:r>
      <w:r w:rsidRPr="0058050D">
        <w:rPr>
          <w:sz w:val="26"/>
          <w:szCs w:val="26"/>
        </w:rPr>
        <w:t>-201</w:t>
      </w:r>
      <w:r w:rsidRPr="0058050D">
        <w:rPr>
          <w:sz w:val="26"/>
          <w:szCs w:val="26"/>
          <w:lang w:val="ru-RU"/>
        </w:rPr>
        <w:t>7</w:t>
      </w:r>
      <w:r w:rsidRPr="0058050D">
        <w:rPr>
          <w:sz w:val="26"/>
          <w:szCs w:val="26"/>
        </w:rPr>
        <w:t xml:space="preserve"> г</w:t>
      </w:r>
      <w:r w:rsidRPr="0058050D">
        <w:rPr>
          <w:sz w:val="26"/>
          <w:szCs w:val="26"/>
          <w:lang w:val="ru-RU"/>
        </w:rPr>
        <w:t>оды</w:t>
      </w:r>
      <w:r w:rsidRPr="0058050D">
        <w:rPr>
          <w:sz w:val="26"/>
          <w:szCs w:val="26"/>
        </w:rPr>
        <w:t>, человек</w:t>
      </w:r>
    </w:p>
    <w:p w:rsidR="00704515" w:rsidRPr="0058050D" w:rsidRDefault="00704515" w:rsidP="001B116D">
      <w:pPr>
        <w:ind w:firstLine="709"/>
        <w:rPr>
          <w:sz w:val="26"/>
          <w:szCs w:val="26"/>
          <w:lang w:val="x-none" w:eastAsia="x-none"/>
        </w:rPr>
      </w:pPr>
    </w:p>
    <w:p w:rsidR="00704515" w:rsidRDefault="00704515" w:rsidP="001B116D">
      <w:pPr>
        <w:pStyle w:val="a6"/>
        <w:spacing w:before="0" w:after="0"/>
        <w:ind w:firstLine="709"/>
        <w:rPr>
          <w:sz w:val="26"/>
          <w:szCs w:val="26"/>
        </w:rPr>
      </w:pPr>
      <w:r w:rsidRPr="0058050D">
        <w:rPr>
          <w:sz w:val="26"/>
          <w:szCs w:val="26"/>
        </w:rPr>
        <w:t xml:space="preserve">За период с 2013 по 2017 годы на территорию муниципального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округа</w:t>
      </w:r>
      <w:r w:rsidRPr="00AF010E">
        <w:rPr>
          <w:color w:val="FF0000"/>
          <w:sz w:val="26"/>
          <w:szCs w:val="26"/>
        </w:rPr>
        <w:t xml:space="preserve"> </w:t>
      </w:r>
      <w:r w:rsidRPr="0058050D">
        <w:rPr>
          <w:sz w:val="26"/>
          <w:szCs w:val="26"/>
        </w:rPr>
        <w:t>прибыло 12,34тыс. человек, выбыло – 12,27 тыс. человек. (</w:t>
      </w:r>
      <w:r w:rsidRPr="0058050D">
        <w:rPr>
          <w:sz w:val="26"/>
          <w:szCs w:val="26"/>
        </w:rPr>
        <w:fldChar w:fldCharType="begin"/>
      </w:r>
      <w:r w:rsidRPr="0058050D">
        <w:rPr>
          <w:sz w:val="26"/>
          <w:szCs w:val="26"/>
        </w:rPr>
        <w:instrText xml:space="preserve"> REF _Ref434433161 \h  \* MERGEFORMAT </w:instrText>
      </w:r>
      <w:r w:rsidRPr="0058050D">
        <w:rPr>
          <w:sz w:val="26"/>
          <w:szCs w:val="26"/>
        </w:rPr>
      </w:r>
      <w:r w:rsidRPr="0058050D">
        <w:rPr>
          <w:sz w:val="26"/>
          <w:szCs w:val="26"/>
        </w:rPr>
        <w:fldChar w:fldCharType="separate"/>
      </w:r>
      <w:r w:rsidR="009800B1" w:rsidRPr="0058050D">
        <w:rPr>
          <w:sz w:val="26"/>
          <w:szCs w:val="26"/>
        </w:rPr>
        <w:t xml:space="preserve">Рисунок </w:t>
      </w:r>
      <w:r w:rsidR="009800B1">
        <w:rPr>
          <w:sz w:val="26"/>
          <w:szCs w:val="26"/>
        </w:rPr>
        <w:t>3</w:t>
      </w:r>
      <w:r w:rsidRPr="0058050D">
        <w:rPr>
          <w:sz w:val="26"/>
          <w:szCs w:val="26"/>
        </w:rPr>
        <w:fldChar w:fldCharType="end"/>
      </w:r>
      <w:r w:rsidRPr="0058050D">
        <w:rPr>
          <w:sz w:val="26"/>
          <w:szCs w:val="26"/>
        </w:rPr>
        <w:t>).</w:t>
      </w:r>
    </w:p>
    <w:p w:rsidR="00AD24AA" w:rsidRPr="0058050D" w:rsidRDefault="00AD24AA" w:rsidP="001B116D">
      <w:pPr>
        <w:pStyle w:val="a6"/>
        <w:spacing w:before="0" w:after="0"/>
        <w:ind w:firstLine="709"/>
        <w:rPr>
          <w:sz w:val="26"/>
          <w:szCs w:val="26"/>
        </w:rPr>
      </w:pPr>
    </w:p>
    <w:p w:rsidR="00704515" w:rsidRPr="0058050D" w:rsidRDefault="00704515" w:rsidP="004014C6">
      <w:pPr>
        <w:pStyle w:val="a6"/>
        <w:spacing w:before="0" w:after="0"/>
        <w:ind w:firstLine="0"/>
        <w:rPr>
          <w:sz w:val="26"/>
          <w:szCs w:val="26"/>
        </w:rPr>
      </w:pPr>
      <w:r w:rsidRPr="0058050D">
        <w:rPr>
          <w:noProof/>
          <w:sz w:val="26"/>
          <w:szCs w:val="26"/>
        </w:rPr>
        <w:drawing>
          <wp:inline distT="0" distB="0" distL="0" distR="0" wp14:anchorId="2C1EB33B" wp14:editId="30CE991B">
            <wp:extent cx="5934075" cy="2514600"/>
            <wp:effectExtent l="0" t="0" r="9525"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04515" w:rsidRPr="0058050D" w:rsidRDefault="00704515" w:rsidP="00AF010E">
      <w:pPr>
        <w:pStyle w:val="afff5"/>
        <w:spacing w:before="0" w:after="0"/>
        <w:ind w:firstLine="709"/>
        <w:jc w:val="both"/>
        <w:rPr>
          <w:sz w:val="26"/>
          <w:szCs w:val="26"/>
        </w:rPr>
      </w:pPr>
      <w:bookmarkStart w:id="25" w:name="_Ref434433161"/>
      <w:r w:rsidRPr="0058050D">
        <w:rPr>
          <w:sz w:val="26"/>
          <w:szCs w:val="26"/>
        </w:rPr>
        <w:lastRenderedPageBreak/>
        <w:t xml:space="preserve">Рисунок </w:t>
      </w:r>
      <w:r w:rsidRPr="0058050D">
        <w:rPr>
          <w:sz w:val="26"/>
          <w:szCs w:val="26"/>
        </w:rPr>
        <w:fldChar w:fldCharType="begin"/>
      </w:r>
      <w:r w:rsidRPr="0058050D">
        <w:rPr>
          <w:sz w:val="26"/>
          <w:szCs w:val="26"/>
        </w:rPr>
        <w:instrText xml:space="preserve"> SEQ Рисунок \* ARABIC </w:instrText>
      </w:r>
      <w:r w:rsidRPr="0058050D">
        <w:rPr>
          <w:sz w:val="26"/>
          <w:szCs w:val="26"/>
        </w:rPr>
        <w:fldChar w:fldCharType="separate"/>
      </w:r>
      <w:r w:rsidR="009800B1">
        <w:rPr>
          <w:noProof/>
          <w:sz w:val="26"/>
          <w:szCs w:val="26"/>
        </w:rPr>
        <w:t>3</w:t>
      </w:r>
      <w:r w:rsidRPr="0058050D">
        <w:rPr>
          <w:sz w:val="26"/>
          <w:szCs w:val="26"/>
        </w:rPr>
        <w:fldChar w:fldCharType="end"/>
      </w:r>
      <w:bookmarkEnd w:id="25"/>
      <w:r w:rsidRPr="0058050D">
        <w:rPr>
          <w:sz w:val="26"/>
          <w:szCs w:val="26"/>
        </w:rPr>
        <w:t xml:space="preserve"> Динамика миграционного прироста (убыли) населения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Pr="00AF010E">
        <w:rPr>
          <w:color w:val="FF0000"/>
          <w:sz w:val="26"/>
          <w:szCs w:val="26"/>
        </w:rPr>
        <w:t xml:space="preserve"> </w:t>
      </w:r>
      <w:r w:rsidRPr="0058050D">
        <w:rPr>
          <w:sz w:val="26"/>
          <w:szCs w:val="26"/>
        </w:rPr>
        <w:t>за период с 201</w:t>
      </w:r>
      <w:r w:rsidRPr="0058050D">
        <w:rPr>
          <w:sz w:val="26"/>
          <w:szCs w:val="26"/>
          <w:lang w:val="ru-RU"/>
        </w:rPr>
        <w:t>3</w:t>
      </w:r>
      <w:r w:rsidRPr="0058050D">
        <w:rPr>
          <w:sz w:val="26"/>
          <w:szCs w:val="26"/>
        </w:rPr>
        <w:t>-201</w:t>
      </w:r>
      <w:r w:rsidRPr="0058050D">
        <w:rPr>
          <w:sz w:val="26"/>
          <w:szCs w:val="26"/>
          <w:lang w:val="ru-RU"/>
        </w:rPr>
        <w:t>7</w:t>
      </w:r>
      <w:r w:rsidRPr="0058050D">
        <w:rPr>
          <w:sz w:val="26"/>
          <w:szCs w:val="26"/>
        </w:rPr>
        <w:t xml:space="preserve"> гг., человек</w:t>
      </w:r>
    </w:p>
    <w:p w:rsidR="00704515" w:rsidRPr="0058050D" w:rsidRDefault="00704515" w:rsidP="00AF010E">
      <w:pPr>
        <w:ind w:firstLine="709"/>
        <w:rPr>
          <w:sz w:val="26"/>
          <w:szCs w:val="26"/>
          <w:lang w:val="x-none" w:eastAsia="x-none"/>
        </w:rPr>
      </w:pPr>
    </w:p>
    <w:p w:rsidR="00704515" w:rsidRPr="0058050D" w:rsidRDefault="00704515" w:rsidP="001B116D">
      <w:pPr>
        <w:pStyle w:val="a6"/>
        <w:spacing w:before="0" w:after="0"/>
        <w:ind w:firstLine="709"/>
        <w:rPr>
          <w:sz w:val="26"/>
          <w:szCs w:val="26"/>
        </w:rPr>
      </w:pPr>
      <w:r w:rsidRPr="0058050D">
        <w:rPr>
          <w:sz w:val="26"/>
          <w:szCs w:val="26"/>
        </w:rPr>
        <w:t xml:space="preserve">Анализ демографической ситуации в </w:t>
      </w:r>
      <w:proofErr w:type="spellStart"/>
      <w:r w:rsidRPr="0058050D">
        <w:rPr>
          <w:sz w:val="26"/>
          <w:szCs w:val="26"/>
        </w:rPr>
        <w:t>Шебекинском</w:t>
      </w:r>
      <w:proofErr w:type="spellEnd"/>
      <w:r w:rsidRPr="0058050D">
        <w:rPr>
          <w:sz w:val="26"/>
          <w:szCs w:val="26"/>
        </w:rPr>
        <w:t xml:space="preserve"> </w:t>
      </w:r>
      <w:r w:rsidR="00AF010E" w:rsidRPr="00AF010E">
        <w:rPr>
          <w:strike/>
          <w:color w:val="FF0000"/>
          <w:sz w:val="26"/>
          <w:szCs w:val="26"/>
          <w:highlight w:val="yellow"/>
        </w:rPr>
        <w:t>районе</w:t>
      </w:r>
      <w:r w:rsidR="00AF010E" w:rsidRPr="00AF010E">
        <w:rPr>
          <w:color w:val="FF0000"/>
          <w:sz w:val="26"/>
          <w:szCs w:val="26"/>
        </w:rPr>
        <w:t xml:space="preserve"> </w:t>
      </w:r>
      <w:r w:rsidR="00AF010E" w:rsidRPr="00AF010E">
        <w:rPr>
          <w:color w:val="FF0000"/>
          <w:sz w:val="26"/>
          <w:szCs w:val="26"/>
          <w:highlight w:val="yellow"/>
        </w:rPr>
        <w:t>муниципальном округе</w:t>
      </w:r>
      <w:r w:rsidRPr="00AF010E">
        <w:rPr>
          <w:color w:val="FF0000"/>
          <w:sz w:val="26"/>
          <w:szCs w:val="26"/>
        </w:rPr>
        <w:t xml:space="preserve"> </w:t>
      </w:r>
      <w:r w:rsidRPr="0058050D">
        <w:rPr>
          <w:sz w:val="26"/>
          <w:szCs w:val="26"/>
        </w:rPr>
        <w:t>показал, что за п</w:t>
      </w:r>
      <w:r w:rsidRPr="0058050D">
        <w:rPr>
          <w:sz w:val="26"/>
          <w:szCs w:val="26"/>
        </w:rPr>
        <w:t>о</w:t>
      </w:r>
      <w:r w:rsidRPr="0058050D">
        <w:rPr>
          <w:sz w:val="26"/>
          <w:szCs w:val="26"/>
        </w:rPr>
        <w:t xml:space="preserve">следние годы наблюдается стабильное ежегодное снижение численности населения. </w:t>
      </w:r>
      <w:r w:rsidR="00A65CC6" w:rsidRPr="0058050D">
        <w:rPr>
          <w:sz w:val="26"/>
          <w:szCs w:val="26"/>
        </w:rPr>
        <w:t xml:space="preserve">Таким образом, численность населения Шебекинского </w:t>
      </w:r>
      <w:r w:rsidR="00AF010E" w:rsidRPr="00AF010E">
        <w:rPr>
          <w:strike/>
          <w:color w:val="FF0000"/>
          <w:sz w:val="26"/>
          <w:szCs w:val="26"/>
          <w:highlight w:val="yellow"/>
        </w:rPr>
        <w:t>рай</w:t>
      </w:r>
      <w:r w:rsidR="00AF010E" w:rsidRPr="00AF010E">
        <w:rPr>
          <w:strike/>
          <w:color w:val="FF0000"/>
          <w:sz w:val="26"/>
          <w:szCs w:val="26"/>
          <w:highlight w:val="yellow"/>
        </w:rPr>
        <w:t>о</w:t>
      </w:r>
      <w:r w:rsidR="00AF010E" w:rsidRPr="00AF010E">
        <w:rPr>
          <w:strike/>
          <w:color w:val="FF0000"/>
          <w:sz w:val="26"/>
          <w:szCs w:val="26"/>
          <w:highlight w:val="yellow"/>
        </w:rPr>
        <w:t>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00A65CC6" w:rsidRPr="00AF010E">
        <w:rPr>
          <w:color w:val="FF0000"/>
          <w:sz w:val="26"/>
          <w:szCs w:val="26"/>
        </w:rPr>
        <w:t xml:space="preserve"> </w:t>
      </w:r>
      <w:r w:rsidR="00A65CC6" w:rsidRPr="0058050D">
        <w:rPr>
          <w:sz w:val="26"/>
          <w:szCs w:val="26"/>
        </w:rPr>
        <w:t>к 2024 году составит 87,3 тыс. человек согласно Прогноз</w:t>
      </w:r>
      <w:r w:rsidR="00A65CC6">
        <w:rPr>
          <w:sz w:val="26"/>
          <w:szCs w:val="26"/>
        </w:rPr>
        <w:t>у</w:t>
      </w:r>
      <w:r w:rsidR="00A65CC6" w:rsidRPr="0058050D">
        <w:rPr>
          <w:sz w:val="26"/>
          <w:szCs w:val="26"/>
        </w:rPr>
        <w:t xml:space="preserve"> СЭР Шебекинского </w:t>
      </w:r>
      <w:r w:rsidR="00AF010E" w:rsidRPr="00AF010E">
        <w:rPr>
          <w:strike/>
          <w:color w:val="FF0000"/>
          <w:sz w:val="26"/>
          <w:szCs w:val="26"/>
          <w:highlight w:val="yellow"/>
        </w:rPr>
        <w:t>района</w:t>
      </w:r>
      <w:r w:rsidR="00AF010E" w:rsidRPr="00AF010E">
        <w:rPr>
          <w:color w:val="FF0000"/>
          <w:sz w:val="26"/>
          <w:szCs w:val="26"/>
        </w:rPr>
        <w:t xml:space="preserve"> </w:t>
      </w:r>
      <w:r w:rsidR="00AF010E" w:rsidRPr="00AF010E">
        <w:rPr>
          <w:color w:val="FF0000"/>
          <w:sz w:val="26"/>
          <w:szCs w:val="26"/>
          <w:highlight w:val="yellow"/>
        </w:rPr>
        <w:t>муниципального округа</w:t>
      </w:r>
      <w:r w:rsidR="00A65CC6" w:rsidRPr="0058050D">
        <w:rPr>
          <w:sz w:val="26"/>
          <w:szCs w:val="26"/>
        </w:rPr>
        <w:t>.</w:t>
      </w:r>
    </w:p>
    <w:p w:rsidR="00704515" w:rsidRPr="0058050D" w:rsidRDefault="00704515" w:rsidP="001B116D">
      <w:pPr>
        <w:pStyle w:val="a6"/>
        <w:spacing w:before="0" w:after="0"/>
        <w:ind w:firstLine="709"/>
        <w:rPr>
          <w:sz w:val="26"/>
          <w:szCs w:val="26"/>
        </w:rPr>
      </w:pPr>
    </w:p>
    <w:p w:rsidR="00D431CB" w:rsidRPr="0058050D" w:rsidRDefault="00D431CB"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26" w:name="_Toc420924701"/>
      <w:bookmarkStart w:id="27" w:name="_Toc427067151"/>
      <w:bookmarkStart w:id="28" w:name="_Toc433836734"/>
      <w:bookmarkStart w:id="29" w:name="_Toc434252525"/>
      <w:bookmarkStart w:id="30" w:name="_Toc434511563"/>
      <w:bookmarkStart w:id="31" w:name="_Toc434576922"/>
      <w:bookmarkStart w:id="32" w:name="_Toc434583192"/>
      <w:bookmarkStart w:id="33" w:name="_Toc444504751"/>
      <w:bookmarkStart w:id="34" w:name="_Toc68777302"/>
      <w:r w:rsidRPr="0058050D">
        <w:rPr>
          <w:rFonts w:ascii="Times New Roman" w:hAnsi="Times New Roman" w:cs="Times New Roman"/>
          <w:i w:val="0"/>
          <w:sz w:val="26"/>
          <w:szCs w:val="26"/>
        </w:rPr>
        <w:t>Анализ природно-климатических условий</w:t>
      </w:r>
      <w:bookmarkEnd w:id="26"/>
      <w:bookmarkEnd w:id="27"/>
      <w:bookmarkEnd w:id="28"/>
      <w:bookmarkEnd w:id="29"/>
      <w:bookmarkEnd w:id="30"/>
      <w:bookmarkEnd w:id="31"/>
      <w:bookmarkEnd w:id="32"/>
      <w:bookmarkEnd w:id="33"/>
      <w:bookmarkEnd w:id="34"/>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 xml:space="preserve">Климат </w:t>
      </w:r>
      <w:r w:rsidR="00780702" w:rsidRPr="0058050D">
        <w:rPr>
          <w:rFonts w:eastAsia="Calibri"/>
          <w:sz w:val="26"/>
          <w:szCs w:val="26"/>
          <w:lang w:eastAsia="en-US"/>
        </w:rPr>
        <w:t xml:space="preserve">Шебекинского </w:t>
      </w:r>
      <w:r w:rsidR="00D56B89" w:rsidRPr="00D56B89">
        <w:rPr>
          <w:strike/>
          <w:color w:val="FF0000"/>
          <w:sz w:val="26"/>
          <w:szCs w:val="26"/>
          <w:highlight w:val="yellow"/>
        </w:rPr>
        <w:t>городского</w:t>
      </w:r>
      <w:r w:rsidR="00D56B89" w:rsidRPr="00D56B89">
        <w:rPr>
          <w:color w:val="FF0000"/>
          <w:sz w:val="26"/>
          <w:szCs w:val="26"/>
          <w:highlight w:val="yellow"/>
        </w:rPr>
        <w:t xml:space="preserve"> муниципального</w:t>
      </w:r>
      <w:r w:rsidR="00780702" w:rsidRPr="0058050D">
        <w:rPr>
          <w:rFonts w:eastAsia="Calibri"/>
          <w:sz w:val="26"/>
          <w:szCs w:val="26"/>
          <w:lang w:eastAsia="en-US"/>
        </w:rPr>
        <w:t xml:space="preserve"> округа </w:t>
      </w:r>
      <w:r w:rsidRPr="0058050D">
        <w:rPr>
          <w:rFonts w:eastAsia="Calibri"/>
          <w:sz w:val="26"/>
          <w:szCs w:val="26"/>
          <w:lang w:eastAsia="en-US"/>
        </w:rPr>
        <w:t xml:space="preserve">континентальный, </w:t>
      </w:r>
      <w:r w:rsidR="00D56B89">
        <w:rPr>
          <w:rFonts w:eastAsia="Calibri"/>
          <w:sz w:val="26"/>
          <w:szCs w:val="26"/>
          <w:lang w:eastAsia="en-US"/>
        </w:rPr>
        <w:br/>
      </w:r>
      <w:r w:rsidRPr="0058050D">
        <w:rPr>
          <w:rFonts w:eastAsia="Calibri"/>
          <w:sz w:val="26"/>
          <w:szCs w:val="26"/>
          <w:lang w:eastAsia="en-US"/>
        </w:rPr>
        <w:t xml:space="preserve">с жарким летом и сравнительно холодной зимой. </w:t>
      </w:r>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Среднегодовая температура воздуха 7,7 °C. Абсолютный минимум температ</w:t>
      </w:r>
      <w:r w:rsidRPr="0058050D">
        <w:rPr>
          <w:rFonts w:eastAsia="Calibri"/>
          <w:sz w:val="26"/>
          <w:szCs w:val="26"/>
          <w:lang w:eastAsia="en-US"/>
        </w:rPr>
        <w:t>у</w:t>
      </w:r>
      <w:r w:rsidRPr="0058050D">
        <w:rPr>
          <w:rFonts w:eastAsia="Calibri"/>
          <w:sz w:val="26"/>
          <w:szCs w:val="26"/>
          <w:lang w:eastAsia="en-US"/>
        </w:rPr>
        <w:t>ры: минус 38</w:t>
      </w:r>
      <w:r w:rsidR="00330C8A">
        <w:rPr>
          <w:rFonts w:eastAsia="Calibri"/>
          <w:sz w:val="26"/>
          <w:szCs w:val="26"/>
          <w:lang w:eastAsia="en-US"/>
        </w:rPr>
        <w:t xml:space="preserve"> </w:t>
      </w:r>
      <w:r w:rsidRPr="0058050D">
        <w:rPr>
          <w:rFonts w:eastAsia="Calibri"/>
          <w:sz w:val="26"/>
          <w:szCs w:val="26"/>
          <w:lang w:eastAsia="en-US"/>
        </w:rPr>
        <w:t> C, максимум 41</w:t>
      </w:r>
      <w:r w:rsidR="00330C8A">
        <w:rPr>
          <w:rFonts w:eastAsia="Calibri"/>
          <w:sz w:val="26"/>
          <w:szCs w:val="26"/>
          <w:lang w:eastAsia="en-US"/>
        </w:rPr>
        <w:t xml:space="preserve"> </w:t>
      </w:r>
      <w:r w:rsidRPr="0058050D">
        <w:rPr>
          <w:rFonts w:eastAsia="Calibri"/>
          <w:sz w:val="26"/>
          <w:szCs w:val="26"/>
          <w:lang w:eastAsia="en-US"/>
        </w:rPr>
        <w:t xml:space="preserve">°C. </w:t>
      </w:r>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Первые морозы наблюдаются с первого октября, последние в третьей декаде апреля. Образование устойчивого снежного покрова наблюдается в первой декаде д</w:t>
      </w:r>
      <w:r w:rsidRPr="0058050D">
        <w:rPr>
          <w:rFonts w:eastAsia="Calibri"/>
          <w:sz w:val="26"/>
          <w:szCs w:val="26"/>
          <w:lang w:eastAsia="en-US"/>
        </w:rPr>
        <w:t>е</w:t>
      </w:r>
      <w:r w:rsidRPr="0058050D">
        <w:rPr>
          <w:rFonts w:eastAsia="Calibri"/>
          <w:sz w:val="26"/>
          <w:szCs w:val="26"/>
          <w:lang w:eastAsia="en-US"/>
        </w:rPr>
        <w:t>кабря. Продолжительность устойчивого снежного покрова — 109 дней.</w:t>
      </w:r>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 xml:space="preserve">Расчетная температура (самой холодной пятидневки) составляет минус 24°C, </w:t>
      </w:r>
      <w:r w:rsidRPr="0058050D">
        <w:rPr>
          <w:sz w:val="26"/>
          <w:szCs w:val="26"/>
        </w:rPr>
        <w:t>зимняя температура для расчёта вентиляции</w:t>
      </w:r>
      <w:r w:rsidRPr="0058050D">
        <w:rPr>
          <w:rFonts w:eastAsia="Calibri"/>
          <w:sz w:val="26"/>
          <w:szCs w:val="26"/>
          <w:lang w:eastAsia="en-US"/>
        </w:rPr>
        <w:t xml:space="preserve"> – минус 12°C. Продолжительность от</w:t>
      </w:r>
      <w:r w:rsidRPr="0058050D">
        <w:rPr>
          <w:rFonts w:eastAsia="Calibri"/>
          <w:sz w:val="26"/>
          <w:szCs w:val="26"/>
          <w:lang w:eastAsia="en-US"/>
        </w:rPr>
        <w:t>о</w:t>
      </w:r>
      <w:r w:rsidRPr="0058050D">
        <w:rPr>
          <w:rFonts w:eastAsia="Calibri"/>
          <w:sz w:val="26"/>
          <w:szCs w:val="26"/>
          <w:lang w:eastAsia="en-US"/>
        </w:rPr>
        <w:t>пительного периода 197 дней, средняя температура минус 2,5 °C.</w:t>
      </w:r>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Продолжительность безморозного периода — 153 дня. Продолжительность солнечного сияния составляет 1705 часов, число дней без солнца 107. Число дней с температурой выше 5°C, в среднем равно 157. Период активной вегетации начинается с конца апреля и длится без заморозков до конца сентября.</w:t>
      </w:r>
    </w:p>
    <w:p w:rsidR="003F21B6" w:rsidRPr="0058050D"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 xml:space="preserve">По количеству выпадавших осадков </w:t>
      </w:r>
      <w:r w:rsidR="00D56B89" w:rsidRPr="00D56B89">
        <w:rPr>
          <w:strike/>
          <w:color w:val="FF0000"/>
          <w:sz w:val="26"/>
          <w:szCs w:val="26"/>
          <w:highlight w:val="yellow"/>
        </w:rPr>
        <w:t>городско</w:t>
      </w:r>
      <w:r w:rsidR="00D56B89">
        <w:rPr>
          <w:strike/>
          <w:color w:val="FF0000"/>
          <w:sz w:val="26"/>
          <w:szCs w:val="26"/>
          <w:highlight w:val="yellow"/>
        </w:rPr>
        <w:t>й</w:t>
      </w:r>
      <w:r w:rsidR="00D56B89" w:rsidRPr="00D56B89">
        <w:rPr>
          <w:color w:val="FF0000"/>
          <w:sz w:val="26"/>
          <w:szCs w:val="26"/>
          <w:highlight w:val="yellow"/>
        </w:rPr>
        <w:t xml:space="preserve"> муниципальный</w:t>
      </w:r>
      <w:r w:rsidR="00780702" w:rsidRPr="0058050D">
        <w:rPr>
          <w:rFonts w:eastAsia="Calibri"/>
          <w:sz w:val="26"/>
          <w:szCs w:val="26"/>
          <w:lang w:eastAsia="en-US"/>
        </w:rPr>
        <w:t xml:space="preserve"> округ</w:t>
      </w:r>
      <w:r w:rsidRPr="0058050D">
        <w:rPr>
          <w:rFonts w:eastAsia="Calibri"/>
          <w:sz w:val="26"/>
          <w:szCs w:val="26"/>
          <w:lang w:eastAsia="en-US"/>
        </w:rPr>
        <w:t xml:space="preserve"> находи</w:t>
      </w:r>
      <w:r w:rsidRPr="0058050D">
        <w:rPr>
          <w:rFonts w:eastAsia="Calibri"/>
          <w:sz w:val="26"/>
          <w:szCs w:val="26"/>
          <w:lang w:eastAsia="en-US"/>
        </w:rPr>
        <w:t>т</w:t>
      </w:r>
      <w:r w:rsidRPr="0058050D">
        <w:rPr>
          <w:rFonts w:eastAsia="Calibri"/>
          <w:sz w:val="26"/>
          <w:szCs w:val="26"/>
          <w:lang w:eastAsia="en-US"/>
        </w:rPr>
        <w:t xml:space="preserve">ся в зоне умеренного увлажнения. Среднегодовое количество </w:t>
      </w:r>
      <w:r w:rsidR="00780702" w:rsidRPr="0058050D">
        <w:rPr>
          <w:rFonts w:eastAsia="Calibri"/>
          <w:sz w:val="26"/>
          <w:szCs w:val="26"/>
          <w:lang w:eastAsia="en-US"/>
        </w:rPr>
        <w:t>о</w:t>
      </w:r>
      <w:r w:rsidRPr="0058050D">
        <w:rPr>
          <w:rFonts w:eastAsia="Calibri"/>
          <w:sz w:val="26"/>
          <w:szCs w:val="26"/>
          <w:lang w:eastAsia="en-US"/>
        </w:rPr>
        <w:t>садков достигает 520 мм. Максимальное количество осадков выпадает в летний период. Большее кол</w:t>
      </w:r>
      <w:r w:rsidRPr="0058050D">
        <w:rPr>
          <w:rFonts w:eastAsia="Calibri"/>
          <w:sz w:val="26"/>
          <w:szCs w:val="26"/>
          <w:lang w:eastAsia="en-US"/>
        </w:rPr>
        <w:t>и</w:t>
      </w:r>
      <w:r w:rsidRPr="0058050D">
        <w:rPr>
          <w:rFonts w:eastAsia="Calibri"/>
          <w:sz w:val="26"/>
          <w:szCs w:val="26"/>
          <w:lang w:eastAsia="en-US"/>
        </w:rPr>
        <w:t xml:space="preserve">чество осадков выпадает в теплый период в виде дождя. Суточный максимум осадков составляет 98 мм. </w:t>
      </w:r>
    </w:p>
    <w:p w:rsidR="003F21B6" w:rsidRPr="0075248E" w:rsidRDefault="003F21B6" w:rsidP="001B116D">
      <w:pPr>
        <w:pStyle w:val="a6"/>
        <w:spacing w:before="0" w:after="0"/>
        <w:ind w:firstLine="709"/>
        <w:rPr>
          <w:rFonts w:eastAsia="Calibri"/>
          <w:sz w:val="26"/>
          <w:szCs w:val="26"/>
          <w:lang w:eastAsia="en-US"/>
        </w:rPr>
      </w:pPr>
      <w:r w:rsidRPr="0058050D">
        <w:rPr>
          <w:rFonts w:eastAsia="Calibri"/>
          <w:sz w:val="26"/>
          <w:szCs w:val="26"/>
          <w:lang w:eastAsia="en-US"/>
        </w:rPr>
        <w:t xml:space="preserve">Среднегодовая величина относительной влажности воздуха составляет 75%, </w:t>
      </w:r>
      <w:r w:rsidRPr="0075248E">
        <w:rPr>
          <w:rFonts w:eastAsia="Calibri"/>
          <w:sz w:val="26"/>
          <w:szCs w:val="26"/>
          <w:lang w:eastAsia="en-US"/>
        </w:rPr>
        <w:t>достигая наибольших значений в декабре – январе 80-85%, наименьших в мае – июне 60-62%.</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Среднее число дней с туманом составляет 48, наибольшее 68. Средняя продо</w:t>
      </w:r>
      <w:r w:rsidRPr="0075248E">
        <w:rPr>
          <w:rFonts w:eastAsia="Calibri"/>
          <w:sz w:val="26"/>
          <w:szCs w:val="26"/>
          <w:lang w:eastAsia="en-US"/>
        </w:rPr>
        <w:t>л</w:t>
      </w:r>
      <w:r w:rsidRPr="0075248E">
        <w:rPr>
          <w:rFonts w:eastAsia="Calibri"/>
          <w:sz w:val="26"/>
          <w:szCs w:val="26"/>
          <w:lang w:eastAsia="en-US"/>
        </w:rPr>
        <w:t>жительность туманов в год 6-7 часов (в день с туманом).</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В среднем за год преобладают ветры северо-западного и юго-восточного направлений. Средняя годовая скорость ветра составляет 4,4 м/сек. Наибольшие ск</w:t>
      </w:r>
      <w:r w:rsidRPr="0075248E">
        <w:rPr>
          <w:rFonts w:eastAsia="Calibri"/>
          <w:sz w:val="26"/>
          <w:szCs w:val="26"/>
          <w:lang w:eastAsia="en-US"/>
        </w:rPr>
        <w:t>о</w:t>
      </w:r>
      <w:r w:rsidRPr="0075248E">
        <w:rPr>
          <w:rFonts w:eastAsia="Calibri"/>
          <w:sz w:val="26"/>
          <w:szCs w:val="26"/>
          <w:lang w:eastAsia="en-US"/>
        </w:rPr>
        <w:t xml:space="preserve">рости отмечены в зимний период 5,0 – 5,6 м/сек, наименьшие летом 3,4 – 3,3 м/сек.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Летом к неблагоприятным явлениям относятся суховеи, интенсивность сухов</w:t>
      </w:r>
      <w:r w:rsidRPr="0075248E">
        <w:rPr>
          <w:rFonts w:eastAsia="Calibri"/>
          <w:sz w:val="26"/>
          <w:szCs w:val="26"/>
          <w:lang w:eastAsia="en-US"/>
        </w:rPr>
        <w:t>е</w:t>
      </w:r>
      <w:r w:rsidRPr="0075248E">
        <w:rPr>
          <w:rFonts w:eastAsia="Calibri"/>
          <w:sz w:val="26"/>
          <w:szCs w:val="26"/>
          <w:lang w:eastAsia="en-US"/>
        </w:rPr>
        <w:t>ев обуславливается величинами дефицита влажности воздуха при скорости ветра. С</w:t>
      </w:r>
      <w:r w:rsidRPr="0075248E">
        <w:rPr>
          <w:rFonts w:eastAsia="Calibri"/>
          <w:sz w:val="26"/>
          <w:szCs w:val="26"/>
          <w:lang w:eastAsia="en-US"/>
        </w:rPr>
        <w:t>у</w:t>
      </w:r>
      <w:r w:rsidRPr="0075248E">
        <w:rPr>
          <w:rFonts w:eastAsia="Calibri"/>
          <w:sz w:val="26"/>
          <w:szCs w:val="26"/>
          <w:lang w:eastAsia="en-US"/>
        </w:rPr>
        <w:t xml:space="preserve">ховеи средней интенсивности бывают почти ежегодно.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В геологическом строении </w:t>
      </w:r>
      <w:r w:rsidR="00780702" w:rsidRPr="0075248E">
        <w:rPr>
          <w:rFonts w:eastAsia="Calibri"/>
          <w:sz w:val="26"/>
          <w:szCs w:val="26"/>
          <w:lang w:eastAsia="en-US"/>
        </w:rPr>
        <w:t xml:space="preserve">рассматриваемой </w:t>
      </w:r>
      <w:r w:rsidRPr="0075248E">
        <w:rPr>
          <w:rFonts w:eastAsia="Calibri"/>
          <w:sz w:val="26"/>
          <w:szCs w:val="26"/>
          <w:lang w:eastAsia="en-US"/>
        </w:rPr>
        <w:t>территории участвуют отложения каменноугольной, меловой палеогеновой, неогеновой и четвертичной систем, залег</w:t>
      </w:r>
      <w:r w:rsidRPr="0075248E">
        <w:rPr>
          <w:rFonts w:eastAsia="Calibri"/>
          <w:sz w:val="26"/>
          <w:szCs w:val="26"/>
          <w:lang w:eastAsia="en-US"/>
        </w:rPr>
        <w:t>а</w:t>
      </w:r>
      <w:r w:rsidRPr="0075248E">
        <w:rPr>
          <w:rFonts w:eastAsia="Calibri"/>
          <w:sz w:val="26"/>
          <w:szCs w:val="26"/>
          <w:lang w:eastAsia="en-US"/>
        </w:rPr>
        <w:t>ющие на породах докембрия.</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Коренные породы повсеместно перекрыты отложениями четвертичного возра</w:t>
      </w:r>
      <w:r w:rsidRPr="0075248E">
        <w:rPr>
          <w:rFonts w:eastAsia="Calibri"/>
          <w:sz w:val="26"/>
          <w:szCs w:val="26"/>
          <w:lang w:eastAsia="en-US"/>
        </w:rPr>
        <w:t>с</w:t>
      </w:r>
      <w:r w:rsidRPr="0075248E">
        <w:rPr>
          <w:rFonts w:eastAsia="Calibri"/>
          <w:sz w:val="26"/>
          <w:szCs w:val="26"/>
          <w:lang w:eastAsia="en-US"/>
        </w:rPr>
        <w:t>та, представленными древними и современными аллювиальными, озерно-болотными, а также делювиальными образованиями. Древнеаллювиальные четвертичные отлож</w:t>
      </w:r>
      <w:r w:rsidRPr="0075248E">
        <w:rPr>
          <w:rFonts w:eastAsia="Calibri"/>
          <w:sz w:val="26"/>
          <w:szCs w:val="26"/>
          <w:lang w:eastAsia="en-US"/>
        </w:rPr>
        <w:t>е</w:t>
      </w:r>
      <w:r w:rsidRPr="0075248E">
        <w:rPr>
          <w:rFonts w:eastAsia="Calibri"/>
          <w:sz w:val="26"/>
          <w:szCs w:val="26"/>
          <w:lang w:eastAsia="en-US"/>
        </w:rPr>
        <w:t>ния, слагающие надпойменные террасы, выражены песками, супесями и суглинками, иногда с включениями гальки, мощностью от нескольких метров до 15-25 м. Совр</w:t>
      </w:r>
      <w:r w:rsidRPr="0075248E">
        <w:rPr>
          <w:rFonts w:eastAsia="Calibri"/>
          <w:sz w:val="26"/>
          <w:szCs w:val="26"/>
          <w:lang w:eastAsia="en-US"/>
        </w:rPr>
        <w:t>е</w:t>
      </w:r>
      <w:r w:rsidRPr="0075248E">
        <w:rPr>
          <w:rFonts w:eastAsia="Calibri"/>
          <w:sz w:val="26"/>
          <w:szCs w:val="26"/>
          <w:lang w:eastAsia="en-US"/>
        </w:rPr>
        <w:lastRenderedPageBreak/>
        <w:t>менные аллювиальные отложения, развитые в поймах рек и ручьев и выполняющие днища балок и оврагов, представлены песками со слоями супесей и суглинков.</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На заболоченных участках пойменных террас встречаются современные боло</w:t>
      </w:r>
      <w:r w:rsidRPr="0075248E">
        <w:rPr>
          <w:rFonts w:eastAsia="Calibri"/>
          <w:sz w:val="26"/>
          <w:szCs w:val="26"/>
          <w:lang w:eastAsia="en-US"/>
        </w:rPr>
        <w:t>т</w:t>
      </w:r>
      <w:r w:rsidRPr="0075248E">
        <w:rPr>
          <w:rFonts w:eastAsia="Calibri"/>
          <w:sz w:val="26"/>
          <w:szCs w:val="26"/>
          <w:lang w:eastAsia="en-US"/>
        </w:rPr>
        <w:t xml:space="preserve">ные образования, выраженные иловато-глинистыми отложениями мощностью </w:t>
      </w:r>
      <w:r w:rsidR="00227B92" w:rsidRPr="0075248E">
        <w:rPr>
          <w:rFonts w:eastAsia="Calibri"/>
          <w:sz w:val="26"/>
          <w:szCs w:val="26"/>
          <w:lang w:eastAsia="en-US"/>
        </w:rPr>
        <w:br/>
      </w:r>
      <w:r w:rsidRPr="0075248E">
        <w:rPr>
          <w:rFonts w:eastAsia="Calibri"/>
          <w:sz w:val="26"/>
          <w:szCs w:val="26"/>
          <w:lang w:eastAsia="en-US"/>
        </w:rPr>
        <w:t>до 20 м. На водоразделах и их склонах развиты делювиальные покровные суглинки и супеси мощностью от 5 до 10-15 м.</w:t>
      </w:r>
    </w:p>
    <w:p w:rsidR="00780702"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Территория </w:t>
      </w:r>
      <w:r w:rsidR="00D56B89" w:rsidRPr="00D56B89">
        <w:rPr>
          <w:strike/>
          <w:color w:val="FF0000"/>
          <w:sz w:val="26"/>
          <w:szCs w:val="26"/>
          <w:highlight w:val="yellow"/>
        </w:rPr>
        <w:t>городского</w:t>
      </w:r>
      <w:r w:rsidR="00D56B89" w:rsidRPr="00D56B89">
        <w:rPr>
          <w:color w:val="FF0000"/>
          <w:sz w:val="26"/>
          <w:szCs w:val="26"/>
          <w:highlight w:val="yellow"/>
        </w:rPr>
        <w:t xml:space="preserve"> муниципального</w:t>
      </w:r>
      <w:r w:rsidR="00780702" w:rsidRPr="0075248E">
        <w:rPr>
          <w:rFonts w:eastAsia="Calibri"/>
          <w:sz w:val="26"/>
          <w:szCs w:val="26"/>
          <w:lang w:eastAsia="en-US"/>
        </w:rPr>
        <w:t xml:space="preserve"> округа</w:t>
      </w:r>
      <w:r w:rsidRPr="0075248E">
        <w:rPr>
          <w:rFonts w:eastAsia="Calibri"/>
          <w:sz w:val="26"/>
          <w:szCs w:val="26"/>
          <w:lang w:eastAsia="en-US"/>
        </w:rPr>
        <w:t xml:space="preserve"> расположена на юго-восточных отрогах Средне-Русской возвышенности. Поверхность территории носит равнинно-волнистый характер</w:t>
      </w:r>
      <w:r w:rsidR="00780702" w:rsidRPr="0075248E">
        <w:rPr>
          <w:rFonts w:eastAsia="Calibri"/>
          <w:sz w:val="26"/>
          <w:szCs w:val="26"/>
          <w:lang w:eastAsia="en-US"/>
        </w:rPr>
        <w:t xml:space="preserve"> с многочисленными речными долинами и густой овражно-балочной сетью.</w:t>
      </w:r>
    </w:p>
    <w:p w:rsidR="003F21B6" w:rsidRPr="0075248E" w:rsidRDefault="003F21B6" w:rsidP="001B116D">
      <w:pPr>
        <w:ind w:right="24" w:firstLine="709"/>
        <w:rPr>
          <w:sz w:val="26"/>
          <w:szCs w:val="26"/>
        </w:rPr>
      </w:pPr>
      <w:r w:rsidRPr="0075248E">
        <w:rPr>
          <w:sz w:val="26"/>
          <w:szCs w:val="26"/>
        </w:rPr>
        <w:t>Рассматриваемая территория, расположенная в пределах поймы и надпойме</w:t>
      </w:r>
      <w:r w:rsidRPr="0075248E">
        <w:rPr>
          <w:sz w:val="26"/>
          <w:szCs w:val="26"/>
        </w:rPr>
        <w:t>н</w:t>
      </w:r>
      <w:r w:rsidRPr="0075248E">
        <w:rPr>
          <w:sz w:val="26"/>
          <w:szCs w:val="26"/>
        </w:rPr>
        <w:t>ных террас р. Нежеголь, характеризуется большим разнообразием литологического состава грунтов, заболоченностью и обводненностью.</w:t>
      </w:r>
    </w:p>
    <w:p w:rsidR="003F21B6" w:rsidRPr="0075248E" w:rsidRDefault="003F21B6" w:rsidP="001B116D">
      <w:pPr>
        <w:ind w:right="24" w:firstLine="709"/>
        <w:rPr>
          <w:sz w:val="26"/>
          <w:szCs w:val="26"/>
        </w:rPr>
      </w:pPr>
      <w:r w:rsidRPr="0075248E">
        <w:rPr>
          <w:sz w:val="26"/>
          <w:szCs w:val="26"/>
          <w:lang w:eastAsia="en-US"/>
        </w:rPr>
        <w:t>На большей части территории абсолютные отметки не превышают 200 м над уровнем моря. Наивысшие отметки приходятся на платообразные участки водоразд</w:t>
      </w:r>
      <w:r w:rsidRPr="0075248E">
        <w:rPr>
          <w:sz w:val="26"/>
          <w:szCs w:val="26"/>
          <w:lang w:eastAsia="en-US"/>
        </w:rPr>
        <w:t>е</w:t>
      </w:r>
      <w:r w:rsidRPr="0075248E">
        <w:rPr>
          <w:sz w:val="26"/>
          <w:szCs w:val="26"/>
          <w:lang w:eastAsia="en-US"/>
        </w:rPr>
        <w:t xml:space="preserve">лов, которые достигают 250 м над уровнем моря. Ниже всего расположены днища долин крупных рек, высота которых не превышает 100 м над уровнем моря.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Значительная разность в абсолютных высотах между водоразделами и долин</w:t>
      </w:r>
      <w:r w:rsidRPr="0075248E">
        <w:rPr>
          <w:rFonts w:eastAsia="Calibri"/>
          <w:sz w:val="26"/>
          <w:szCs w:val="26"/>
          <w:lang w:eastAsia="en-US"/>
        </w:rPr>
        <w:t>а</w:t>
      </w:r>
      <w:r w:rsidRPr="0075248E">
        <w:rPr>
          <w:rFonts w:eastAsia="Calibri"/>
          <w:sz w:val="26"/>
          <w:szCs w:val="26"/>
          <w:lang w:eastAsia="en-US"/>
        </w:rPr>
        <w:t>ми рек при наличии рыхлых, легко размывающихся лессовидных пород, слагающих верхний слой земной коры, обуславливает процессы плоскостной и линейной водной эрозии. Линейная эрозия способствует формированию глубоко врезанных речных д</w:t>
      </w:r>
      <w:r w:rsidRPr="0075248E">
        <w:rPr>
          <w:rFonts w:eastAsia="Calibri"/>
          <w:sz w:val="26"/>
          <w:szCs w:val="26"/>
          <w:lang w:eastAsia="en-US"/>
        </w:rPr>
        <w:t>о</w:t>
      </w:r>
      <w:r w:rsidRPr="0075248E">
        <w:rPr>
          <w:rFonts w:eastAsia="Calibri"/>
          <w:sz w:val="26"/>
          <w:szCs w:val="26"/>
          <w:lang w:eastAsia="en-US"/>
        </w:rPr>
        <w:t>лин, балок, оврагов. Между балками залегают местные водоразделы, состоящие из плато и склонов.</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Склоны водоразделов прямые, реже выпуклые. Водораздельные склоны густо изрезаны овражно-балочной сетью на всем своем протяжении. Особенно сильно ра</w:t>
      </w:r>
      <w:r w:rsidRPr="0075248E">
        <w:rPr>
          <w:rFonts w:eastAsia="Calibri"/>
          <w:sz w:val="26"/>
          <w:szCs w:val="26"/>
          <w:lang w:eastAsia="en-US"/>
        </w:rPr>
        <w:t>с</w:t>
      </w:r>
      <w:r w:rsidRPr="0075248E">
        <w:rPr>
          <w:rFonts w:eastAsia="Calibri"/>
          <w:sz w:val="26"/>
          <w:szCs w:val="26"/>
          <w:lang w:eastAsia="en-US"/>
        </w:rPr>
        <w:t>членены правобережья реки Нежеголь в верхнем течении и левобережье рек Короча и Нежеголь в нижнем течении. Густота овражно-балочной сети очень велика.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Наиболее выровнены пойменные части территории. На них расположена пойма реки Нежеголь. Долины их довольно широки и увеличиваются от истока к устью. Речные долины имеют хорошо выраженную асимметрию: правобережные склоны в</w:t>
      </w:r>
      <w:r w:rsidRPr="0075248E">
        <w:rPr>
          <w:rFonts w:eastAsia="Calibri"/>
          <w:sz w:val="26"/>
          <w:szCs w:val="26"/>
          <w:lang w:eastAsia="en-US"/>
        </w:rPr>
        <w:t>ы</w:t>
      </w:r>
      <w:r w:rsidRPr="0075248E">
        <w:rPr>
          <w:rFonts w:eastAsia="Calibri"/>
          <w:sz w:val="26"/>
          <w:szCs w:val="26"/>
          <w:lang w:eastAsia="en-US"/>
        </w:rPr>
        <w:t>сокие, большей частью крутые или обрывистые; левобережные – низкие, пологие.</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Поймы рек ровные, обычно луговые, местами поросшие ивняком и ольшан</w:t>
      </w:r>
      <w:r w:rsidRPr="0075248E">
        <w:rPr>
          <w:rFonts w:eastAsia="Calibri"/>
          <w:sz w:val="26"/>
          <w:szCs w:val="26"/>
          <w:lang w:eastAsia="en-US"/>
        </w:rPr>
        <w:t>и</w:t>
      </w:r>
      <w:r w:rsidRPr="0075248E">
        <w:rPr>
          <w:rFonts w:eastAsia="Calibri"/>
          <w:sz w:val="26"/>
          <w:szCs w:val="26"/>
          <w:lang w:eastAsia="en-US"/>
        </w:rPr>
        <w:t xml:space="preserve">ком, отдельные участки заболочены. </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В целом рельеф рассматриваемой территории благоприятен для возделывания сельскохозяйственных культур, механизированной обработки почвы и транспорт</w:t>
      </w:r>
      <w:r w:rsidRPr="0075248E">
        <w:rPr>
          <w:rFonts w:eastAsia="Calibri"/>
          <w:sz w:val="26"/>
          <w:szCs w:val="26"/>
          <w:lang w:eastAsia="en-US"/>
        </w:rPr>
        <w:t>и</w:t>
      </w:r>
      <w:r w:rsidRPr="0075248E">
        <w:rPr>
          <w:rFonts w:eastAsia="Calibri"/>
          <w:sz w:val="26"/>
          <w:szCs w:val="26"/>
          <w:lang w:eastAsia="en-US"/>
        </w:rPr>
        <w:t>ровки сельскохозяйственной продукции.</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Гидрографическая сеть водосборов представлена постоянно действующими р</w:t>
      </w:r>
      <w:r w:rsidRPr="0075248E">
        <w:rPr>
          <w:rFonts w:eastAsia="Calibri"/>
          <w:sz w:val="26"/>
          <w:szCs w:val="26"/>
          <w:lang w:eastAsia="en-US"/>
        </w:rPr>
        <w:t>е</w:t>
      </w:r>
      <w:r w:rsidRPr="0075248E">
        <w:rPr>
          <w:rFonts w:eastAsia="Calibri"/>
          <w:sz w:val="26"/>
          <w:szCs w:val="26"/>
          <w:lang w:eastAsia="en-US"/>
        </w:rPr>
        <w:t>ками и ручьями, временными водотоками, возникающими в период весеннего снег</w:t>
      </w:r>
      <w:r w:rsidRPr="0075248E">
        <w:rPr>
          <w:rFonts w:eastAsia="Calibri"/>
          <w:sz w:val="26"/>
          <w:szCs w:val="26"/>
          <w:lang w:eastAsia="en-US"/>
        </w:rPr>
        <w:t>о</w:t>
      </w:r>
      <w:r w:rsidRPr="0075248E">
        <w:rPr>
          <w:rFonts w:eastAsia="Calibri"/>
          <w:sz w:val="26"/>
          <w:szCs w:val="26"/>
          <w:lang w:eastAsia="en-US"/>
        </w:rPr>
        <w:t>таяния или интенсивных дождей в летне-осеннее время и периодически пересыха</w:t>
      </w:r>
      <w:r w:rsidRPr="0075248E">
        <w:rPr>
          <w:rFonts w:eastAsia="Calibri"/>
          <w:sz w:val="26"/>
          <w:szCs w:val="26"/>
          <w:lang w:eastAsia="en-US"/>
        </w:rPr>
        <w:t>ю</w:t>
      </w:r>
      <w:r w:rsidRPr="0075248E">
        <w:rPr>
          <w:rFonts w:eastAsia="Calibri"/>
          <w:sz w:val="26"/>
          <w:szCs w:val="26"/>
          <w:lang w:eastAsia="en-US"/>
        </w:rPr>
        <w:t>щие в летний период, а также озерами, болотами, искусственными прудами и вод</w:t>
      </w:r>
      <w:r w:rsidRPr="0075248E">
        <w:rPr>
          <w:rFonts w:eastAsia="Calibri"/>
          <w:sz w:val="26"/>
          <w:szCs w:val="26"/>
          <w:lang w:eastAsia="en-US"/>
        </w:rPr>
        <w:t>о</w:t>
      </w:r>
      <w:r w:rsidRPr="0075248E">
        <w:rPr>
          <w:rFonts w:eastAsia="Calibri"/>
          <w:sz w:val="26"/>
          <w:szCs w:val="26"/>
          <w:lang w:eastAsia="en-US"/>
        </w:rPr>
        <w:t xml:space="preserve">хранилищами.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Реки имеют постоянное течение. По территории </w:t>
      </w:r>
      <w:r w:rsidR="00D56B89" w:rsidRPr="00D56B89">
        <w:rPr>
          <w:strike/>
          <w:color w:val="FF0000"/>
          <w:sz w:val="26"/>
          <w:szCs w:val="26"/>
          <w:highlight w:val="yellow"/>
        </w:rPr>
        <w:t>городского</w:t>
      </w:r>
      <w:r w:rsidR="00D56B89" w:rsidRPr="00D56B89">
        <w:rPr>
          <w:color w:val="FF0000"/>
          <w:sz w:val="26"/>
          <w:szCs w:val="26"/>
          <w:highlight w:val="yellow"/>
        </w:rPr>
        <w:t xml:space="preserve"> муниципального</w:t>
      </w:r>
      <w:r w:rsidRPr="0075248E">
        <w:rPr>
          <w:rFonts w:eastAsia="Calibri"/>
          <w:sz w:val="26"/>
          <w:szCs w:val="26"/>
          <w:lang w:eastAsia="en-US"/>
        </w:rPr>
        <w:t xml:space="preserve"> </w:t>
      </w:r>
      <w:r w:rsidR="00701C8D" w:rsidRPr="0075248E">
        <w:rPr>
          <w:rFonts w:eastAsia="Calibri"/>
          <w:sz w:val="26"/>
          <w:szCs w:val="26"/>
          <w:lang w:eastAsia="en-US"/>
        </w:rPr>
        <w:t>округа</w:t>
      </w:r>
      <w:r w:rsidRPr="0075248E">
        <w:rPr>
          <w:rFonts w:eastAsia="Calibri"/>
          <w:sz w:val="26"/>
          <w:szCs w:val="26"/>
          <w:lang w:eastAsia="en-US"/>
        </w:rPr>
        <w:t xml:space="preserve"> протекают реки: Нежеголь, Короча, Корень. Русла их имеют плавный пр</w:t>
      </w:r>
      <w:r w:rsidRPr="0075248E">
        <w:rPr>
          <w:rFonts w:eastAsia="Calibri"/>
          <w:sz w:val="26"/>
          <w:szCs w:val="26"/>
          <w:lang w:eastAsia="en-US"/>
        </w:rPr>
        <w:t>о</w:t>
      </w:r>
      <w:r w:rsidRPr="0075248E">
        <w:rPr>
          <w:rFonts w:eastAsia="Calibri"/>
          <w:sz w:val="26"/>
          <w:szCs w:val="26"/>
          <w:lang w:eastAsia="en-US"/>
        </w:rPr>
        <w:t>дольный профиль, извилистые. Долины хорошо разработанные, с широкими пойм</w:t>
      </w:r>
      <w:r w:rsidRPr="0075248E">
        <w:rPr>
          <w:rFonts w:eastAsia="Calibri"/>
          <w:sz w:val="26"/>
          <w:szCs w:val="26"/>
          <w:lang w:eastAsia="en-US"/>
        </w:rPr>
        <w:t>а</w:t>
      </w:r>
      <w:r w:rsidRPr="0075248E">
        <w:rPr>
          <w:rFonts w:eastAsia="Calibri"/>
          <w:sz w:val="26"/>
          <w:szCs w:val="26"/>
          <w:lang w:eastAsia="en-US"/>
        </w:rPr>
        <w:t>ми.</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Реки имеют постоянное течение. Речная сеть имеет длину около 120 км. Реки Северский Донец, Нежеголь, Короча – наиболее крупные водные артерии, протека</w:t>
      </w:r>
      <w:r w:rsidRPr="0075248E">
        <w:rPr>
          <w:rFonts w:eastAsia="Calibri"/>
          <w:sz w:val="26"/>
          <w:szCs w:val="26"/>
          <w:lang w:eastAsia="en-US"/>
        </w:rPr>
        <w:t>ю</w:t>
      </w:r>
      <w:r w:rsidRPr="0075248E">
        <w:rPr>
          <w:rFonts w:eastAsia="Calibri"/>
          <w:sz w:val="26"/>
          <w:szCs w:val="26"/>
          <w:lang w:eastAsia="en-US"/>
        </w:rPr>
        <w:t xml:space="preserve">щие по территории Шебекинского </w:t>
      </w:r>
      <w:r w:rsidR="00F41710" w:rsidRPr="00AF010E">
        <w:rPr>
          <w:strike/>
          <w:color w:val="FF0000"/>
          <w:sz w:val="26"/>
          <w:szCs w:val="26"/>
          <w:highlight w:val="yellow"/>
        </w:rPr>
        <w:t>район</w:t>
      </w:r>
      <w:r w:rsidR="00F41710">
        <w:rPr>
          <w:strike/>
          <w:color w:val="FF0000"/>
          <w:sz w:val="26"/>
          <w:szCs w:val="26"/>
        </w:rPr>
        <w:t>а</w:t>
      </w:r>
      <w:r w:rsidR="00F41710" w:rsidRPr="00AF010E">
        <w:rPr>
          <w:color w:val="FF0000"/>
          <w:sz w:val="26"/>
          <w:szCs w:val="26"/>
        </w:rPr>
        <w:t xml:space="preserve"> </w:t>
      </w:r>
      <w:r w:rsidR="00F41710" w:rsidRPr="00AF010E">
        <w:rPr>
          <w:color w:val="FF0000"/>
          <w:sz w:val="26"/>
          <w:szCs w:val="26"/>
          <w:highlight w:val="yellow"/>
        </w:rPr>
        <w:t>муниципально</w:t>
      </w:r>
      <w:r w:rsidR="00F41710">
        <w:rPr>
          <w:color w:val="FF0000"/>
          <w:sz w:val="26"/>
          <w:szCs w:val="26"/>
          <w:highlight w:val="yellow"/>
        </w:rPr>
        <w:t>го</w:t>
      </w:r>
      <w:r w:rsidR="00F41710" w:rsidRPr="00AF010E">
        <w:rPr>
          <w:color w:val="FF0000"/>
          <w:sz w:val="26"/>
          <w:szCs w:val="26"/>
          <w:highlight w:val="yellow"/>
        </w:rPr>
        <w:t xml:space="preserve"> округ</w:t>
      </w:r>
      <w:r w:rsidR="00F41710">
        <w:rPr>
          <w:color w:val="FF0000"/>
          <w:sz w:val="26"/>
          <w:szCs w:val="26"/>
        </w:rPr>
        <w:t>а</w:t>
      </w:r>
      <w:r w:rsidRPr="0075248E">
        <w:rPr>
          <w:rFonts w:eastAsia="Calibri"/>
          <w:sz w:val="26"/>
          <w:szCs w:val="26"/>
          <w:lang w:eastAsia="en-US"/>
        </w:rPr>
        <w:t xml:space="preserve">. Русла их имеют </w:t>
      </w:r>
      <w:r w:rsidRPr="0075248E">
        <w:rPr>
          <w:rFonts w:eastAsia="Calibri"/>
          <w:sz w:val="26"/>
          <w:szCs w:val="26"/>
          <w:lang w:eastAsia="en-US"/>
        </w:rPr>
        <w:lastRenderedPageBreak/>
        <w:t>плавный продольный профиль, извилистые. Долины хорошо разработанные, с шир</w:t>
      </w:r>
      <w:r w:rsidRPr="0075248E">
        <w:rPr>
          <w:rFonts w:eastAsia="Calibri"/>
          <w:sz w:val="26"/>
          <w:szCs w:val="26"/>
          <w:lang w:eastAsia="en-US"/>
        </w:rPr>
        <w:t>о</w:t>
      </w:r>
      <w:r w:rsidRPr="0075248E">
        <w:rPr>
          <w:rFonts w:eastAsia="Calibri"/>
          <w:sz w:val="26"/>
          <w:szCs w:val="26"/>
          <w:lang w:eastAsia="en-US"/>
        </w:rPr>
        <w:t>кими поймами.</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Реки Северский Донец и Нежеголь имеют ширину 20-30 м, глубину 1,0-2,5 м. Река Короча менее многоводна, ширина ее 5-10 м, глубина 0,5-1,5 м.</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Питание рек осуществляется за счет снеговых, дождевых и грунтовых вод. В</w:t>
      </w:r>
      <w:r w:rsidRPr="0075248E">
        <w:rPr>
          <w:rFonts w:eastAsia="Calibri"/>
          <w:sz w:val="26"/>
          <w:szCs w:val="26"/>
          <w:lang w:eastAsia="en-US"/>
        </w:rPr>
        <w:t>о</w:t>
      </w:r>
      <w:r w:rsidRPr="0075248E">
        <w:rPr>
          <w:rFonts w:eastAsia="Calibri"/>
          <w:sz w:val="26"/>
          <w:szCs w:val="26"/>
          <w:lang w:eastAsia="en-US"/>
        </w:rPr>
        <w:t>ды этих рек широко используются для орошения пастбищ и сельскохозяйственных культур.</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Нежеголь является одной из самых чистых рек Белгородской области. </w:t>
      </w:r>
      <w:r w:rsidR="00227B92" w:rsidRPr="0075248E">
        <w:rPr>
          <w:rFonts w:eastAsia="Calibri"/>
          <w:sz w:val="26"/>
          <w:szCs w:val="26"/>
          <w:lang w:eastAsia="en-US"/>
        </w:rPr>
        <w:br/>
      </w:r>
      <w:r w:rsidRPr="0075248E">
        <w:rPr>
          <w:rFonts w:eastAsia="Calibri"/>
          <w:sz w:val="26"/>
          <w:szCs w:val="26"/>
          <w:lang w:eastAsia="en-US"/>
        </w:rPr>
        <w:t>На ее живописных берегах находится большое количество баз отдыха и здравниц.</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Существующая плотина в пойме р. Нежеголь в период половодья создает по</w:t>
      </w:r>
      <w:r w:rsidRPr="0075248E">
        <w:rPr>
          <w:rFonts w:eastAsia="Calibri"/>
          <w:sz w:val="26"/>
          <w:szCs w:val="26"/>
          <w:lang w:eastAsia="en-US"/>
        </w:rPr>
        <w:t>д</w:t>
      </w:r>
      <w:r w:rsidRPr="0075248E">
        <w:rPr>
          <w:rFonts w:eastAsia="Calibri"/>
          <w:sz w:val="26"/>
          <w:szCs w:val="26"/>
          <w:lang w:eastAsia="en-US"/>
        </w:rPr>
        <w:t xml:space="preserve">пор и образование двух уровней. Максимальный уровень 1% обеспеченности в </w:t>
      </w:r>
      <w:r w:rsidR="00F41710" w:rsidRPr="00AF010E">
        <w:rPr>
          <w:strike/>
          <w:color w:val="FF0000"/>
          <w:sz w:val="26"/>
          <w:szCs w:val="26"/>
          <w:highlight w:val="yellow"/>
        </w:rPr>
        <w:t>ра</w:t>
      </w:r>
      <w:r w:rsidR="00F41710" w:rsidRPr="00AF010E">
        <w:rPr>
          <w:strike/>
          <w:color w:val="FF0000"/>
          <w:sz w:val="26"/>
          <w:szCs w:val="26"/>
          <w:highlight w:val="yellow"/>
        </w:rPr>
        <w:t>й</w:t>
      </w:r>
      <w:r w:rsidR="00F41710" w:rsidRPr="00AF010E">
        <w:rPr>
          <w:strike/>
          <w:color w:val="FF0000"/>
          <w:sz w:val="26"/>
          <w:szCs w:val="26"/>
          <w:highlight w:val="yellow"/>
        </w:rPr>
        <w:t>оне</w:t>
      </w:r>
      <w:r w:rsidR="00F41710" w:rsidRPr="00AF010E">
        <w:rPr>
          <w:color w:val="FF0000"/>
          <w:sz w:val="26"/>
          <w:szCs w:val="26"/>
        </w:rPr>
        <w:t xml:space="preserve"> </w:t>
      </w:r>
      <w:r w:rsidR="00F41710" w:rsidRPr="00AF010E">
        <w:rPr>
          <w:color w:val="FF0000"/>
          <w:sz w:val="26"/>
          <w:szCs w:val="26"/>
          <w:highlight w:val="yellow"/>
        </w:rPr>
        <w:t>муниципальном округе</w:t>
      </w:r>
      <w:r w:rsidRPr="0075248E">
        <w:rPr>
          <w:rFonts w:eastAsia="Calibri"/>
          <w:sz w:val="26"/>
          <w:szCs w:val="26"/>
          <w:lang w:eastAsia="en-US"/>
        </w:rPr>
        <w:t xml:space="preserve"> существующего моста составляет 110,61 м абс. Ледовые явления отмечаются в конце октября – начале ноября. Ледостав устанавливается в конце ноября–первой декаде декабря и неоднократно прерывается оттепелями. Сре</w:t>
      </w:r>
      <w:r w:rsidRPr="0075248E">
        <w:rPr>
          <w:rFonts w:eastAsia="Calibri"/>
          <w:sz w:val="26"/>
          <w:szCs w:val="26"/>
          <w:lang w:eastAsia="en-US"/>
        </w:rPr>
        <w:t>д</w:t>
      </w:r>
      <w:r w:rsidRPr="0075248E">
        <w:rPr>
          <w:rFonts w:eastAsia="Calibri"/>
          <w:sz w:val="26"/>
          <w:szCs w:val="26"/>
          <w:lang w:eastAsia="en-US"/>
        </w:rPr>
        <w:t>няя продолжительность ледостава составляет 100-130 дней. Вскрывается река в ма</w:t>
      </w:r>
      <w:r w:rsidRPr="0075248E">
        <w:rPr>
          <w:rFonts w:eastAsia="Calibri"/>
          <w:sz w:val="26"/>
          <w:szCs w:val="26"/>
          <w:lang w:eastAsia="en-US"/>
        </w:rPr>
        <w:t>р</w:t>
      </w:r>
      <w:r w:rsidRPr="0075248E">
        <w:rPr>
          <w:rFonts w:eastAsia="Calibri"/>
          <w:sz w:val="26"/>
          <w:szCs w:val="26"/>
          <w:lang w:eastAsia="en-US"/>
        </w:rPr>
        <w:t>те, весенний ледоход наблюдается не ежегодно. Толщина льда составляет 30-60 см.</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На территории Шебекинского </w:t>
      </w:r>
      <w:r w:rsidR="00D56B89" w:rsidRPr="00D56B89">
        <w:rPr>
          <w:strike/>
          <w:color w:val="FF0000"/>
          <w:sz w:val="26"/>
          <w:szCs w:val="26"/>
          <w:highlight w:val="yellow"/>
        </w:rPr>
        <w:t>городского</w:t>
      </w:r>
      <w:r w:rsidR="00D56B89" w:rsidRPr="00D56B89">
        <w:rPr>
          <w:color w:val="FF0000"/>
          <w:sz w:val="26"/>
          <w:szCs w:val="26"/>
          <w:highlight w:val="yellow"/>
        </w:rPr>
        <w:t xml:space="preserve"> муниципального</w:t>
      </w:r>
      <w:r w:rsidRPr="0075248E">
        <w:rPr>
          <w:rFonts w:eastAsia="Calibri"/>
          <w:sz w:val="26"/>
          <w:szCs w:val="26"/>
          <w:lang w:eastAsia="en-US"/>
        </w:rPr>
        <w:t xml:space="preserve"> округа расположена часть Белгородского водохранилища.</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t>Назначение водохранилища – годичное регулирование стока в интересах ор</w:t>
      </w:r>
      <w:r w:rsidRPr="0075248E">
        <w:rPr>
          <w:rFonts w:eastAsia="Calibri"/>
          <w:sz w:val="26"/>
          <w:szCs w:val="26"/>
          <w:lang w:eastAsia="en-US"/>
        </w:rPr>
        <w:t>о</w:t>
      </w:r>
      <w:r w:rsidRPr="0075248E">
        <w:rPr>
          <w:rFonts w:eastAsia="Calibri"/>
          <w:sz w:val="26"/>
          <w:szCs w:val="26"/>
          <w:lang w:eastAsia="en-US"/>
        </w:rPr>
        <w:t>шения сельскохозяйственных земель, промышленного водоснабжения городов Белг</w:t>
      </w:r>
      <w:r w:rsidRPr="0075248E">
        <w:rPr>
          <w:rFonts w:eastAsia="Calibri"/>
          <w:sz w:val="26"/>
          <w:szCs w:val="26"/>
          <w:lang w:eastAsia="en-US"/>
        </w:rPr>
        <w:t>о</w:t>
      </w:r>
      <w:r w:rsidRPr="0075248E">
        <w:rPr>
          <w:rFonts w:eastAsia="Calibri"/>
          <w:sz w:val="26"/>
          <w:szCs w:val="26"/>
          <w:lang w:eastAsia="en-US"/>
        </w:rPr>
        <w:t>род и Шебекино, улучшение санитарного состояния р. Северского Донца.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В гидрогеологическом отношении рассматриваемая территория приурочена </w:t>
      </w:r>
      <w:r w:rsidR="00227B92" w:rsidRPr="0075248E">
        <w:rPr>
          <w:rFonts w:eastAsia="Calibri"/>
          <w:sz w:val="26"/>
          <w:szCs w:val="26"/>
          <w:lang w:eastAsia="en-US"/>
        </w:rPr>
        <w:br/>
      </w:r>
      <w:r w:rsidRPr="0075248E">
        <w:rPr>
          <w:rFonts w:eastAsia="Calibri"/>
          <w:sz w:val="26"/>
          <w:szCs w:val="26"/>
          <w:lang w:eastAsia="en-US"/>
        </w:rPr>
        <w:t>к северо-восточному крылу Днепровско – Донецкого артезианского бассейна.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Большое внимание на общий гидрологический режим рассматриваемой терр</w:t>
      </w:r>
      <w:r w:rsidRPr="0075248E">
        <w:rPr>
          <w:rFonts w:eastAsia="Calibri"/>
          <w:sz w:val="26"/>
          <w:szCs w:val="26"/>
          <w:lang w:eastAsia="en-US"/>
        </w:rPr>
        <w:t>и</w:t>
      </w:r>
      <w:r w:rsidRPr="0075248E">
        <w:rPr>
          <w:rFonts w:eastAsia="Calibri"/>
          <w:sz w:val="26"/>
          <w:szCs w:val="26"/>
          <w:lang w:eastAsia="en-US"/>
        </w:rPr>
        <w:t>тории оказывает сильно разветвленная овражно-балочная сеть, которая резко снижает уровень грунтовых вод. На водоразделах уровень залегания грунтовых вод колебле</w:t>
      </w:r>
      <w:r w:rsidRPr="0075248E">
        <w:rPr>
          <w:rFonts w:eastAsia="Calibri"/>
          <w:sz w:val="26"/>
          <w:szCs w:val="26"/>
          <w:lang w:eastAsia="en-US"/>
        </w:rPr>
        <w:t>т</w:t>
      </w:r>
      <w:r w:rsidRPr="0075248E">
        <w:rPr>
          <w:rFonts w:eastAsia="Calibri"/>
          <w:sz w:val="26"/>
          <w:szCs w:val="26"/>
          <w:lang w:eastAsia="en-US"/>
        </w:rPr>
        <w:t xml:space="preserve">ся в пределах 15 – 20 м. В поймах рек их уровень обнаруживается на глубине </w:t>
      </w:r>
      <w:r w:rsidR="00227B92" w:rsidRPr="0075248E">
        <w:rPr>
          <w:rFonts w:eastAsia="Calibri"/>
          <w:sz w:val="26"/>
          <w:szCs w:val="26"/>
          <w:lang w:eastAsia="en-US"/>
        </w:rPr>
        <w:br/>
      </w:r>
      <w:r w:rsidRPr="0075248E">
        <w:rPr>
          <w:rFonts w:eastAsia="Calibri"/>
          <w:sz w:val="26"/>
          <w:szCs w:val="26"/>
          <w:lang w:eastAsia="en-US"/>
        </w:rPr>
        <w:t>1,5 – 2,0 м. Местами они подходят близко к поверхности (20 – 40 см) или же выходят на поверхность, вызывая заболоченность.</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Современный аллювиальный водоносный горизонт, расположен в поймах рек. Статический уровень залегает на глубине не более 5м. Режим горизонта тесно связан с режимом поверхностных вод. Дебит скважин от 0,1-0,5л/сек.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Характерной особенностью подземных вод рассматриваемой территории явл</w:t>
      </w:r>
      <w:r w:rsidRPr="0075248E">
        <w:rPr>
          <w:rFonts w:eastAsia="Calibri"/>
          <w:sz w:val="26"/>
          <w:szCs w:val="26"/>
          <w:lang w:eastAsia="en-US"/>
        </w:rPr>
        <w:t>я</w:t>
      </w:r>
      <w:r w:rsidRPr="0075248E">
        <w:rPr>
          <w:rFonts w:eastAsia="Calibri"/>
          <w:sz w:val="26"/>
          <w:szCs w:val="26"/>
          <w:lang w:eastAsia="en-US"/>
        </w:rPr>
        <w:t>ется невысокая минерализация и четко выраженная гидрохимическая зональность. Воды первых от поверхности водоносных горизонтов преимущественно гидрокарб</w:t>
      </w:r>
      <w:r w:rsidRPr="0075248E">
        <w:rPr>
          <w:rFonts w:eastAsia="Calibri"/>
          <w:sz w:val="26"/>
          <w:szCs w:val="26"/>
          <w:lang w:eastAsia="en-US"/>
        </w:rPr>
        <w:t>о</w:t>
      </w:r>
      <w:r w:rsidRPr="0075248E">
        <w:rPr>
          <w:rFonts w:eastAsia="Calibri"/>
          <w:sz w:val="26"/>
          <w:szCs w:val="26"/>
          <w:lang w:eastAsia="en-US"/>
        </w:rPr>
        <w:t>натные, воды сеноман-альбского горизонта — гидрокарбонатные сульфатно-кальциевые, каменноугольные становятся гидрокарбонатными хлоридными натри</w:t>
      </w:r>
      <w:r w:rsidRPr="0075248E">
        <w:rPr>
          <w:rFonts w:eastAsia="Calibri"/>
          <w:sz w:val="26"/>
          <w:szCs w:val="26"/>
          <w:lang w:eastAsia="en-US"/>
        </w:rPr>
        <w:t>е</w:t>
      </w:r>
      <w:r w:rsidRPr="0075248E">
        <w:rPr>
          <w:rFonts w:eastAsia="Calibri"/>
          <w:sz w:val="26"/>
          <w:szCs w:val="26"/>
          <w:lang w:eastAsia="en-US"/>
        </w:rPr>
        <w:t>выми и хлоридными натриевыми.</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Следует отметить, что подземные воды верхних водоносных горизонтов слабо защищены от поверхностного загрязнения, что требует проведения мероприятий </w:t>
      </w:r>
      <w:r w:rsidR="00227B92" w:rsidRPr="0075248E">
        <w:rPr>
          <w:rFonts w:eastAsia="Calibri"/>
          <w:sz w:val="26"/>
          <w:szCs w:val="26"/>
          <w:lang w:eastAsia="en-US"/>
        </w:rPr>
        <w:br/>
      </w:r>
      <w:r w:rsidRPr="0075248E">
        <w:rPr>
          <w:rFonts w:eastAsia="Calibri"/>
          <w:sz w:val="26"/>
          <w:szCs w:val="26"/>
          <w:lang w:eastAsia="en-US"/>
        </w:rPr>
        <w:t xml:space="preserve">по их охране. Существенному загрязнению подвержены подземные и поверхностные воды, которые происходят в результате различных сбросов промышленных вод </w:t>
      </w:r>
      <w:r w:rsidR="00227B92" w:rsidRPr="0075248E">
        <w:rPr>
          <w:rFonts w:eastAsia="Calibri"/>
          <w:sz w:val="26"/>
          <w:szCs w:val="26"/>
          <w:lang w:eastAsia="en-US"/>
        </w:rPr>
        <w:br/>
      </w:r>
      <w:r w:rsidRPr="0075248E">
        <w:rPr>
          <w:rFonts w:eastAsia="Calibri"/>
          <w:sz w:val="26"/>
          <w:szCs w:val="26"/>
          <w:lang w:eastAsia="en-US"/>
        </w:rPr>
        <w:t xml:space="preserve">в естественные понижения рельефа и на поля фильтрации.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В ботанико-географическом отношении территория города Шебекино расп</w:t>
      </w:r>
      <w:r w:rsidRPr="0075248E">
        <w:rPr>
          <w:rFonts w:eastAsia="Calibri"/>
          <w:sz w:val="26"/>
          <w:szCs w:val="26"/>
          <w:lang w:eastAsia="en-US"/>
        </w:rPr>
        <w:t>о</w:t>
      </w:r>
      <w:r w:rsidRPr="0075248E">
        <w:rPr>
          <w:rFonts w:eastAsia="Calibri"/>
          <w:sz w:val="26"/>
          <w:szCs w:val="26"/>
          <w:lang w:eastAsia="en-US"/>
        </w:rPr>
        <w:t>ложена в лесостепной зоне.</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Остатки степной растительности в настоящее время сохранились на склонах балок и опушках лесов.</w:t>
      </w:r>
    </w:p>
    <w:p w:rsidR="00637673" w:rsidRPr="0075248E" w:rsidRDefault="00637673" w:rsidP="001B116D">
      <w:pPr>
        <w:pStyle w:val="a6"/>
        <w:spacing w:before="0" w:after="0"/>
        <w:ind w:firstLine="709"/>
        <w:rPr>
          <w:rFonts w:eastAsia="Calibri"/>
          <w:sz w:val="26"/>
          <w:szCs w:val="26"/>
          <w:lang w:eastAsia="en-US"/>
        </w:rPr>
      </w:pPr>
      <w:r w:rsidRPr="0075248E">
        <w:rPr>
          <w:rFonts w:eastAsia="Calibri"/>
          <w:sz w:val="26"/>
          <w:szCs w:val="26"/>
          <w:lang w:eastAsia="en-US"/>
        </w:rPr>
        <w:lastRenderedPageBreak/>
        <w:t xml:space="preserve">В </w:t>
      </w:r>
      <w:proofErr w:type="spellStart"/>
      <w:r w:rsidRPr="0075248E">
        <w:rPr>
          <w:rFonts w:eastAsia="Calibri"/>
          <w:sz w:val="26"/>
          <w:szCs w:val="26"/>
          <w:lang w:eastAsia="en-US"/>
        </w:rPr>
        <w:t>Шебекинском</w:t>
      </w:r>
      <w:proofErr w:type="spellEnd"/>
      <w:r w:rsidRPr="0075248E">
        <w:rPr>
          <w:rFonts w:eastAsia="Calibri"/>
          <w:sz w:val="26"/>
          <w:szCs w:val="26"/>
          <w:lang w:eastAsia="en-US"/>
        </w:rPr>
        <w:t xml:space="preserve"> </w:t>
      </w:r>
      <w:r w:rsidR="00D56B89" w:rsidRPr="00D56B89">
        <w:rPr>
          <w:strike/>
          <w:color w:val="FF0000"/>
          <w:sz w:val="26"/>
          <w:szCs w:val="26"/>
          <w:highlight w:val="yellow"/>
        </w:rPr>
        <w:t>городско</w:t>
      </w:r>
      <w:r w:rsidR="00D56B89">
        <w:rPr>
          <w:strike/>
          <w:color w:val="FF0000"/>
          <w:sz w:val="26"/>
          <w:szCs w:val="26"/>
          <w:highlight w:val="yellow"/>
        </w:rPr>
        <w:t>м</w:t>
      </w:r>
      <w:r w:rsidR="00D56B89" w:rsidRPr="00D56B89">
        <w:rPr>
          <w:color w:val="FF0000"/>
          <w:sz w:val="26"/>
          <w:szCs w:val="26"/>
          <w:highlight w:val="yellow"/>
        </w:rPr>
        <w:t xml:space="preserve"> муниципальном</w:t>
      </w:r>
      <w:r w:rsidRPr="0075248E">
        <w:rPr>
          <w:rFonts w:eastAsia="Calibri"/>
          <w:sz w:val="26"/>
          <w:szCs w:val="26"/>
          <w:lang w:eastAsia="en-US"/>
        </w:rPr>
        <w:t xml:space="preserve"> округе находятся наиболее кру</w:t>
      </w:r>
      <w:r w:rsidRPr="0075248E">
        <w:rPr>
          <w:rFonts w:eastAsia="Calibri"/>
          <w:sz w:val="26"/>
          <w:szCs w:val="26"/>
          <w:lang w:eastAsia="en-US"/>
        </w:rPr>
        <w:t>п</w:t>
      </w:r>
      <w:r w:rsidRPr="0075248E">
        <w:rPr>
          <w:rFonts w:eastAsia="Calibri"/>
          <w:sz w:val="26"/>
          <w:szCs w:val="26"/>
          <w:lang w:eastAsia="en-US"/>
        </w:rPr>
        <w:t>ные лесные массивы Белгородской области, расположенные между рек Корень, К</w:t>
      </w:r>
      <w:r w:rsidRPr="0075248E">
        <w:rPr>
          <w:rFonts w:eastAsia="Calibri"/>
          <w:sz w:val="26"/>
          <w:szCs w:val="26"/>
          <w:lang w:eastAsia="en-US"/>
        </w:rPr>
        <w:t>о</w:t>
      </w:r>
      <w:r w:rsidRPr="0075248E">
        <w:rPr>
          <w:rFonts w:eastAsia="Calibri"/>
          <w:sz w:val="26"/>
          <w:szCs w:val="26"/>
          <w:lang w:eastAsia="en-US"/>
        </w:rPr>
        <w:t xml:space="preserve">роча, </w:t>
      </w:r>
      <w:proofErr w:type="spellStart"/>
      <w:r w:rsidRPr="0075248E">
        <w:rPr>
          <w:rFonts w:eastAsia="Calibri"/>
          <w:sz w:val="26"/>
          <w:szCs w:val="26"/>
          <w:lang w:eastAsia="en-US"/>
        </w:rPr>
        <w:t>Нежеголь</w:t>
      </w:r>
      <w:proofErr w:type="spellEnd"/>
      <w:r w:rsidRPr="0075248E">
        <w:rPr>
          <w:rFonts w:eastAsia="Calibri"/>
          <w:sz w:val="26"/>
          <w:szCs w:val="26"/>
          <w:lang w:eastAsia="en-US"/>
        </w:rPr>
        <w:t xml:space="preserve"> и их притоков. </w:t>
      </w:r>
    </w:p>
    <w:p w:rsidR="00637673"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Главными лесообразующими породами являются дуб черешчатый, сосна обы</w:t>
      </w:r>
      <w:r w:rsidRPr="0075248E">
        <w:rPr>
          <w:rFonts w:eastAsia="Calibri"/>
          <w:sz w:val="26"/>
          <w:szCs w:val="26"/>
          <w:lang w:eastAsia="en-US"/>
        </w:rPr>
        <w:t>к</w:t>
      </w:r>
      <w:r w:rsidRPr="0075248E">
        <w:rPr>
          <w:rFonts w:eastAsia="Calibri"/>
          <w:sz w:val="26"/>
          <w:szCs w:val="26"/>
          <w:lang w:eastAsia="en-US"/>
        </w:rPr>
        <w:t xml:space="preserve">новенная, липа, клен остролистный, ольха черная, осина, береза. </w:t>
      </w:r>
      <w:r w:rsidR="00637673" w:rsidRPr="0075248E">
        <w:rPr>
          <w:rFonts w:eastAsia="Calibri"/>
          <w:sz w:val="26"/>
          <w:szCs w:val="26"/>
          <w:lang w:eastAsia="en-US"/>
        </w:rPr>
        <w:t xml:space="preserve">В </w:t>
      </w:r>
      <w:proofErr w:type="spellStart"/>
      <w:r w:rsidR="00637673" w:rsidRPr="0075248E">
        <w:rPr>
          <w:rFonts w:eastAsia="Calibri"/>
          <w:sz w:val="26"/>
          <w:szCs w:val="26"/>
          <w:lang w:eastAsia="en-US"/>
        </w:rPr>
        <w:t>Шебекинском</w:t>
      </w:r>
      <w:proofErr w:type="spellEnd"/>
      <w:r w:rsidR="00637673" w:rsidRPr="0075248E">
        <w:rPr>
          <w:rFonts w:eastAsia="Calibri"/>
          <w:sz w:val="26"/>
          <w:szCs w:val="26"/>
          <w:lang w:eastAsia="en-US"/>
        </w:rPr>
        <w:t xml:space="preserve"> </w:t>
      </w:r>
      <w:r w:rsidR="00D56B89" w:rsidRPr="00D56B89">
        <w:rPr>
          <w:strike/>
          <w:color w:val="FF0000"/>
          <w:sz w:val="26"/>
          <w:szCs w:val="26"/>
          <w:highlight w:val="yellow"/>
        </w:rPr>
        <w:t>г</w:t>
      </w:r>
      <w:r w:rsidR="00D56B89" w:rsidRPr="00D56B89">
        <w:rPr>
          <w:strike/>
          <w:color w:val="FF0000"/>
          <w:sz w:val="26"/>
          <w:szCs w:val="26"/>
          <w:highlight w:val="yellow"/>
        </w:rPr>
        <w:t>о</w:t>
      </w:r>
      <w:r w:rsidR="00D56B89" w:rsidRPr="00D56B89">
        <w:rPr>
          <w:strike/>
          <w:color w:val="FF0000"/>
          <w:sz w:val="26"/>
          <w:szCs w:val="26"/>
          <w:highlight w:val="yellow"/>
        </w:rPr>
        <w:t>родско</w:t>
      </w:r>
      <w:r w:rsidR="00D56B89">
        <w:rPr>
          <w:strike/>
          <w:color w:val="FF0000"/>
          <w:sz w:val="26"/>
          <w:szCs w:val="26"/>
          <w:highlight w:val="yellow"/>
        </w:rPr>
        <w:t>м</w:t>
      </w:r>
      <w:r w:rsidR="00D56B89" w:rsidRPr="00D56B89">
        <w:rPr>
          <w:color w:val="FF0000"/>
          <w:sz w:val="26"/>
          <w:szCs w:val="26"/>
          <w:highlight w:val="yellow"/>
        </w:rPr>
        <w:t xml:space="preserve"> муниципальном</w:t>
      </w:r>
      <w:r w:rsidR="00637673" w:rsidRPr="0075248E">
        <w:rPr>
          <w:rFonts w:eastAsia="Calibri"/>
          <w:sz w:val="26"/>
          <w:szCs w:val="26"/>
          <w:lang w:eastAsia="en-US"/>
        </w:rPr>
        <w:t xml:space="preserve"> округе сохранилась дубрава площадью около 30 тыс. га.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Кустарниковая растительность представлена терном, шиповником, лещиной, боярышником. В поймах рек произрастают ольха и ива.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Из почвообразующих пород наибольшее распространение на рассматриваемой территории получили лессовидные суглинки и глины, залегающие на водораздельных плато и склонах различных экспозиций. Это наиболее ценные в агрономическом о</w:t>
      </w:r>
      <w:r w:rsidRPr="0075248E">
        <w:rPr>
          <w:rFonts w:eastAsia="Calibri"/>
          <w:sz w:val="26"/>
          <w:szCs w:val="26"/>
          <w:lang w:eastAsia="en-US"/>
        </w:rPr>
        <w:t>т</w:t>
      </w:r>
      <w:r w:rsidRPr="0075248E">
        <w:rPr>
          <w:rFonts w:eastAsia="Calibri"/>
          <w:sz w:val="26"/>
          <w:szCs w:val="26"/>
          <w:lang w:eastAsia="en-US"/>
        </w:rPr>
        <w:t>ношении почвообразующие породы. На них сформировались наиболее плодородные почвы – черноземы типичные, выщелоченные и темно-серые лесные почвы.</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На оглеенных суглинках и глинах сформировались черноземно-луговые и л</w:t>
      </w:r>
      <w:r w:rsidRPr="0075248E">
        <w:rPr>
          <w:rFonts w:eastAsia="Calibri"/>
          <w:sz w:val="26"/>
          <w:szCs w:val="26"/>
          <w:lang w:eastAsia="en-US"/>
        </w:rPr>
        <w:t>у</w:t>
      </w:r>
      <w:r w:rsidRPr="0075248E">
        <w:rPr>
          <w:rFonts w:eastAsia="Calibri"/>
          <w:sz w:val="26"/>
          <w:szCs w:val="26"/>
          <w:lang w:eastAsia="en-US"/>
        </w:rPr>
        <w:t xml:space="preserve">гово-черноземные почвы.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Третичные глины незначительно распространены на территории </w:t>
      </w:r>
      <w:r w:rsidR="00F41710" w:rsidRPr="00AF010E">
        <w:rPr>
          <w:strike/>
          <w:color w:val="FF0000"/>
          <w:sz w:val="26"/>
          <w:szCs w:val="26"/>
          <w:highlight w:val="yellow"/>
        </w:rPr>
        <w:t>райо</w:t>
      </w:r>
      <w:r w:rsidR="00F41710" w:rsidRPr="00F41710">
        <w:rPr>
          <w:strike/>
          <w:color w:val="FF0000"/>
          <w:sz w:val="26"/>
          <w:szCs w:val="26"/>
          <w:highlight w:val="yellow"/>
        </w:rPr>
        <w:t>н</w:t>
      </w:r>
      <w:r w:rsidR="00F41710" w:rsidRPr="00F41710">
        <w:rPr>
          <w:strike/>
          <w:color w:val="FF0000"/>
          <w:sz w:val="26"/>
          <w:szCs w:val="26"/>
          <w:highlight w:val="yellow"/>
        </w:rPr>
        <w:t>а</w:t>
      </w:r>
      <w:r w:rsidR="00F41710" w:rsidRPr="00AF010E">
        <w:rPr>
          <w:color w:val="FF0000"/>
          <w:sz w:val="26"/>
          <w:szCs w:val="26"/>
        </w:rPr>
        <w:t xml:space="preserve"> </w:t>
      </w:r>
      <w:r w:rsidR="00F41710" w:rsidRPr="00AF010E">
        <w:rPr>
          <w:color w:val="FF0000"/>
          <w:sz w:val="26"/>
          <w:szCs w:val="26"/>
          <w:highlight w:val="yellow"/>
        </w:rPr>
        <w:t>мун</w:t>
      </w:r>
      <w:r w:rsidR="00F41710" w:rsidRPr="00AF010E">
        <w:rPr>
          <w:color w:val="FF0000"/>
          <w:sz w:val="26"/>
          <w:szCs w:val="26"/>
          <w:highlight w:val="yellow"/>
        </w:rPr>
        <w:t>и</w:t>
      </w:r>
      <w:r w:rsidR="00F41710" w:rsidRPr="00AF010E">
        <w:rPr>
          <w:color w:val="FF0000"/>
          <w:sz w:val="26"/>
          <w:szCs w:val="26"/>
          <w:highlight w:val="yellow"/>
        </w:rPr>
        <w:t>ципально</w:t>
      </w:r>
      <w:r w:rsidR="00F41710">
        <w:rPr>
          <w:color w:val="FF0000"/>
          <w:sz w:val="26"/>
          <w:szCs w:val="26"/>
          <w:highlight w:val="yellow"/>
        </w:rPr>
        <w:t>го</w:t>
      </w:r>
      <w:r w:rsidR="00F41710" w:rsidRPr="00AF010E">
        <w:rPr>
          <w:color w:val="FF0000"/>
          <w:sz w:val="26"/>
          <w:szCs w:val="26"/>
          <w:highlight w:val="yellow"/>
        </w:rPr>
        <w:t xml:space="preserve"> округ</w:t>
      </w:r>
      <w:r w:rsidR="00F41710" w:rsidRPr="00F41710">
        <w:rPr>
          <w:color w:val="FF0000"/>
          <w:sz w:val="26"/>
          <w:szCs w:val="26"/>
          <w:highlight w:val="yellow"/>
        </w:rPr>
        <w:t>а</w:t>
      </w:r>
      <w:r w:rsidRPr="0075248E">
        <w:rPr>
          <w:rFonts w:eastAsia="Calibri"/>
          <w:sz w:val="26"/>
          <w:szCs w:val="26"/>
          <w:lang w:eastAsia="en-US"/>
        </w:rPr>
        <w:t>. На них сформировались почвы солонцового типа – черноземы с</w:t>
      </w:r>
      <w:r w:rsidRPr="0075248E">
        <w:rPr>
          <w:rFonts w:eastAsia="Calibri"/>
          <w:sz w:val="26"/>
          <w:szCs w:val="26"/>
          <w:lang w:eastAsia="en-US"/>
        </w:rPr>
        <w:t>о</w:t>
      </w:r>
      <w:r w:rsidRPr="0075248E">
        <w:rPr>
          <w:rFonts w:eastAsia="Calibri"/>
          <w:sz w:val="26"/>
          <w:szCs w:val="26"/>
          <w:lang w:eastAsia="en-US"/>
        </w:rPr>
        <w:t xml:space="preserve">лонцеватые, солонцы.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Подстилающей породой на всей территории является мел. В тех местах, где лессовидные породы полностью смыты (склоны балок), мел выступает в качестве почвообразующей породы. На таких породах сформировались остаточно-карбонатные почвы, отличающиеся рыхлостью, бесструктурностью, что обуславлив</w:t>
      </w:r>
      <w:r w:rsidRPr="0075248E">
        <w:rPr>
          <w:rFonts w:eastAsia="Calibri"/>
          <w:sz w:val="26"/>
          <w:szCs w:val="26"/>
          <w:lang w:eastAsia="en-US"/>
        </w:rPr>
        <w:t>а</w:t>
      </w:r>
      <w:r w:rsidRPr="0075248E">
        <w:rPr>
          <w:rFonts w:eastAsia="Calibri"/>
          <w:sz w:val="26"/>
          <w:szCs w:val="26"/>
          <w:lang w:eastAsia="en-US"/>
        </w:rPr>
        <w:t>ет значительный их смыв: слабую дифференцированность на горизонты, сильную и</w:t>
      </w:r>
      <w:r w:rsidRPr="0075248E">
        <w:rPr>
          <w:rFonts w:eastAsia="Calibri"/>
          <w:sz w:val="26"/>
          <w:szCs w:val="26"/>
          <w:lang w:eastAsia="en-US"/>
        </w:rPr>
        <w:t>с</w:t>
      </w:r>
      <w:r w:rsidRPr="0075248E">
        <w:rPr>
          <w:rFonts w:eastAsia="Calibri"/>
          <w:sz w:val="26"/>
          <w:szCs w:val="26"/>
          <w:lang w:eastAsia="en-US"/>
        </w:rPr>
        <w:t>сушиваемость, обогащенность профиля обломками мела.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На делювиальных отложениях по днищам и конусам выноса балок сформир</w:t>
      </w:r>
      <w:r w:rsidRPr="0075248E">
        <w:rPr>
          <w:rFonts w:eastAsia="Calibri"/>
          <w:sz w:val="26"/>
          <w:szCs w:val="26"/>
          <w:lang w:eastAsia="en-US"/>
        </w:rPr>
        <w:t>о</w:t>
      </w:r>
      <w:r w:rsidRPr="0075248E">
        <w:rPr>
          <w:rFonts w:eastAsia="Calibri"/>
          <w:sz w:val="26"/>
          <w:szCs w:val="26"/>
          <w:lang w:eastAsia="en-US"/>
        </w:rPr>
        <w:t>вались аллювиально-делювиальные намытые почвы днищ балок и шлейфов склонов.</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В поймах рек сформированы почвы зернистые, слоистые, зернисто-слоистые, иловато-глеевые почвы. </w:t>
      </w:r>
    </w:p>
    <w:p w:rsidR="00D431CB" w:rsidRPr="0075248E" w:rsidRDefault="00D431CB" w:rsidP="001B116D">
      <w:pPr>
        <w:pStyle w:val="a6"/>
        <w:spacing w:before="0" w:after="0"/>
        <w:ind w:firstLine="709"/>
        <w:rPr>
          <w:rFonts w:eastAsia="Calibri"/>
          <w:sz w:val="26"/>
          <w:szCs w:val="26"/>
          <w:lang w:eastAsia="en-US"/>
        </w:rPr>
      </w:pPr>
    </w:p>
    <w:p w:rsidR="00D431CB" w:rsidRPr="0075248E" w:rsidRDefault="00D431CB"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35" w:name="_Toc415145822"/>
      <w:bookmarkStart w:id="36" w:name="_Toc415488079"/>
      <w:bookmarkStart w:id="37" w:name="_Toc415489166"/>
      <w:bookmarkStart w:id="38" w:name="_Toc415560317"/>
      <w:bookmarkStart w:id="39" w:name="_Toc415574751"/>
      <w:bookmarkStart w:id="40" w:name="_Toc415145823"/>
      <w:bookmarkStart w:id="41" w:name="_Toc415488080"/>
      <w:bookmarkStart w:id="42" w:name="_Toc415489167"/>
      <w:bookmarkStart w:id="43" w:name="_Toc415560318"/>
      <w:bookmarkStart w:id="44" w:name="_Toc415574752"/>
      <w:bookmarkStart w:id="45" w:name="_Toc434511564"/>
      <w:bookmarkStart w:id="46" w:name="_Toc434576923"/>
      <w:bookmarkStart w:id="47" w:name="_Toc434583193"/>
      <w:bookmarkStart w:id="48" w:name="_Toc444504752"/>
      <w:bookmarkStart w:id="49" w:name="_Toc68777303"/>
      <w:bookmarkEnd w:id="35"/>
      <w:bookmarkEnd w:id="36"/>
      <w:bookmarkEnd w:id="37"/>
      <w:bookmarkEnd w:id="38"/>
      <w:bookmarkEnd w:id="39"/>
      <w:bookmarkEnd w:id="40"/>
      <w:bookmarkEnd w:id="41"/>
      <w:bookmarkEnd w:id="42"/>
      <w:bookmarkEnd w:id="43"/>
      <w:bookmarkEnd w:id="44"/>
      <w:r w:rsidRPr="0075248E">
        <w:rPr>
          <w:rFonts w:ascii="Times New Roman" w:hAnsi="Times New Roman" w:cs="Times New Roman"/>
          <w:i w:val="0"/>
          <w:sz w:val="26"/>
          <w:szCs w:val="26"/>
        </w:rPr>
        <w:t>Дифференциация проектируемой территории для целей разработки нормативов</w:t>
      </w:r>
      <w:bookmarkEnd w:id="45"/>
      <w:bookmarkEnd w:id="46"/>
      <w:bookmarkEnd w:id="47"/>
      <w:bookmarkEnd w:id="48"/>
      <w:bookmarkEnd w:id="49"/>
    </w:p>
    <w:p w:rsidR="001E450F" w:rsidRPr="0075248E" w:rsidRDefault="003F21B6" w:rsidP="001B116D">
      <w:pPr>
        <w:pStyle w:val="a6"/>
        <w:spacing w:before="0" w:after="0"/>
        <w:ind w:firstLine="709"/>
        <w:rPr>
          <w:sz w:val="26"/>
          <w:szCs w:val="26"/>
        </w:rPr>
      </w:pPr>
      <w:r w:rsidRPr="0075248E">
        <w:rPr>
          <w:sz w:val="26"/>
          <w:szCs w:val="26"/>
        </w:rPr>
        <w:t xml:space="preserve">В соответствии с </w:t>
      </w:r>
      <w:r w:rsidR="00FA7C07" w:rsidRPr="0075248E">
        <w:rPr>
          <w:sz w:val="26"/>
          <w:szCs w:val="26"/>
        </w:rPr>
        <w:t>з</w:t>
      </w:r>
      <w:r w:rsidRPr="0075248E">
        <w:rPr>
          <w:sz w:val="26"/>
          <w:szCs w:val="26"/>
        </w:rPr>
        <w:t xml:space="preserve">аконом Белгородской области от 20.12.2004 № 159 </w:t>
      </w:r>
      <w:r w:rsidR="00351236" w:rsidRPr="0075248E">
        <w:rPr>
          <w:sz w:val="26"/>
          <w:szCs w:val="26"/>
        </w:rPr>
        <w:br/>
      </w:r>
      <w:r w:rsidRPr="0075248E">
        <w:rPr>
          <w:sz w:val="26"/>
          <w:szCs w:val="26"/>
        </w:rPr>
        <w:t>«Об установлении границ муниципальных образований и наделении их статусом г</w:t>
      </w:r>
      <w:r w:rsidRPr="0075248E">
        <w:rPr>
          <w:sz w:val="26"/>
          <w:szCs w:val="26"/>
        </w:rPr>
        <w:t>о</w:t>
      </w:r>
      <w:r w:rsidRPr="0075248E">
        <w:rPr>
          <w:sz w:val="26"/>
          <w:szCs w:val="26"/>
        </w:rPr>
        <w:t xml:space="preserve">родского, сельского поселения, городского округа, </w:t>
      </w:r>
      <w:r w:rsidR="00D56B89" w:rsidRPr="00D56B89">
        <w:rPr>
          <w:color w:val="FF0000"/>
          <w:sz w:val="26"/>
          <w:szCs w:val="26"/>
          <w:highlight w:val="yellow"/>
        </w:rPr>
        <w:t>муниципального округа</w:t>
      </w:r>
      <w:r w:rsidR="00D56B89" w:rsidRPr="00D56B89">
        <w:rPr>
          <w:sz w:val="26"/>
          <w:szCs w:val="26"/>
          <w:highlight w:val="yellow"/>
        </w:rPr>
        <w:t>,</w:t>
      </w:r>
      <w:r w:rsidR="00D56B89">
        <w:rPr>
          <w:sz w:val="26"/>
          <w:szCs w:val="26"/>
        </w:rPr>
        <w:t xml:space="preserve"> </w:t>
      </w:r>
      <w:r w:rsidRPr="0075248E">
        <w:rPr>
          <w:sz w:val="26"/>
          <w:szCs w:val="26"/>
        </w:rPr>
        <w:t>муниц</w:t>
      </w:r>
      <w:r w:rsidRPr="0075248E">
        <w:rPr>
          <w:sz w:val="26"/>
          <w:szCs w:val="26"/>
        </w:rPr>
        <w:t>и</w:t>
      </w:r>
      <w:r w:rsidRPr="0075248E">
        <w:rPr>
          <w:sz w:val="26"/>
          <w:szCs w:val="26"/>
        </w:rPr>
        <w:t>пальн</w:t>
      </w:r>
      <w:r w:rsidR="001E450F" w:rsidRPr="0075248E">
        <w:rPr>
          <w:sz w:val="26"/>
          <w:szCs w:val="26"/>
        </w:rPr>
        <w:t xml:space="preserve">ого района» в границах </w:t>
      </w:r>
      <w:r w:rsidR="00D56B89" w:rsidRPr="00D56B89">
        <w:rPr>
          <w:strike/>
          <w:color w:val="FF0000"/>
          <w:sz w:val="26"/>
          <w:szCs w:val="26"/>
          <w:highlight w:val="yellow"/>
        </w:rPr>
        <w:t>городского</w:t>
      </w:r>
      <w:r w:rsidR="00D56B89" w:rsidRPr="00D56B89">
        <w:rPr>
          <w:color w:val="FF0000"/>
          <w:sz w:val="26"/>
          <w:szCs w:val="26"/>
          <w:highlight w:val="yellow"/>
        </w:rPr>
        <w:t xml:space="preserve"> муниципального</w:t>
      </w:r>
      <w:r w:rsidR="001E450F" w:rsidRPr="0075248E">
        <w:rPr>
          <w:sz w:val="26"/>
          <w:szCs w:val="26"/>
        </w:rPr>
        <w:t xml:space="preserve"> округа находятся:</w:t>
      </w:r>
    </w:p>
    <w:p w:rsidR="001E450F" w:rsidRPr="0075248E" w:rsidRDefault="001E450F" w:rsidP="001B116D">
      <w:pPr>
        <w:autoSpaceDE w:val="0"/>
        <w:autoSpaceDN w:val="0"/>
        <w:adjustRightInd w:val="0"/>
        <w:ind w:firstLine="709"/>
        <w:rPr>
          <w:sz w:val="26"/>
          <w:szCs w:val="26"/>
        </w:rPr>
      </w:pPr>
      <w:r w:rsidRPr="0075248E">
        <w:rPr>
          <w:sz w:val="26"/>
          <w:szCs w:val="26"/>
        </w:rPr>
        <w:t xml:space="preserve">город Шебекино; </w:t>
      </w:r>
    </w:p>
    <w:p w:rsidR="001E450F" w:rsidRPr="0075248E" w:rsidRDefault="001E450F" w:rsidP="001B116D">
      <w:pPr>
        <w:autoSpaceDE w:val="0"/>
        <w:autoSpaceDN w:val="0"/>
        <w:adjustRightInd w:val="0"/>
        <w:ind w:firstLine="709"/>
        <w:rPr>
          <w:sz w:val="26"/>
          <w:szCs w:val="26"/>
        </w:rPr>
      </w:pPr>
      <w:r w:rsidRPr="0075248E">
        <w:rPr>
          <w:sz w:val="26"/>
          <w:szCs w:val="26"/>
        </w:rPr>
        <w:t>рабочий поселок: Маслова Пристань;</w:t>
      </w:r>
    </w:p>
    <w:p w:rsidR="001E450F" w:rsidRPr="0075248E" w:rsidRDefault="001E450F" w:rsidP="001B116D">
      <w:pPr>
        <w:autoSpaceDE w:val="0"/>
        <w:autoSpaceDN w:val="0"/>
        <w:adjustRightInd w:val="0"/>
        <w:ind w:firstLine="709"/>
        <w:rPr>
          <w:sz w:val="26"/>
          <w:szCs w:val="26"/>
        </w:rPr>
      </w:pPr>
      <w:r w:rsidRPr="0075248E">
        <w:rPr>
          <w:sz w:val="26"/>
          <w:szCs w:val="26"/>
        </w:rPr>
        <w:t>поселки: Батрацкая Дача, Красное, Ленинский, Первомайский, Поляна, Шам</w:t>
      </w:r>
      <w:r w:rsidRPr="0075248E">
        <w:rPr>
          <w:sz w:val="26"/>
          <w:szCs w:val="26"/>
        </w:rPr>
        <w:t>и</w:t>
      </w:r>
      <w:r w:rsidRPr="0075248E">
        <w:rPr>
          <w:sz w:val="26"/>
          <w:szCs w:val="26"/>
        </w:rPr>
        <w:t>но, Шебекинский;</w:t>
      </w:r>
    </w:p>
    <w:p w:rsidR="001E450F" w:rsidRPr="0075248E" w:rsidRDefault="001E450F" w:rsidP="001B116D">
      <w:pPr>
        <w:autoSpaceDE w:val="0"/>
        <w:autoSpaceDN w:val="0"/>
        <w:adjustRightInd w:val="0"/>
        <w:ind w:firstLine="709"/>
        <w:rPr>
          <w:sz w:val="26"/>
          <w:szCs w:val="26"/>
        </w:rPr>
      </w:pPr>
      <w:r w:rsidRPr="0075248E">
        <w:rPr>
          <w:sz w:val="26"/>
          <w:szCs w:val="26"/>
        </w:rPr>
        <w:t>села: Авиловка, Александровка, Артельное, Архангельское, Безлюдовка, Белый Колодезь, Белянка, Бершаково, Большетроицкое, Большое Городище, Борисовка, Б</w:t>
      </w:r>
      <w:r w:rsidRPr="0075248E">
        <w:rPr>
          <w:sz w:val="26"/>
          <w:szCs w:val="26"/>
        </w:rPr>
        <w:t>о</w:t>
      </w:r>
      <w:r w:rsidRPr="0075248E">
        <w:rPr>
          <w:sz w:val="26"/>
          <w:szCs w:val="26"/>
        </w:rPr>
        <w:t>ровское, Булановка, Верхнеберезово, Вознесеновка, Графовка, Дмитриевка, Доброе, Заводцы, Зиборовка, Зимовенька, Зимовное, Ивановка, Караичное, Козьмодемьяно</w:t>
      </w:r>
      <w:r w:rsidRPr="0075248E">
        <w:rPr>
          <w:sz w:val="26"/>
          <w:szCs w:val="26"/>
        </w:rPr>
        <w:t>в</w:t>
      </w:r>
      <w:r w:rsidRPr="0075248E">
        <w:rPr>
          <w:sz w:val="26"/>
          <w:szCs w:val="26"/>
        </w:rPr>
        <w:t>ка, Коровино, Кошлаково, Крапивное, Красная Поляна, Купино, Максимовка, Мал</w:t>
      </w:r>
      <w:r w:rsidRPr="0075248E">
        <w:rPr>
          <w:sz w:val="26"/>
          <w:szCs w:val="26"/>
        </w:rPr>
        <w:t>о</w:t>
      </w:r>
      <w:r w:rsidRPr="0075248E">
        <w:rPr>
          <w:sz w:val="26"/>
          <w:szCs w:val="26"/>
        </w:rPr>
        <w:t>михайловка, Мешковое, Муром, Нежеголь, Неклюдово, Нехотеевка, Нижнее Берез</w:t>
      </w:r>
      <w:r w:rsidRPr="0075248E">
        <w:rPr>
          <w:sz w:val="26"/>
          <w:szCs w:val="26"/>
        </w:rPr>
        <w:t>о</w:t>
      </w:r>
      <w:r w:rsidRPr="0075248E">
        <w:rPr>
          <w:sz w:val="26"/>
          <w:szCs w:val="26"/>
        </w:rPr>
        <w:t>во-Второе, Никольское, Новая Таволжанка, Огнищево, Осиновка, Пенцево, Первое Цепляево, Поповка, Пристень, Протопоповка, Репное, Ржевка, Селишко, Середа, Ст</w:t>
      </w:r>
      <w:r w:rsidRPr="0075248E">
        <w:rPr>
          <w:sz w:val="26"/>
          <w:szCs w:val="26"/>
        </w:rPr>
        <w:t>а</w:t>
      </w:r>
      <w:r w:rsidRPr="0075248E">
        <w:rPr>
          <w:sz w:val="26"/>
          <w:szCs w:val="26"/>
        </w:rPr>
        <w:t>риково, Старовщина, Стрелица-Первая, Стрелица-Вторая, Сурково, Терезовка, Те</w:t>
      </w:r>
      <w:r w:rsidRPr="0075248E">
        <w:rPr>
          <w:sz w:val="26"/>
          <w:szCs w:val="26"/>
        </w:rPr>
        <w:t>р</w:t>
      </w:r>
      <w:r w:rsidRPr="0075248E">
        <w:rPr>
          <w:sz w:val="26"/>
          <w:szCs w:val="26"/>
        </w:rPr>
        <w:lastRenderedPageBreak/>
        <w:t xml:space="preserve">новое, Титовка, Тюрино, Цепляево-Второе, Червона Дибровка, Чураево, Щигоревка, Яблочково; </w:t>
      </w:r>
    </w:p>
    <w:p w:rsidR="003F21B6" w:rsidRPr="0075248E" w:rsidRDefault="001E450F" w:rsidP="001B116D">
      <w:pPr>
        <w:autoSpaceDE w:val="0"/>
        <w:autoSpaceDN w:val="0"/>
        <w:adjustRightInd w:val="0"/>
        <w:ind w:firstLine="709"/>
        <w:rPr>
          <w:sz w:val="26"/>
          <w:szCs w:val="26"/>
        </w:rPr>
      </w:pPr>
      <w:r w:rsidRPr="0075248E">
        <w:rPr>
          <w:sz w:val="26"/>
          <w:szCs w:val="26"/>
        </w:rPr>
        <w:t>хутора: Александровка, Александровский, Бабенков, Балки, Белокриничный, Бессараб, Бондаренков, Гордюшкин, Гремячий, Дубовенька, Желобок, Заречье, Зн</w:t>
      </w:r>
      <w:r w:rsidRPr="0075248E">
        <w:rPr>
          <w:sz w:val="26"/>
          <w:szCs w:val="26"/>
        </w:rPr>
        <w:t>а</w:t>
      </w:r>
      <w:r w:rsidRPr="0075248E">
        <w:rPr>
          <w:sz w:val="26"/>
          <w:szCs w:val="26"/>
        </w:rPr>
        <w:t>менка, Ивановка, Красный, Крепацкий, Марьино, Мухин, Новая Заря, Новый Путь, Панков, Петровка, Пристень, Ржавец, Саввин, Стадников, Факовка, Шемраевка, Ш</w:t>
      </w:r>
      <w:r w:rsidRPr="0075248E">
        <w:rPr>
          <w:sz w:val="26"/>
          <w:szCs w:val="26"/>
        </w:rPr>
        <w:t>и</w:t>
      </w:r>
      <w:r w:rsidRPr="0075248E">
        <w:rPr>
          <w:sz w:val="26"/>
          <w:szCs w:val="26"/>
        </w:rPr>
        <w:t>рокий.</w:t>
      </w:r>
    </w:p>
    <w:p w:rsidR="00D431CB" w:rsidRPr="0075248E" w:rsidRDefault="00D431CB" w:rsidP="001B116D">
      <w:pPr>
        <w:autoSpaceDE w:val="0"/>
        <w:autoSpaceDN w:val="0"/>
        <w:adjustRightInd w:val="0"/>
        <w:ind w:firstLine="709"/>
        <w:rPr>
          <w:sz w:val="26"/>
          <w:szCs w:val="26"/>
        </w:rPr>
      </w:pPr>
    </w:p>
    <w:p w:rsidR="00D431CB" w:rsidRPr="0075248E" w:rsidRDefault="00D431CB" w:rsidP="001B116D">
      <w:pPr>
        <w:pStyle w:val="20"/>
        <w:numPr>
          <w:ilvl w:val="0"/>
          <w:numId w:val="40"/>
        </w:numPr>
        <w:tabs>
          <w:tab w:val="left" w:pos="1134"/>
          <w:tab w:val="left" w:pos="1276"/>
        </w:tabs>
        <w:spacing w:before="0" w:after="0"/>
        <w:ind w:left="0" w:firstLine="709"/>
        <w:rPr>
          <w:rFonts w:ascii="Times New Roman" w:hAnsi="Times New Roman" w:cs="Times New Roman"/>
          <w:i w:val="0"/>
          <w:sz w:val="26"/>
          <w:szCs w:val="26"/>
        </w:rPr>
      </w:pPr>
      <w:bookmarkStart w:id="50" w:name="_Toc432769500"/>
      <w:bookmarkStart w:id="51" w:name="_Toc432969857"/>
      <w:bookmarkStart w:id="52" w:name="_Toc434252527"/>
      <w:bookmarkStart w:id="53" w:name="_Toc434511565"/>
      <w:bookmarkStart w:id="54" w:name="_Toc434576924"/>
      <w:bookmarkStart w:id="55" w:name="_Toc434583194"/>
      <w:bookmarkStart w:id="56" w:name="_Toc444504753"/>
      <w:bookmarkStart w:id="57" w:name="_Toc68777304"/>
      <w:r w:rsidRPr="0075248E">
        <w:rPr>
          <w:rFonts w:ascii="Times New Roman" w:hAnsi="Times New Roman" w:cs="Times New Roman"/>
          <w:i w:val="0"/>
          <w:sz w:val="26"/>
          <w:szCs w:val="26"/>
        </w:rPr>
        <w:t>Обоснование расчетных показателей, устанавливаемых для объектов социально-бытового и культурного обслуживания населения</w:t>
      </w:r>
      <w:bookmarkEnd w:id="50"/>
      <w:bookmarkEnd w:id="51"/>
      <w:bookmarkEnd w:id="52"/>
      <w:bookmarkEnd w:id="53"/>
      <w:bookmarkEnd w:id="54"/>
      <w:bookmarkEnd w:id="55"/>
      <w:bookmarkEnd w:id="56"/>
      <w:bookmarkEnd w:id="57"/>
    </w:p>
    <w:p w:rsidR="003F21B6" w:rsidRPr="0075248E" w:rsidRDefault="003F21B6" w:rsidP="001B116D">
      <w:pPr>
        <w:pStyle w:val="a6"/>
        <w:spacing w:before="0" w:after="0"/>
        <w:ind w:firstLine="709"/>
        <w:rPr>
          <w:sz w:val="26"/>
          <w:szCs w:val="26"/>
        </w:rPr>
      </w:pPr>
      <w:r w:rsidRPr="0075248E">
        <w:rPr>
          <w:sz w:val="26"/>
          <w:szCs w:val="26"/>
        </w:rPr>
        <w:t>Объекты социально-бытового и культурного обслуживания населения всех в</w:t>
      </w:r>
      <w:r w:rsidRPr="0075248E">
        <w:rPr>
          <w:sz w:val="26"/>
          <w:szCs w:val="26"/>
        </w:rPr>
        <w:t>и</w:t>
      </w:r>
      <w:r w:rsidRPr="0075248E">
        <w:rPr>
          <w:sz w:val="26"/>
          <w:szCs w:val="26"/>
        </w:rPr>
        <w:t xml:space="preserve">дов и форм собственности следует размещать с учетом градостроительной ситуации, планировочной структуры </w:t>
      </w:r>
      <w:r w:rsidR="00C04831" w:rsidRPr="0075248E">
        <w:rPr>
          <w:sz w:val="26"/>
          <w:szCs w:val="26"/>
        </w:rPr>
        <w:t>муниципального образования</w:t>
      </w:r>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В целях создания единой системы обслуживания необходимо учитывать пл</w:t>
      </w:r>
      <w:r w:rsidRPr="0075248E">
        <w:rPr>
          <w:sz w:val="26"/>
          <w:szCs w:val="26"/>
        </w:rPr>
        <w:t>а</w:t>
      </w:r>
      <w:r w:rsidRPr="0075248E">
        <w:rPr>
          <w:sz w:val="26"/>
          <w:szCs w:val="26"/>
        </w:rPr>
        <w:t xml:space="preserve">нировочную организацию </w:t>
      </w:r>
      <w:r w:rsidR="00DE0869" w:rsidRPr="0075248E">
        <w:rPr>
          <w:sz w:val="26"/>
          <w:szCs w:val="26"/>
        </w:rPr>
        <w:t>муниципального образования</w:t>
      </w:r>
      <w:r w:rsidRPr="0075248E">
        <w:rPr>
          <w:sz w:val="26"/>
          <w:szCs w:val="26"/>
        </w:rPr>
        <w:t xml:space="preserve"> – деление на районы, микр</w:t>
      </w:r>
      <w:r w:rsidRPr="0075248E">
        <w:rPr>
          <w:sz w:val="26"/>
          <w:szCs w:val="26"/>
        </w:rPr>
        <w:t>о</w:t>
      </w:r>
      <w:r w:rsidRPr="0075248E">
        <w:rPr>
          <w:sz w:val="26"/>
          <w:szCs w:val="26"/>
        </w:rPr>
        <w:t>районы, кварталы. Объекты обслуживания населения необходимо размещать с учетом факторов приближения их к местам жительства и работы.</w:t>
      </w:r>
    </w:p>
    <w:p w:rsidR="003F21B6" w:rsidRPr="0075248E" w:rsidRDefault="003F21B6" w:rsidP="001B116D">
      <w:pPr>
        <w:pStyle w:val="a6"/>
        <w:spacing w:before="0" w:after="0"/>
        <w:ind w:firstLine="709"/>
        <w:rPr>
          <w:sz w:val="26"/>
          <w:szCs w:val="26"/>
        </w:rPr>
      </w:pPr>
      <w:r w:rsidRPr="0075248E">
        <w:rPr>
          <w:sz w:val="26"/>
          <w:szCs w:val="26"/>
        </w:rPr>
        <w:t>При формировании системы обслуживания должны предусматриваться уровни обеспеченности учреждениями и объектами, в том числе повседневного, периодич</w:t>
      </w:r>
      <w:r w:rsidRPr="0075248E">
        <w:rPr>
          <w:sz w:val="26"/>
          <w:szCs w:val="26"/>
        </w:rPr>
        <w:t>е</w:t>
      </w:r>
      <w:r w:rsidRPr="0075248E">
        <w:rPr>
          <w:sz w:val="26"/>
          <w:szCs w:val="26"/>
        </w:rPr>
        <w:t>ского и эпизодического пользования.</w:t>
      </w:r>
    </w:p>
    <w:p w:rsidR="003F21B6" w:rsidRPr="0075248E" w:rsidRDefault="003F21B6" w:rsidP="001B116D">
      <w:pPr>
        <w:pStyle w:val="a6"/>
        <w:spacing w:before="0" w:after="0"/>
        <w:ind w:firstLine="709"/>
        <w:rPr>
          <w:sz w:val="26"/>
          <w:szCs w:val="26"/>
        </w:rPr>
      </w:pPr>
      <w:r w:rsidRPr="0075248E">
        <w:rPr>
          <w:sz w:val="26"/>
          <w:szCs w:val="26"/>
        </w:rPr>
        <w:t xml:space="preserve">Периодичность использования населением объектов социально-бытового </w:t>
      </w:r>
      <w:r w:rsidR="00351236" w:rsidRPr="0075248E">
        <w:rPr>
          <w:sz w:val="26"/>
          <w:szCs w:val="26"/>
        </w:rPr>
        <w:br/>
      </w:r>
      <w:r w:rsidRPr="0075248E">
        <w:rPr>
          <w:sz w:val="26"/>
          <w:szCs w:val="26"/>
        </w:rPr>
        <w:t xml:space="preserve">и культурного обслуживания определяет необходимость установления пешеходной либо транспортной доступности объектов, обеспечивающей наибольшие удобства </w:t>
      </w:r>
      <w:r w:rsidR="00351236" w:rsidRPr="0075248E">
        <w:rPr>
          <w:sz w:val="26"/>
          <w:szCs w:val="26"/>
        </w:rPr>
        <w:br/>
      </w:r>
      <w:r w:rsidRPr="0075248E">
        <w:rPr>
          <w:sz w:val="26"/>
          <w:szCs w:val="26"/>
        </w:rPr>
        <w:t>для населения.</w:t>
      </w:r>
    </w:p>
    <w:p w:rsidR="003F21B6" w:rsidRPr="0075248E" w:rsidRDefault="003F21B6" w:rsidP="001B116D">
      <w:pPr>
        <w:pStyle w:val="a6"/>
        <w:spacing w:before="0" w:after="0"/>
        <w:ind w:firstLine="709"/>
        <w:rPr>
          <w:sz w:val="26"/>
          <w:szCs w:val="26"/>
        </w:rPr>
      </w:pPr>
      <w:r w:rsidRPr="0075248E">
        <w:rPr>
          <w:sz w:val="26"/>
          <w:szCs w:val="26"/>
        </w:rPr>
        <w:t xml:space="preserve">Согласно принципу организации ступенчатой системы социально-бытового </w:t>
      </w:r>
      <w:r w:rsidR="00351236" w:rsidRPr="0075248E">
        <w:rPr>
          <w:sz w:val="26"/>
          <w:szCs w:val="26"/>
        </w:rPr>
        <w:br/>
      </w:r>
      <w:r w:rsidRPr="0075248E">
        <w:rPr>
          <w:sz w:val="26"/>
          <w:szCs w:val="26"/>
        </w:rPr>
        <w:t>и культурного обслуживания населения, размещение основных видов объектов о</w:t>
      </w:r>
      <w:r w:rsidRPr="0075248E">
        <w:rPr>
          <w:sz w:val="26"/>
          <w:szCs w:val="26"/>
        </w:rPr>
        <w:t>б</w:t>
      </w:r>
      <w:r w:rsidRPr="0075248E">
        <w:rPr>
          <w:sz w:val="26"/>
          <w:szCs w:val="26"/>
        </w:rPr>
        <w:t>служивания должно осуществляться в зависимости от периодичности их использов</w:t>
      </w:r>
      <w:r w:rsidRPr="0075248E">
        <w:rPr>
          <w:sz w:val="26"/>
          <w:szCs w:val="26"/>
        </w:rPr>
        <w:t>а</w:t>
      </w:r>
      <w:r w:rsidRPr="0075248E">
        <w:rPr>
          <w:sz w:val="26"/>
          <w:szCs w:val="26"/>
        </w:rPr>
        <w:t>ния.</w:t>
      </w:r>
    </w:p>
    <w:p w:rsidR="003F21B6" w:rsidRPr="0075248E" w:rsidRDefault="003F21B6" w:rsidP="001B116D">
      <w:pPr>
        <w:ind w:firstLine="709"/>
        <w:rPr>
          <w:sz w:val="26"/>
          <w:szCs w:val="26"/>
        </w:rPr>
      </w:pPr>
      <w:bookmarkStart w:id="58" w:name="_Ref431462983"/>
      <w:r w:rsidRPr="0075248E">
        <w:rPr>
          <w:sz w:val="26"/>
          <w:szCs w:val="26"/>
        </w:rPr>
        <w:t>Основной элемент планировочной организации – квартал. В границах жилого квартала необходимо размещать объекты повседневного пользования населения: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дошкольные образовательные организации;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общеобразовательные организации;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учреждения культурно-досугового типа;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детские игровые площадки;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спортивные площадки;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продовольственные магазины.</w:t>
      </w:r>
    </w:p>
    <w:p w:rsidR="003F21B6" w:rsidRPr="0075248E" w:rsidRDefault="003F21B6" w:rsidP="001B116D">
      <w:pPr>
        <w:pStyle w:val="a6"/>
        <w:spacing w:before="0" w:after="0"/>
        <w:ind w:firstLine="709"/>
        <w:rPr>
          <w:sz w:val="26"/>
          <w:szCs w:val="26"/>
        </w:rPr>
      </w:pPr>
      <w:r w:rsidRPr="0075248E">
        <w:rPr>
          <w:sz w:val="26"/>
          <w:szCs w:val="26"/>
        </w:rPr>
        <w:t xml:space="preserve">В границах планировочных микрорайонов </w:t>
      </w:r>
      <w:r w:rsidR="00A91B32" w:rsidRPr="0075248E">
        <w:rPr>
          <w:sz w:val="26"/>
          <w:szCs w:val="26"/>
        </w:rPr>
        <w:t xml:space="preserve">города </w:t>
      </w:r>
      <w:r w:rsidRPr="0075248E">
        <w:rPr>
          <w:sz w:val="26"/>
          <w:szCs w:val="26"/>
        </w:rPr>
        <w:t>необходимо размещать об</w:t>
      </w:r>
      <w:r w:rsidRPr="0075248E">
        <w:rPr>
          <w:sz w:val="26"/>
          <w:szCs w:val="26"/>
        </w:rPr>
        <w:t>ъ</w:t>
      </w:r>
      <w:r w:rsidRPr="0075248E">
        <w:rPr>
          <w:sz w:val="26"/>
          <w:szCs w:val="26"/>
        </w:rPr>
        <w:t>екты повседневного, периодического пользования населения: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дошкольные образовательные организации;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общеобразовательные организации;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организации дополнительного образования;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физкультурно-спортивные залы;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учреждения культуры клубного типа;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детские игровые площадки;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спортивные площадки;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торговые центры;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аптеки;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отделения банков;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lastRenderedPageBreak/>
        <w:t>отделения почтовой связи;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пункты бытового обслуживания.</w:t>
      </w:r>
    </w:p>
    <w:p w:rsidR="00A91B32" w:rsidRPr="0075248E" w:rsidRDefault="00A91B32" w:rsidP="001B116D">
      <w:pPr>
        <w:ind w:firstLine="709"/>
        <w:rPr>
          <w:sz w:val="26"/>
          <w:szCs w:val="26"/>
        </w:rPr>
      </w:pPr>
      <w:r w:rsidRPr="0075248E">
        <w:rPr>
          <w:sz w:val="26"/>
          <w:szCs w:val="26"/>
        </w:rPr>
        <w:t>В границах села, хутора необходимо размещать объекты повседневного, пер</w:t>
      </w:r>
      <w:r w:rsidRPr="0075248E">
        <w:rPr>
          <w:sz w:val="26"/>
          <w:szCs w:val="26"/>
        </w:rPr>
        <w:t>и</w:t>
      </w:r>
      <w:r w:rsidRPr="0075248E">
        <w:rPr>
          <w:sz w:val="26"/>
          <w:szCs w:val="26"/>
        </w:rPr>
        <w:t>одического и эпизодического пользования населения:</w:t>
      </w:r>
    </w:p>
    <w:p w:rsidR="00A91B32" w:rsidRPr="0075248E" w:rsidRDefault="00A91B32" w:rsidP="001B116D">
      <w:pPr>
        <w:ind w:firstLine="709"/>
        <w:rPr>
          <w:sz w:val="26"/>
          <w:szCs w:val="26"/>
        </w:rPr>
      </w:pPr>
      <w:r w:rsidRPr="0075248E">
        <w:rPr>
          <w:sz w:val="26"/>
          <w:szCs w:val="26"/>
        </w:rPr>
        <w:t>поликлиники, больницы;</w:t>
      </w:r>
    </w:p>
    <w:p w:rsidR="00A91B32" w:rsidRPr="0075248E" w:rsidRDefault="00A91B32" w:rsidP="001B116D">
      <w:pPr>
        <w:ind w:firstLine="709"/>
        <w:rPr>
          <w:sz w:val="26"/>
          <w:szCs w:val="26"/>
        </w:rPr>
      </w:pPr>
      <w:r w:rsidRPr="0075248E">
        <w:rPr>
          <w:sz w:val="26"/>
          <w:szCs w:val="26"/>
        </w:rPr>
        <w:t>кинотеатры;</w:t>
      </w:r>
    </w:p>
    <w:p w:rsidR="00A91B32" w:rsidRPr="0075248E" w:rsidRDefault="00A91B32" w:rsidP="001B116D">
      <w:pPr>
        <w:ind w:firstLine="709"/>
        <w:rPr>
          <w:sz w:val="26"/>
          <w:szCs w:val="26"/>
        </w:rPr>
      </w:pPr>
      <w:r w:rsidRPr="0075248E">
        <w:rPr>
          <w:sz w:val="26"/>
          <w:szCs w:val="26"/>
        </w:rPr>
        <w:t>организации дополнительного образования;</w:t>
      </w:r>
    </w:p>
    <w:p w:rsidR="00A91B32" w:rsidRPr="0075248E" w:rsidRDefault="00A91B32" w:rsidP="001B116D">
      <w:pPr>
        <w:ind w:firstLine="709"/>
        <w:rPr>
          <w:sz w:val="26"/>
          <w:szCs w:val="26"/>
        </w:rPr>
      </w:pPr>
      <w:r w:rsidRPr="0075248E">
        <w:rPr>
          <w:sz w:val="26"/>
          <w:szCs w:val="26"/>
        </w:rPr>
        <w:t>физкультурно-спортивные залы;</w:t>
      </w:r>
    </w:p>
    <w:p w:rsidR="00A91B32" w:rsidRPr="0075248E" w:rsidRDefault="00A91B32" w:rsidP="001B116D">
      <w:pPr>
        <w:ind w:firstLine="709"/>
        <w:rPr>
          <w:sz w:val="26"/>
          <w:szCs w:val="26"/>
        </w:rPr>
      </w:pPr>
      <w:r w:rsidRPr="0075248E">
        <w:rPr>
          <w:sz w:val="26"/>
          <w:szCs w:val="26"/>
        </w:rPr>
        <w:t>детские игровые площадки;</w:t>
      </w:r>
    </w:p>
    <w:p w:rsidR="00A91B32" w:rsidRPr="0075248E" w:rsidRDefault="00A91B32" w:rsidP="001B116D">
      <w:pPr>
        <w:ind w:firstLine="709"/>
        <w:rPr>
          <w:sz w:val="26"/>
          <w:szCs w:val="26"/>
        </w:rPr>
      </w:pPr>
      <w:r w:rsidRPr="0075248E">
        <w:rPr>
          <w:sz w:val="26"/>
          <w:szCs w:val="26"/>
        </w:rPr>
        <w:t>спортивная площадка;</w:t>
      </w:r>
    </w:p>
    <w:p w:rsidR="00A91B32" w:rsidRPr="0075248E" w:rsidRDefault="00A91B32" w:rsidP="001B116D">
      <w:pPr>
        <w:ind w:firstLine="709"/>
        <w:rPr>
          <w:sz w:val="26"/>
          <w:szCs w:val="26"/>
        </w:rPr>
      </w:pPr>
      <w:r w:rsidRPr="0075248E">
        <w:rPr>
          <w:sz w:val="26"/>
          <w:szCs w:val="26"/>
        </w:rPr>
        <w:t>торговые центры;</w:t>
      </w:r>
    </w:p>
    <w:p w:rsidR="00A91B32" w:rsidRPr="0075248E" w:rsidRDefault="00A91B32" w:rsidP="001B116D">
      <w:pPr>
        <w:ind w:firstLine="709"/>
        <w:rPr>
          <w:sz w:val="26"/>
          <w:szCs w:val="26"/>
        </w:rPr>
      </w:pPr>
      <w:r w:rsidRPr="0075248E">
        <w:rPr>
          <w:sz w:val="26"/>
          <w:szCs w:val="26"/>
        </w:rPr>
        <w:t>торговые комплексы, рынки, рестораны;</w:t>
      </w:r>
    </w:p>
    <w:p w:rsidR="00A91B32" w:rsidRPr="0075248E" w:rsidRDefault="00A91B32" w:rsidP="001B116D">
      <w:pPr>
        <w:ind w:firstLine="709"/>
        <w:rPr>
          <w:sz w:val="26"/>
          <w:szCs w:val="26"/>
        </w:rPr>
      </w:pPr>
      <w:r w:rsidRPr="0075248E">
        <w:rPr>
          <w:sz w:val="26"/>
          <w:szCs w:val="26"/>
        </w:rPr>
        <w:t>аптеки;</w:t>
      </w:r>
    </w:p>
    <w:p w:rsidR="00A91B32" w:rsidRPr="0075248E" w:rsidRDefault="00A91B32" w:rsidP="001B116D">
      <w:pPr>
        <w:ind w:firstLine="709"/>
        <w:rPr>
          <w:sz w:val="26"/>
          <w:szCs w:val="26"/>
        </w:rPr>
      </w:pPr>
      <w:r w:rsidRPr="0075248E">
        <w:rPr>
          <w:sz w:val="26"/>
          <w:szCs w:val="26"/>
        </w:rPr>
        <w:t>отделения банков;</w:t>
      </w:r>
    </w:p>
    <w:p w:rsidR="00A91B32" w:rsidRPr="0075248E" w:rsidRDefault="00A91B32" w:rsidP="001B116D">
      <w:pPr>
        <w:ind w:firstLine="709"/>
        <w:rPr>
          <w:sz w:val="26"/>
          <w:szCs w:val="26"/>
        </w:rPr>
      </w:pPr>
      <w:r w:rsidRPr="0075248E">
        <w:rPr>
          <w:sz w:val="26"/>
          <w:szCs w:val="26"/>
        </w:rPr>
        <w:t>отделения почтовой связи;</w:t>
      </w:r>
    </w:p>
    <w:p w:rsidR="00A91B32" w:rsidRPr="0075248E" w:rsidRDefault="00A91B32" w:rsidP="001B116D">
      <w:pPr>
        <w:ind w:firstLine="709"/>
        <w:rPr>
          <w:sz w:val="26"/>
          <w:szCs w:val="26"/>
        </w:rPr>
      </w:pPr>
      <w:r w:rsidRPr="0075248E">
        <w:rPr>
          <w:sz w:val="26"/>
          <w:szCs w:val="26"/>
        </w:rPr>
        <w:t>пункты бытового обслуживания;</w:t>
      </w:r>
    </w:p>
    <w:p w:rsidR="00A91B32" w:rsidRPr="0075248E" w:rsidRDefault="00A91B32" w:rsidP="001B116D">
      <w:pPr>
        <w:ind w:firstLine="709"/>
        <w:rPr>
          <w:sz w:val="26"/>
          <w:szCs w:val="26"/>
        </w:rPr>
      </w:pPr>
      <w:r w:rsidRPr="0075248E">
        <w:rPr>
          <w:sz w:val="26"/>
          <w:szCs w:val="26"/>
        </w:rPr>
        <w:t>производственные предприятия бытового обслуживания и т.п.</w:t>
      </w:r>
    </w:p>
    <w:p w:rsidR="003F21B6" w:rsidRPr="0075248E" w:rsidRDefault="003F21B6" w:rsidP="001B116D">
      <w:pPr>
        <w:pStyle w:val="a6"/>
        <w:spacing w:before="0" w:after="0"/>
        <w:ind w:firstLine="709"/>
        <w:rPr>
          <w:sz w:val="26"/>
          <w:szCs w:val="26"/>
        </w:rPr>
      </w:pPr>
      <w:r w:rsidRPr="0075248E">
        <w:rPr>
          <w:sz w:val="26"/>
          <w:szCs w:val="26"/>
        </w:rPr>
        <w:t xml:space="preserve">В границах жилых районов </w:t>
      </w:r>
      <w:r w:rsidR="00A91B32" w:rsidRPr="0075248E">
        <w:rPr>
          <w:sz w:val="26"/>
          <w:szCs w:val="26"/>
        </w:rPr>
        <w:t xml:space="preserve">города </w:t>
      </w:r>
      <w:r w:rsidRPr="0075248E">
        <w:rPr>
          <w:sz w:val="26"/>
          <w:szCs w:val="26"/>
        </w:rPr>
        <w:t>необходимо размещать следующие объекты социально-бытового и культурного обслуживания населения периодического и эп</w:t>
      </w:r>
      <w:r w:rsidRPr="0075248E">
        <w:rPr>
          <w:sz w:val="26"/>
          <w:szCs w:val="26"/>
        </w:rPr>
        <w:t>и</w:t>
      </w:r>
      <w:r w:rsidRPr="0075248E">
        <w:rPr>
          <w:sz w:val="26"/>
          <w:szCs w:val="26"/>
        </w:rPr>
        <w:t>зодического пользования: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поликлиники, больницы;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кинотеатры;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профессиональные образовательные организации;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специализированные спортивные сооружения;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торговые комплексы, рынки, рестораны;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производственные предприятия бытового обслуживания и т.п.</w:t>
      </w:r>
    </w:p>
    <w:p w:rsidR="003F21B6" w:rsidRPr="0075248E" w:rsidRDefault="003F21B6" w:rsidP="001B116D">
      <w:pPr>
        <w:pStyle w:val="a6"/>
        <w:spacing w:before="0" w:after="0"/>
        <w:ind w:firstLine="709"/>
        <w:rPr>
          <w:sz w:val="26"/>
          <w:szCs w:val="26"/>
        </w:rPr>
      </w:pPr>
      <w:r w:rsidRPr="0075248E">
        <w:rPr>
          <w:sz w:val="26"/>
          <w:szCs w:val="26"/>
        </w:rPr>
        <w:t>В границах планировочных микрорайонов сложившейся застройки, подлеж</w:t>
      </w:r>
      <w:r w:rsidRPr="0075248E">
        <w:rPr>
          <w:sz w:val="26"/>
          <w:szCs w:val="26"/>
        </w:rPr>
        <w:t>а</w:t>
      </w:r>
      <w:r w:rsidRPr="0075248E">
        <w:rPr>
          <w:sz w:val="26"/>
          <w:szCs w:val="26"/>
        </w:rPr>
        <w:t>щих минимальным градостроительным преобразованиям, обеспеченность объектами социально-бытового и культурного обслуживания населения следует принимать в с</w:t>
      </w:r>
      <w:r w:rsidRPr="0075248E">
        <w:rPr>
          <w:sz w:val="26"/>
          <w:szCs w:val="26"/>
        </w:rPr>
        <w:t>о</w:t>
      </w:r>
      <w:r w:rsidRPr="0075248E">
        <w:rPr>
          <w:sz w:val="26"/>
          <w:szCs w:val="26"/>
        </w:rPr>
        <w:t>ответствии со сложившимся уровнем, при условии сохранения фактической плотн</w:t>
      </w:r>
      <w:r w:rsidRPr="0075248E">
        <w:rPr>
          <w:sz w:val="26"/>
          <w:szCs w:val="26"/>
        </w:rPr>
        <w:t>о</w:t>
      </w:r>
      <w:r w:rsidRPr="0075248E">
        <w:rPr>
          <w:sz w:val="26"/>
          <w:szCs w:val="26"/>
        </w:rPr>
        <w:t>сти населения.</w:t>
      </w:r>
    </w:p>
    <w:p w:rsidR="003F21B6" w:rsidRPr="0075248E" w:rsidRDefault="003F21B6" w:rsidP="001B116D">
      <w:pPr>
        <w:pStyle w:val="a6"/>
        <w:spacing w:before="0" w:after="0"/>
        <w:ind w:firstLine="709"/>
        <w:rPr>
          <w:sz w:val="26"/>
          <w:szCs w:val="26"/>
        </w:rPr>
      </w:pPr>
      <w:r w:rsidRPr="0075248E">
        <w:rPr>
          <w:sz w:val="26"/>
          <w:szCs w:val="26"/>
        </w:rPr>
        <w:t xml:space="preserve">В границах территорий, подлежащих комплексному освоению, необходимо предусматривать размещение полного комплекса объектов социально-бытового </w:t>
      </w:r>
      <w:r w:rsidR="00351236" w:rsidRPr="0075248E">
        <w:rPr>
          <w:sz w:val="26"/>
          <w:szCs w:val="26"/>
        </w:rPr>
        <w:br/>
      </w:r>
      <w:r w:rsidRPr="0075248E">
        <w:rPr>
          <w:sz w:val="26"/>
          <w:szCs w:val="26"/>
        </w:rPr>
        <w:t>и культурного обслуживания населения.</w:t>
      </w:r>
    </w:p>
    <w:bookmarkEnd w:id="58"/>
    <w:p w:rsidR="003F21B6" w:rsidRPr="0075248E" w:rsidRDefault="003F21B6" w:rsidP="001B116D">
      <w:pPr>
        <w:pStyle w:val="a6"/>
        <w:spacing w:before="0" w:after="0"/>
        <w:ind w:firstLine="709"/>
        <w:rPr>
          <w:sz w:val="26"/>
          <w:szCs w:val="26"/>
          <w:lang w:val="x-none" w:eastAsia="x-none"/>
        </w:rPr>
      </w:pPr>
      <w:r w:rsidRPr="0075248E">
        <w:rPr>
          <w:sz w:val="26"/>
          <w:szCs w:val="26"/>
          <w:lang w:val="x-none" w:eastAsia="x-none"/>
        </w:rPr>
        <w:t xml:space="preserve">Размещение объектов повседневного, периодического </w:t>
      </w:r>
      <w:r w:rsidRPr="0075248E">
        <w:rPr>
          <w:sz w:val="26"/>
          <w:szCs w:val="26"/>
          <w:lang w:eastAsia="x-none"/>
        </w:rPr>
        <w:t>пользования</w:t>
      </w:r>
      <w:r w:rsidRPr="0075248E">
        <w:rPr>
          <w:sz w:val="26"/>
          <w:szCs w:val="26"/>
          <w:lang w:val="x-none" w:eastAsia="x-none"/>
        </w:rPr>
        <w:t xml:space="preserve"> </w:t>
      </w:r>
      <w:r w:rsidR="00351236" w:rsidRPr="0075248E">
        <w:rPr>
          <w:sz w:val="26"/>
          <w:szCs w:val="26"/>
          <w:lang w:eastAsia="x-none"/>
        </w:rPr>
        <w:br/>
      </w:r>
      <w:r w:rsidRPr="0075248E">
        <w:rPr>
          <w:sz w:val="26"/>
          <w:szCs w:val="26"/>
          <w:lang w:val="x-none" w:eastAsia="x-none"/>
        </w:rPr>
        <w:t xml:space="preserve">в индивидуальной, блокированной жилой застройке следует предусматривать </w:t>
      </w:r>
      <w:r w:rsidR="00351236" w:rsidRPr="0075248E">
        <w:rPr>
          <w:sz w:val="26"/>
          <w:szCs w:val="26"/>
          <w:lang w:eastAsia="x-none"/>
        </w:rPr>
        <w:br/>
      </w:r>
      <w:r w:rsidRPr="0075248E">
        <w:rPr>
          <w:sz w:val="26"/>
          <w:szCs w:val="26"/>
          <w:lang w:val="x-none" w:eastAsia="x-none"/>
        </w:rPr>
        <w:t xml:space="preserve">с учетом равной удаленности от отдельных планировочных элементов в границах </w:t>
      </w:r>
      <w:r w:rsidRPr="0075248E">
        <w:rPr>
          <w:sz w:val="26"/>
          <w:szCs w:val="26"/>
          <w:lang w:eastAsia="x-none"/>
        </w:rPr>
        <w:t>планировочного района</w:t>
      </w:r>
      <w:r w:rsidRPr="0075248E">
        <w:rPr>
          <w:sz w:val="26"/>
          <w:szCs w:val="26"/>
          <w:lang w:val="x-none" w:eastAsia="x-none"/>
        </w:rPr>
        <w:t xml:space="preserve">. Объекты </w:t>
      </w:r>
      <w:r w:rsidRPr="0075248E">
        <w:rPr>
          <w:sz w:val="26"/>
          <w:szCs w:val="26"/>
          <w:lang w:eastAsia="x-none"/>
        </w:rPr>
        <w:t>пользования</w:t>
      </w:r>
      <w:r w:rsidRPr="0075248E">
        <w:rPr>
          <w:sz w:val="26"/>
          <w:szCs w:val="26"/>
          <w:lang w:val="x-none" w:eastAsia="x-none"/>
        </w:rPr>
        <w:t xml:space="preserve"> могут иметь центроформирующее значение и размещаться в центральной части жилого образования для обеспечения наилучшей доступности. </w:t>
      </w:r>
      <w:r w:rsidRPr="0075248E">
        <w:rPr>
          <w:sz w:val="26"/>
          <w:szCs w:val="26"/>
          <w:lang w:eastAsia="x-none"/>
        </w:rPr>
        <w:t>Такой</w:t>
      </w:r>
      <w:r w:rsidRPr="0075248E">
        <w:rPr>
          <w:sz w:val="26"/>
          <w:szCs w:val="26"/>
          <w:lang w:val="x-none" w:eastAsia="x-none"/>
        </w:rPr>
        <w:t xml:space="preserve"> подход к планировке способствует созданию комфортной среды проживания.</w:t>
      </w:r>
    </w:p>
    <w:p w:rsidR="003F21B6" w:rsidRPr="0075248E" w:rsidRDefault="003F21B6" w:rsidP="001B116D">
      <w:pPr>
        <w:widowControl w:val="0"/>
        <w:autoSpaceDE w:val="0"/>
        <w:autoSpaceDN w:val="0"/>
        <w:adjustRightInd w:val="0"/>
        <w:ind w:firstLine="709"/>
        <w:jc w:val="center"/>
        <w:rPr>
          <w:sz w:val="26"/>
          <w:szCs w:val="26"/>
        </w:rPr>
      </w:pPr>
      <w:r w:rsidRPr="0075248E">
        <w:rPr>
          <w:noProof/>
          <w:sz w:val="26"/>
          <w:szCs w:val="26"/>
        </w:rPr>
        <w:lastRenderedPageBreak/>
        <w:drawing>
          <wp:inline distT="0" distB="0" distL="0" distR="0" wp14:anchorId="00D45CE8" wp14:editId="6DFCD751">
            <wp:extent cx="2171700" cy="2933664"/>
            <wp:effectExtent l="0" t="0" r="0" b="635"/>
            <wp:docPr id="4" name="Рисунок 4" descr="Иллюстр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Иллюстрации"/>
                    <pic:cNvPicPr>
                      <a:picLocks noChangeAspect="1" noChangeArrowheads="1"/>
                    </pic:cNvPicPr>
                  </pic:nvPicPr>
                  <pic:blipFill>
                    <a:blip r:embed="rId20" cstate="print">
                      <a:extLst>
                        <a:ext uri="{28A0092B-C50C-407E-A947-70E740481C1C}">
                          <a14:useLocalDpi xmlns:a14="http://schemas.microsoft.com/office/drawing/2010/main" val="0"/>
                        </a:ext>
                      </a:extLst>
                    </a:blip>
                    <a:srcRect l="26089" t="5092" r="28627" b="48904"/>
                    <a:stretch>
                      <a:fillRect/>
                    </a:stretch>
                  </pic:blipFill>
                  <pic:spPr bwMode="auto">
                    <a:xfrm>
                      <a:off x="0" y="0"/>
                      <a:ext cx="2175735" cy="2939115"/>
                    </a:xfrm>
                    <a:prstGeom prst="rect">
                      <a:avLst/>
                    </a:prstGeom>
                    <a:noFill/>
                    <a:ln>
                      <a:noFill/>
                    </a:ln>
                  </pic:spPr>
                </pic:pic>
              </a:graphicData>
            </a:graphic>
          </wp:inline>
        </w:drawing>
      </w:r>
    </w:p>
    <w:p w:rsidR="00A91B32" w:rsidRPr="0075248E" w:rsidRDefault="00A91B32" w:rsidP="001B116D">
      <w:pPr>
        <w:pStyle w:val="a6"/>
        <w:spacing w:before="0" w:after="0"/>
        <w:ind w:firstLine="709"/>
        <w:rPr>
          <w:sz w:val="26"/>
          <w:szCs w:val="26"/>
        </w:rPr>
      </w:pPr>
      <w:r w:rsidRPr="0075248E">
        <w:rPr>
          <w:sz w:val="26"/>
          <w:szCs w:val="26"/>
        </w:rPr>
        <w:t>Перечень объектов, входящих в сельский социальный кластер, определяется социальными нормативами исходя из численности сельского населения населенного пункта, и включает в себя:</w:t>
      </w:r>
    </w:p>
    <w:p w:rsidR="00A91B32" w:rsidRPr="0075248E" w:rsidRDefault="00A91B32" w:rsidP="001B116D">
      <w:pPr>
        <w:pStyle w:val="afff1"/>
        <w:ind w:left="0" w:firstLine="709"/>
        <w:rPr>
          <w:sz w:val="26"/>
          <w:szCs w:val="26"/>
        </w:rPr>
      </w:pPr>
      <w:r w:rsidRPr="0075248E">
        <w:rPr>
          <w:sz w:val="26"/>
          <w:szCs w:val="26"/>
        </w:rPr>
        <w:t>дошкольные образовательные организации;</w:t>
      </w:r>
    </w:p>
    <w:p w:rsidR="00A91B32" w:rsidRPr="0075248E" w:rsidRDefault="00A91B32" w:rsidP="001B116D">
      <w:pPr>
        <w:pStyle w:val="afff1"/>
        <w:ind w:left="0" w:firstLine="709"/>
        <w:rPr>
          <w:sz w:val="26"/>
          <w:szCs w:val="26"/>
        </w:rPr>
      </w:pPr>
      <w:r w:rsidRPr="0075248E">
        <w:rPr>
          <w:sz w:val="26"/>
          <w:szCs w:val="26"/>
        </w:rPr>
        <w:t>общеобразовательные школы;</w:t>
      </w:r>
    </w:p>
    <w:p w:rsidR="00A91B32" w:rsidRPr="0075248E" w:rsidRDefault="00A91B32" w:rsidP="001B116D">
      <w:pPr>
        <w:pStyle w:val="afff1"/>
        <w:ind w:left="0" w:firstLine="709"/>
        <w:rPr>
          <w:sz w:val="26"/>
          <w:szCs w:val="26"/>
        </w:rPr>
      </w:pPr>
      <w:r w:rsidRPr="0075248E">
        <w:rPr>
          <w:sz w:val="26"/>
          <w:szCs w:val="26"/>
        </w:rPr>
        <w:t>учреждения культуры клубного типа;</w:t>
      </w:r>
    </w:p>
    <w:p w:rsidR="00A91B32" w:rsidRPr="0075248E" w:rsidRDefault="00A91B32" w:rsidP="001B116D">
      <w:pPr>
        <w:pStyle w:val="afff1"/>
        <w:ind w:left="0" w:firstLine="709"/>
        <w:rPr>
          <w:sz w:val="26"/>
          <w:szCs w:val="26"/>
        </w:rPr>
      </w:pPr>
      <w:r w:rsidRPr="0075248E">
        <w:rPr>
          <w:sz w:val="26"/>
          <w:szCs w:val="26"/>
        </w:rPr>
        <w:t>библиотеки;</w:t>
      </w:r>
    </w:p>
    <w:p w:rsidR="00A91B32" w:rsidRPr="0075248E" w:rsidRDefault="00A91B32" w:rsidP="001B116D">
      <w:pPr>
        <w:pStyle w:val="afff1"/>
        <w:ind w:left="0" w:firstLine="709"/>
        <w:rPr>
          <w:sz w:val="26"/>
          <w:szCs w:val="26"/>
        </w:rPr>
      </w:pPr>
      <w:r w:rsidRPr="0075248E">
        <w:rPr>
          <w:sz w:val="26"/>
          <w:szCs w:val="26"/>
        </w:rPr>
        <w:t>спортивные сооружения;</w:t>
      </w:r>
    </w:p>
    <w:p w:rsidR="00A91B32" w:rsidRPr="0075248E" w:rsidRDefault="00A91B32" w:rsidP="001B116D">
      <w:pPr>
        <w:pStyle w:val="afff1"/>
        <w:ind w:left="0" w:firstLine="709"/>
        <w:rPr>
          <w:sz w:val="26"/>
          <w:szCs w:val="26"/>
        </w:rPr>
      </w:pPr>
      <w:r w:rsidRPr="0075248E">
        <w:rPr>
          <w:sz w:val="26"/>
          <w:szCs w:val="26"/>
        </w:rPr>
        <w:t>лечебно-профилактические медицинские организации;</w:t>
      </w:r>
    </w:p>
    <w:p w:rsidR="00A91B32" w:rsidRPr="0075248E" w:rsidRDefault="00A91B32" w:rsidP="001B116D">
      <w:pPr>
        <w:pStyle w:val="afff1"/>
        <w:ind w:left="0" w:firstLine="709"/>
        <w:rPr>
          <w:sz w:val="26"/>
          <w:szCs w:val="26"/>
        </w:rPr>
      </w:pPr>
      <w:r w:rsidRPr="0075248E">
        <w:rPr>
          <w:sz w:val="26"/>
          <w:szCs w:val="26"/>
        </w:rPr>
        <w:t xml:space="preserve">предприятия торговли, </w:t>
      </w:r>
    </w:p>
    <w:p w:rsidR="00A91B32" w:rsidRPr="0075248E" w:rsidRDefault="00A91B32" w:rsidP="001B116D">
      <w:pPr>
        <w:pStyle w:val="afff1"/>
        <w:ind w:left="0" w:firstLine="709"/>
        <w:rPr>
          <w:sz w:val="26"/>
          <w:szCs w:val="26"/>
        </w:rPr>
      </w:pPr>
      <w:r w:rsidRPr="0075248E">
        <w:rPr>
          <w:sz w:val="26"/>
          <w:szCs w:val="26"/>
        </w:rPr>
        <w:t>центры оказания бытовых и услуг населения;</w:t>
      </w:r>
    </w:p>
    <w:p w:rsidR="00A91B32" w:rsidRPr="0075248E" w:rsidRDefault="00A91B32" w:rsidP="001B116D">
      <w:pPr>
        <w:pStyle w:val="afff1"/>
        <w:ind w:left="0" w:firstLine="709"/>
        <w:rPr>
          <w:sz w:val="26"/>
          <w:szCs w:val="26"/>
        </w:rPr>
      </w:pPr>
      <w:r w:rsidRPr="0075248E">
        <w:rPr>
          <w:sz w:val="26"/>
          <w:szCs w:val="26"/>
        </w:rPr>
        <w:t>бани и т.п.</w:t>
      </w:r>
    </w:p>
    <w:p w:rsidR="00A91B32" w:rsidRPr="0075248E" w:rsidRDefault="00A91B32" w:rsidP="001B116D">
      <w:pPr>
        <w:pStyle w:val="a6"/>
        <w:spacing w:before="0" w:after="0"/>
        <w:ind w:firstLine="709"/>
        <w:rPr>
          <w:sz w:val="26"/>
          <w:szCs w:val="26"/>
        </w:rPr>
      </w:pPr>
      <w:r w:rsidRPr="0075248E">
        <w:rPr>
          <w:sz w:val="26"/>
          <w:szCs w:val="26"/>
        </w:rPr>
        <w:t>Сельские населенные пункты могут разделяться на населенные пункты, где с</w:t>
      </w:r>
      <w:r w:rsidRPr="0075248E">
        <w:rPr>
          <w:sz w:val="26"/>
          <w:szCs w:val="26"/>
        </w:rPr>
        <w:t>о</w:t>
      </w:r>
      <w:r w:rsidRPr="0075248E">
        <w:rPr>
          <w:sz w:val="26"/>
          <w:szCs w:val="26"/>
        </w:rPr>
        <w:t>циальный кластер присутствует в полном объеме и где социальный кластер предста</w:t>
      </w:r>
      <w:r w:rsidRPr="0075248E">
        <w:rPr>
          <w:sz w:val="26"/>
          <w:szCs w:val="26"/>
        </w:rPr>
        <w:t>в</w:t>
      </w:r>
      <w:r w:rsidRPr="0075248E">
        <w:rPr>
          <w:sz w:val="26"/>
          <w:szCs w:val="26"/>
        </w:rPr>
        <w:t>лен отдельными элементами (в зависимости от численности населения). При этом центры оказания бытовых и социальных услуг рекомендуется размещать в каждом сельском населенном пункте.</w:t>
      </w:r>
    </w:p>
    <w:p w:rsidR="00A91B32" w:rsidRPr="0075248E" w:rsidRDefault="00A91B32" w:rsidP="001B116D">
      <w:pPr>
        <w:pStyle w:val="a6"/>
        <w:spacing w:before="0" w:after="0"/>
        <w:ind w:firstLine="709"/>
        <w:rPr>
          <w:sz w:val="26"/>
          <w:szCs w:val="26"/>
        </w:rPr>
      </w:pPr>
      <w:proofErr w:type="gramStart"/>
      <w:r w:rsidRPr="0075248E">
        <w:rPr>
          <w:sz w:val="26"/>
          <w:szCs w:val="26"/>
        </w:rPr>
        <w:t xml:space="preserve">В сельской местности следует предусматривать подразделение учреждений </w:t>
      </w:r>
      <w:r w:rsidR="00351236" w:rsidRPr="0075248E">
        <w:rPr>
          <w:sz w:val="26"/>
          <w:szCs w:val="26"/>
        </w:rPr>
        <w:br/>
      </w:r>
      <w:r w:rsidRPr="0075248E">
        <w:rPr>
          <w:sz w:val="26"/>
          <w:szCs w:val="26"/>
        </w:rPr>
        <w:t xml:space="preserve">и предприятий обслуживания на объекты повседневного пользования </w:t>
      </w:r>
      <w:r w:rsidR="00FA7C07" w:rsidRPr="0075248E">
        <w:rPr>
          <w:sz w:val="26"/>
          <w:szCs w:val="26"/>
        </w:rPr>
        <w:t>на каждой сел</w:t>
      </w:r>
      <w:r w:rsidR="00FA7C07" w:rsidRPr="0075248E">
        <w:rPr>
          <w:sz w:val="26"/>
          <w:szCs w:val="26"/>
        </w:rPr>
        <w:t>ь</w:t>
      </w:r>
      <w:r w:rsidR="00FA7C07" w:rsidRPr="0075248E">
        <w:rPr>
          <w:sz w:val="26"/>
          <w:szCs w:val="26"/>
        </w:rPr>
        <w:t xml:space="preserve">ской территории в границах бывших поселений, существовавших до преобразования района в </w:t>
      </w:r>
      <w:r w:rsidR="00D56B89" w:rsidRPr="00D56B89">
        <w:rPr>
          <w:strike/>
          <w:color w:val="FF0000"/>
          <w:sz w:val="26"/>
          <w:szCs w:val="26"/>
          <w:highlight w:val="yellow"/>
        </w:rPr>
        <w:t>городско</w:t>
      </w:r>
      <w:r w:rsidR="00D56B89">
        <w:rPr>
          <w:strike/>
          <w:color w:val="FF0000"/>
          <w:sz w:val="26"/>
          <w:szCs w:val="26"/>
          <w:highlight w:val="yellow"/>
        </w:rPr>
        <w:t>й</w:t>
      </w:r>
      <w:r w:rsidR="00D56B89" w:rsidRPr="00D56B89">
        <w:rPr>
          <w:color w:val="FF0000"/>
          <w:sz w:val="26"/>
          <w:szCs w:val="26"/>
          <w:highlight w:val="yellow"/>
        </w:rPr>
        <w:t xml:space="preserve"> муниципальный</w:t>
      </w:r>
      <w:r w:rsidR="00FA7C07" w:rsidRPr="0075248E">
        <w:rPr>
          <w:sz w:val="26"/>
          <w:szCs w:val="26"/>
        </w:rPr>
        <w:t xml:space="preserve"> округ (далее – сельская территория)</w:t>
      </w:r>
      <w:r w:rsidRPr="0075248E">
        <w:rPr>
          <w:sz w:val="26"/>
          <w:szCs w:val="26"/>
        </w:rPr>
        <w:t>, начиная с 50 человек, и базовые объекты более высокого уровня на группу населенных пунктов, размещаемые в административном цен</w:t>
      </w:r>
      <w:r w:rsidR="00FA7C07" w:rsidRPr="0075248E">
        <w:rPr>
          <w:sz w:val="26"/>
          <w:szCs w:val="26"/>
        </w:rPr>
        <w:t>тре сельских территорий</w:t>
      </w:r>
      <w:r w:rsidRPr="0075248E">
        <w:rPr>
          <w:sz w:val="26"/>
          <w:szCs w:val="26"/>
        </w:rPr>
        <w:t>.</w:t>
      </w:r>
      <w:proofErr w:type="gramEnd"/>
      <w:r w:rsidRPr="0075248E">
        <w:rPr>
          <w:sz w:val="26"/>
          <w:szCs w:val="26"/>
        </w:rPr>
        <w:t xml:space="preserve"> Помимо стациона</w:t>
      </w:r>
      <w:r w:rsidRPr="0075248E">
        <w:rPr>
          <w:sz w:val="26"/>
          <w:szCs w:val="26"/>
        </w:rPr>
        <w:t>р</w:t>
      </w:r>
      <w:r w:rsidRPr="0075248E">
        <w:rPr>
          <w:sz w:val="26"/>
          <w:szCs w:val="26"/>
        </w:rPr>
        <w:t>ных зданий необходимо использовать передвижные средства и сезонные сооружения.</w:t>
      </w:r>
    </w:p>
    <w:p w:rsidR="00CE1D80" w:rsidRPr="0075248E" w:rsidRDefault="00CE1D80" w:rsidP="001B116D">
      <w:pPr>
        <w:pStyle w:val="a6"/>
        <w:spacing w:before="0" w:after="0"/>
        <w:ind w:firstLine="709"/>
        <w:rPr>
          <w:sz w:val="26"/>
          <w:szCs w:val="26"/>
        </w:rPr>
      </w:pPr>
    </w:p>
    <w:p w:rsidR="003F21B6" w:rsidRPr="0075248E" w:rsidRDefault="00CE1D80" w:rsidP="001B116D">
      <w:pPr>
        <w:pStyle w:val="20"/>
        <w:tabs>
          <w:tab w:val="left" w:pos="1134"/>
          <w:tab w:val="left" w:pos="1276"/>
        </w:tabs>
        <w:spacing w:before="0" w:after="0"/>
        <w:ind w:firstLine="709"/>
        <w:jc w:val="center"/>
        <w:rPr>
          <w:rFonts w:ascii="Times New Roman" w:hAnsi="Times New Roman" w:cs="Times New Roman"/>
          <w:i w:val="0"/>
          <w:sz w:val="26"/>
          <w:szCs w:val="26"/>
        </w:rPr>
      </w:pPr>
      <w:bookmarkStart w:id="59" w:name="_Toc427067172"/>
      <w:bookmarkStart w:id="60" w:name="_Toc433907395"/>
      <w:bookmarkStart w:id="61" w:name="_Toc434231565"/>
      <w:bookmarkStart w:id="62" w:name="_Toc434252532"/>
      <w:bookmarkStart w:id="63" w:name="_Toc434511570"/>
      <w:bookmarkStart w:id="64" w:name="_Toc434576929"/>
      <w:bookmarkStart w:id="65" w:name="_Toc434583199"/>
      <w:bookmarkStart w:id="66" w:name="_Toc444504756"/>
      <w:bookmarkStart w:id="67" w:name="_Toc68777305"/>
      <w:r w:rsidRPr="0075248E">
        <w:rPr>
          <w:rFonts w:ascii="Times New Roman" w:hAnsi="Times New Roman" w:cs="Times New Roman"/>
          <w:i w:val="0"/>
          <w:sz w:val="26"/>
          <w:szCs w:val="26"/>
        </w:rPr>
        <w:t>4.1.</w:t>
      </w:r>
      <w:r w:rsidR="003F21B6" w:rsidRPr="0075248E">
        <w:rPr>
          <w:rFonts w:ascii="Times New Roman" w:hAnsi="Times New Roman" w:cs="Times New Roman"/>
          <w:i w:val="0"/>
          <w:sz w:val="26"/>
          <w:szCs w:val="26"/>
        </w:rPr>
        <w:t xml:space="preserve">Объекты местного значения </w:t>
      </w:r>
      <w:bookmarkEnd w:id="59"/>
      <w:r w:rsidR="00D56B89" w:rsidRPr="00D56B89">
        <w:rPr>
          <w:rFonts w:ascii="Times New Roman" w:hAnsi="Times New Roman" w:cs="Times New Roman"/>
          <w:i w:val="0"/>
          <w:strike/>
          <w:color w:val="FF0000"/>
          <w:sz w:val="26"/>
          <w:szCs w:val="26"/>
          <w:highlight w:val="yellow"/>
        </w:rPr>
        <w:t>городского</w:t>
      </w:r>
      <w:r w:rsidR="00D56B89" w:rsidRPr="00D56B89">
        <w:rPr>
          <w:rFonts w:ascii="Times New Roman" w:hAnsi="Times New Roman" w:cs="Times New Roman"/>
          <w:i w:val="0"/>
          <w:color w:val="FF0000"/>
          <w:sz w:val="26"/>
          <w:szCs w:val="26"/>
          <w:highlight w:val="yellow"/>
        </w:rPr>
        <w:t xml:space="preserve"> муниципального</w:t>
      </w:r>
      <w:r w:rsidR="00AF38B1" w:rsidRPr="0075248E">
        <w:rPr>
          <w:rFonts w:ascii="Times New Roman" w:hAnsi="Times New Roman" w:cs="Times New Roman"/>
          <w:i w:val="0"/>
          <w:sz w:val="26"/>
          <w:szCs w:val="26"/>
        </w:rPr>
        <w:t xml:space="preserve"> округа  </w:t>
      </w:r>
      <w:r w:rsidR="003F21B6" w:rsidRPr="0075248E">
        <w:rPr>
          <w:rFonts w:ascii="Times New Roman" w:hAnsi="Times New Roman" w:cs="Times New Roman"/>
          <w:i w:val="0"/>
          <w:sz w:val="26"/>
          <w:szCs w:val="26"/>
        </w:rPr>
        <w:t>в о</w:t>
      </w:r>
      <w:r w:rsidR="003F21B6" w:rsidRPr="0075248E">
        <w:rPr>
          <w:rFonts w:ascii="Times New Roman" w:hAnsi="Times New Roman" w:cs="Times New Roman"/>
          <w:i w:val="0"/>
          <w:sz w:val="26"/>
          <w:szCs w:val="26"/>
        </w:rPr>
        <w:t>б</w:t>
      </w:r>
      <w:r w:rsidR="003F21B6" w:rsidRPr="0075248E">
        <w:rPr>
          <w:rFonts w:ascii="Times New Roman" w:hAnsi="Times New Roman" w:cs="Times New Roman"/>
          <w:i w:val="0"/>
          <w:sz w:val="26"/>
          <w:szCs w:val="26"/>
        </w:rPr>
        <w:t>ласти молодежной политики</w:t>
      </w:r>
      <w:bookmarkEnd w:id="60"/>
      <w:bookmarkEnd w:id="61"/>
      <w:bookmarkEnd w:id="62"/>
      <w:bookmarkEnd w:id="63"/>
      <w:bookmarkEnd w:id="64"/>
      <w:bookmarkEnd w:id="65"/>
      <w:bookmarkEnd w:id="66"/>
      <w:bookmarkEnd w:id="67"/>
    </w:p>
    <w:p w:rsidR="003F21B6" w:rsidRPr="0075248E" w:rsidRDefault="003F21B6" w:rsidP="001B116D">
      <w:pPr>
        <w:pStyle w:val="a6"/>
        <w:spacing w:before="0" w:after="0"/>
        <w:ind w:firstLine="709"/>
        <w:rPr>
          <w:sz w:val="26"/>
          <w:szCs w:val="26"/>
        </w:rPr>
      </w:pPr>
      <w:r w:rsidRPr="0075248E">
        <w:rPr>
          <w:sz w:val="26"/>
          <w:szCs w:val="26"/>
        </w:rPr>
        <w:t xml:space="preserve">Государственную молодежную политику в </w:t>
      </w:r>
      <w:proofErr w:type="spellStart"/>
      <w:r w:rsidRPr="0075248E">
        <w:rPr>
          <w:sz w:val="26"/>
          <w:szCs w:val="26"/>
        </w:rPr>
        <w:t>Шебекинском</w:t>
      </w:r>
      <w:proofErr w:type="spellEnd"/>
      <w:r w:rsidRPr="0075248E">
        <w:rPr>
          <w:sz w:val="26"/>
          <w:szCs w:val="26"/>
        </w:rPr>
        <w:t xml:space="preserve"> </w:t>
      </w:r>
      <w:r w:rsidR="005C486E" w:rsidRPr="00D56B89">
        <w:rPr>
          <w:strike/>
          <w:color w:val="FF0000"/>
          <w:sz w:val="26"/>
          <w:szCs w:val="26"/>
          <w:highlight w:val="yellow"/>
        </w:rPr>
        <w:t>городско</w:t>
      </w:r>
      <w:r w:rsidR="005C486E">
        <w:rPr>
          <w:strike/>
          <w:color w:val="FF0000"/>
          <w:sz w:val="26"/>
          <w:szCs w:val="26"/>
          <w:highlight w:val="yellow"/>
        </w:rPr>
        <w:t>м</w:t>
      </w:r>
      <w:r w:rsidR="00F41710">
        <w:rPr>
          <w:strike/>
          <w:color w:val="FF0000"/>
          <w:sz w:val="26"/>
          <w:szCs w:val="26"/>
          <w:highlight w:val="yellow"/>
        </w:rPr>
        <w:t xml:space="preserve"> </w:t>
      </w:r>
      <w:r w:rsidR="005C486E" w:rsidRPr="00D56B89">
        <w:rPr>
          <w:color w:val="FF0000"/>
          <w:sz w:val="26"/>
          <w:szCs w:val="26"/>
          <w:highlight w:val="yellow"/>
        </w:rPr>
        <w:t>муниц</w:t>
      </w:r>
      <w:r w:rsidR="005C486E" w:rsidRPr="00D56B89">
        <w:rPr>
          <w:color w:val="FF0000"/>
          <w:sz w:val="26"/>
          <w:szCs w:val="26"/>
          <w:highlight w:val="yellow"/>
        </w:rPr>
        <w:t>и</w:t>
      </w:r>
      <w:r w:rsidR="005C486E" w:rsidRPr="00D56B89">
        <w:rPr>
          <w:color w:val="FF0000"/>
          <w:sz w:val="26"/>
          <w:szCs w:val="26"/>
          <w:highlight w:val="yellow"/>
        </w:rPr>
        <w:t>пально</w:t>
      </w:r>
      <w:r w:rsidR="005C486E" w:rsidRPr="005C486E">
        <w:rPr>
          <w:color w:val="FF0000"/>
          <w:sz w:val="26"/>
          <w:szCs w:val="26"/>
          <w:highlight w:val="yellow"/>
        </w:rPr>
        <w:t>м</w:t>
      </w:r>
      <w:r w:rsidR="003067F5" w:rsidRPr="0075248E">
        <w:rPr>
          <w:sz w:val="26"/>
          <w:szCs w:val="26"/>
        </w:rPr>
        <w:t xml:space="preserve"> округе</w:t>
      </w:r>
      <w:r w:rsidRPr="0075248E">
        <w:rPr>
          <w:sz w:val="26"/>
          <w:szCs w:val="26"/>
        </w:rPr>
        <w:t xml:space="preserve"> предполагается реализовывать по следующим приоритетным напра</w:t>
      </w:r>
      <w:r w:rsidRPr="0075248E">
        <w:rPr>
          <w:sz w:val="26"/>
          <w:szCs w:val="26"/>
        </w:rPr>
        <w:t>в</w:t>
      </w:r>
      <w:r w:rsidRPr="0075248E">
        <w:rPr>
          <w:sz w:val="26"/>
          <w:szCs w:val="26"/>
        </w:rPr>
        <w:t>лениям:</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вовлечение молодежи в социальную политику и ее информирование о поте</w:t>
      </w:r>
      <w:r w:rsidRPr="0075248E">
        <w:rPr>
          <w:sz w:val="26"/>
          <w:szCs w:val="26"/>
        </w:rPr>
        <w:t>н</w:t>
      </w:r>
      <w:r w:rsidRPr="0075248E">
        <w:rPr>
          <w:sz w:val="26"/>
          <w:szCs w:val="26"/>
        </w:rPr>
        <w:t>циальных возможностях развития;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развитие созидательной активности молодежи;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lastRenderedPageBreak/>
        <w:t xml:space="preserve">интеграция молодых людей, оказавшихся в трудной жизненной ситуации, </w:t>
      </w:r>
      <w:r w:rsidR="00351236" w:rsidRPr="0075248E">
        <w:rPr>
          <w:sz w:val="26"/>
          <w:szCs w:val="26"/>
        </w:rPr>
        <w:br/>
      </w:r>
      <w:r w:rsidRPr="0075248E">
        <w:rPr>
          <w:sz w:val="26"/>
          <w:szCs w:val="26"/>
        </w:rPr>
        <w:t>в жизнь общества.</w:t>
      </w:r>
    </w:p>
    <w:p w:rsidR="00AF38B1" w:rsidRPr="0075248E" w:rsidRDefault="00AF38B1" w:rsidP="001B116D">
      <w:pPr>
        <w:pStyle w:val="afff1"/>
        <w:ind w:left="0" w:firstLine="709"/>
        <w:contextualSpacing w:val="0"/>
        <w:rPr>
          <w:sz w:val="26"/>
          <w:szCs w:val="26"/>
        </w:rPr>
      </w:pPr>
    </w:p>
    <w:p w:rsidR="003F21B6" w:rsidRPr="0075248E" w:rsidRDefault="003F21B6" w:rsidP="00380285">
      <w:pPr>
        <w:pStyle w:val="a6"/>
        <w:numPr>
          <w:ilvl w:val="0"/>
          <w:numId w:val="40"/>
        </w:numPr>
        <w:spacing w:before="0" w:after="0"/>
        <w:ind w:left="0" w:firstLine="709"/>
        <w:jc w:val="center"/>
        <w:outlineLvl w:val="1"/>
        <w:rPr>
          <w:b/>
          <w:bCs/>
          <w:iCs/>
          <w:sz w:val="26"/>
          <w:szCs w:val="26"/>
        </w:rPr>
      </w:pPr>
      <w:bookmarkStart w:id="68" w:name="_Toc433836748"/>
      <w:bookmarkStart w:id="69" w:name="_Toc434252534"/>
      <w:bookmarkStart w:id="70" w:name="_Toc434511572"/>
      <w:bookmarkStart w:id="71" w:name="_Toc434576931"/>
      <w:bookmarkStart w:id="72" w:name="_Toc434583201"/>
      <w:bookmarkStart w:id="73" w:name="_Toc444504758"/>
      <w:bookmarkStart w:id="74" w:name="_Toc68777306"/>
      <w:r w:rsidRPr="0075248E">
        <w:rPr>
          <w:b/>
          <w:bCs/>
          <w:iCs/>
          <w:sz w:val="26"/>
          <w:szCs w:val="26"/>
        </w:rPr>
        <w:t xml:space="preserve">Объекты местного значения </w:t>
      </w:r>
      <w:r w:rsidR="005C486E" w:rsidRPr="005C486E">
        <w:rPr>
          <w:b/>
          <w:strike/>
          <w:color w:val="FF0000"/>
          <w:sz w:val="26"/>
          <w:szCs w:val="26"/>
          <w:highlight w:val="yellow"/>
        </w:rPr>
        <w:t>городского</w:t>
      </w:r>
      <w:r w:rsidR="005C486E" w:rsidRPr="005C486E">
        <w:rPr>
          <w:b/>
          <w:color w:val="FF0000"/>
          <w:sz w:val="26"/>
          <w:szCs w:val="26"/>
          <w:highlight w:val="yellow"/>
        </w:rPr>
        <w:t xml:space="preserve"> муниципального</w:t>
      </w:r>
      <w:r w:rsidR="00AF38B1" w:rsidRPr="0075248E">
        <w:rPr>
          <w:b/>
          <w:bCs/>
          <w:iCs/>
          <w:sz w:val="26"/>
          <w:szCs w:val="26"/>
        </w:rPr>
        <w:t xml:space="preserve"> округа </w:t>
      </w:r>
      <w:r w:rsidR="005C486E">
        <w:rPr>
          <w:b/>
          <w:bCs/>
          <w:iCs/>
          <w:sz w:val="26"/>
          <w:szCs w:val="26"/>
        </w:rPr>
        <w:br/>
      </w:r>
      <w:r w:rsidRPr="0075248E">
        <w:rPr>
          <w:b/>
          <w:bCs/>
          <w:iCs/>
          <w:sz w:val="26"/>
          <w:szCs w:val="26"/>
        </w:rPr>
        <w:t>в области инвестиционной деятельности</w:t>
      </w:r>
      <w:bookmarkEnd w:id="68"/>
      <w:bookmarkEnd w:id="69"/>
      <w:bookmarkEnd w:id="70"/>
      <w:bookmarkEnd w:id="71"/>
      <w:bookmarkEnd w:id="72"/>
      <w:bookmarkEnd w:id="73"/>
      <w:bookmarkEnd w:id="74"/>
    </w:p>
    <w:p w:rsidR="003F21B6" w:rsidRPr="0075248E" w:rsidRDefault="003F21B6" w:rsidP="001B116D">
      <w:pPr>
        <w:pStyle w:val="a6"/>
        <w:spacing w:before="0" w:after="0"/>
        <w:ind w:firstLine="709"/>
        <w:rPr>
          <w:sz w:val="26"/>
          <w:szCs w:val="26"/>
        </w:rPr>
      </w:pPr>
      <w:r w:rsidRPr="0075248E">
        <w:rPr>
          <w:sz w:val="26"/>
          <w:szCs w:val="26"/>
        </w:rPr>
        <w:t xml:space="preserve">Достижение стратегических целей развития Шебекинского </w:t>
      </w:r>
      <w:r w:rsidR="005C486E" w:rsidRPr="00D56B89">
        <w:rPr>
          <w:strike/>
          <w:color w:val="FF0000"/>
          <w:sz w:val="26"/>
          <w:szCs w:val="26"/>
          <w:highlight w:val="yellow"/>
        </w:rPr>
        <w:t>городского</w:t>
      </w:r>
      <w:r w:rsidR="005C486E" w:rsidRPr="00D56B89">
        <w:rPr>
          <w:color w:val="FF0000"/>
          <w:sz w:val="26"/>
          <w:szCs w:val="26"/>
          <w:highlight w:val="yellow"/>
        </w:rPr>
        <w:t xml:space="preserve"> мун</w:t>
      </w:r>
      <w:r w:rsidR="005C486E" w:rsidRPr="00D56B89">
        <w:rPr>
          <w:color w:val="FF0000"/>
          <w:sz w:val="26"/>
          <w:szCs w:val="26"/>
          <w:highlight w:val="yellow"/>
        </w:rPr>
        <w:t>и</w:t>
      </w:r>
      <w:r w:rsidR="005C486E" w:rsidRPr="00D56B89">
        <w:rPr>
          <w:color w:val="FF0000"/>
          <w:sz w:val="26"/>
          <w:szCs w:val="26"/>
          <w:highlight w:val="yellow"/>
        </w:rPr>
        <w:t>ципального</w:t>
      </w:r>
      <w:r w:rsidR="007C0166" w:rsidRPr="0075248E">
        <w:rPr>
          <w:sz w:val="26"/>
          <w:szCs w:val="26"/>
        </w:rPr>
        <w:t xml:space="preserve"> округа</w:t>
      </w:r>
      <w:r w:rsidRPr="0075248E">
        <w:rPr>
          <w:sz w:val="26"/>
          <w:szCs w:val="26"/>
        </w:rPr>
        <w:t xml:space="preserve"> во многом зависит от способности органов местного самоуправл</w:t>
      </w:r>
      <w:r w:rsidRPr="0075248E">
        <w:rPr>
          <w:sz w:val="26"/>
          <w:szCs w:val="26"/>
        </w:rPr>
        <w:t>е</w:t>
      </w:r>
      <w:r w:rsidRPr="0075248E">
        <w:rPr>
          <w:sz w:val="26"/>
          <w:szCs w:val="26"/>
        </w:rPr>
        <w:t>ния построить эффективный механизм привлечения инвестиций. Одним из механи</w:t>
      </w:r>
      <w:r w:rsidRPr="0075248E">
        <w:rPr>
          <w:sz w:val="26"/>
          <w:szCs w:val="26"/>
        </w:rPr>
        <w:t>з</w:t>
      </w:r>
      <w:r w:rsidRPr="0075248E">
        <w:rPr>
          <w:sz w:val="26"/>
          <w:szCs w:val="26"/>
        </w:rPr>
        <w:t>мов привлечения инвестиционных ресурсов на территорию муниципальных образ</w:t>
      </w:r>
      <w:r w:rsidRPr="0075248E">
        <w:rPr>
          <w:sz w:val="26"/>
          <w:szCs w:val="26"/>
        </w:rPr>
        <w:t>о</w:t>
      </w:r>
      <w:r w:rsidRPr="0075248E">
        <w:rPr>
          <w:sz w:val="26"/>
          <w:szCs w:val="26"/>
        </w:rPr>
        <w:t xml:space="preserve">ваний является создание инвестиционных площадок, формирующих привлекательные условия для инвесторов в различных сферах. </w:t>
      </w:r>
    </w:p>
    <w:p w:rsidR="003F21B6" w:rsidRPr="0075248E" w:rsidRDefault="00A00685" w:rsidP="001B116D">
      <w:pPr>
        <w:pStyle w:val="a6"/>
        <w:spacing w:before="0" w:after="0"/>
        <w:ind w:firstLine="709"/>
        <w:rPr>
          <w:sz w:val="26"/>
          <w:szCs w:val="26"/>
        </w:rPr>
      </w:pPr>
      <w:r w:rsidRPr="0075248E">
        <w:rPr>
          <w:sz w:val="26"/>
          <w:szCs w:val="26"/>
        </w:rPr>
        <w:t xml:space="preserve">Нормативы </w:t>
      </w:r>
      <w:r w:rsidR="003F21B6" w:rsidRPr="0075248E">
        <w:rPr>
          <w:sz w:val="26"/>
          <w:szCs w:val="26"/>
        </w:rPr>
        <w:t>направлены на реализацию мероприятий в области строительства объектов производственного и коммунально-складского назначения, производстве</w:t>
      </w:r>
      <w:r w:rsidR="003F21B6" w:rsidRPr="0075248E">
        <w:rPr>
          <w:sz w:val="26"/>
          <w:szCs w:val="26"/>
        </w:rPr>
        <w:t>н</w:t>
      </w:r>
      <w:r w:rsidR="003F21B6" w:rsidRPr="0075248E">
        <w:rPr>
          <w:sz w:val="26"/>
          <w:szCs w:val="26"/>
        </w:rPr>
        <w:t>ного и коммунально-складского назначения, объектов сельского хозяйства, объектов туризма и рекреации, объектов в области жилищного строительства, в т.ч. путем о</w:t>
      </w:r>
      <w:r w:rsidR="003F21B6" w:rsidRPr="0075248E">
        <w:rPr>
          <w:sz w:val="26"/>
          <w:szCs w:val="26"/>
        </w:rPr>
        <w:t>р</w:t>
      </w:r>
      <w:r w:rsidR="003F21B6" w:rsidRPr="0075248E">
        <w:rPr>
          <w:sz w:val="26"/>
          <w:szCs w:val="26"/>
        </w:rPr>
        <w:t>ганизации инвестиционных площадок в соответствующих сферах.</w:t>
      </w:r>
    </w:p>
    <w:p w:rsidR="003F21B6" w:rsidRPr="0075248E" w:rsidRDefault="00A00685" w:rsidP="001B116D">
      <w:pPr>
        <w:pStyle w:val="a6"/>
        <w:spacing w:before="0" w:after="0"/>
        <w:ind w:firstLine="709"/>
        <w:rPr>
          <w:sz w:val="26"/>
          <w:szCs w:val="26"/>
        </w:rPr>
      </w:pPr>
      <w:r w:rsidRPr="0075248E">
        <w:rPr>
          <w:sz w:val="26"/>
          <w:szCs w:val="26"/>
        </w:rPr>
        <w:t xml:space="preserve">Нормативами </w:t>
      </w:r>
      <w:r w:rsidR="003F21B6" w:rsidRPr="0075248E">
        <w:rPr>
          <w:sz w:val="26"/>
          <w:szCs w:val="26"/>
        </w:rPr>
        <w:t>определена минимальная доля финансирования затрат на обесп</w:t>
      </w:r>
      <w:r w:rsidR="003F21B6" w:rsidRPr="0075248E">
        <w:rPr>
          <w:sz w:val="26"/>
          <w:szCs w:val="26"/>
        </w:rPr>
        <w:t>е</w:t>
      </w:r>
      <w:r w:rsidR="003F21B6" w:rsidRPr="0075248E">
        <w:rPr>
          <w:sz w:val="26"/>
          <w:szCs w:val="26"/>
        </w:rPr>
        <w:t>чение инвестиционных площадок транспортной и инженерной инфраструктурой за счет бюджетов соответствующего уровня (в процентном соотношении). Доля фина</w:t>
      </w:r>
      <w:r w:rsidR="003F21B6" w:rsidRPr="0075248E">
        <w:rPr>
          <w:sz w:val="26"/>
          <w:szCs w:val="26"/>
        </w:rPr>
        <w:t>н</w:t>
      </w:r>
      <w:r w:rsidR="003F21B6" w:rsidRPr="0075248E">
        <w:rPr>
          <w:sz w:val="26"/>
          <w:szCs w:val="26"/>
        </w:rPr>
        <w:t>сирования затрат на обеспечение инвестиционных площадок транспортной и инж</w:t>
      </w:r>
      <w:r w:rsidR="003F21B6" w:rsidRPr="0075248E">
        <w:rPr>
          <w:sz w:val="26"/>
          <w:szCs w:val="26"/>
        </w:rPr>
        <w:t>е</w:t>
      </w:r>
      <w:r w:rsidR="003F21B6" w:rsidRPr="0075248E">
        <w:rPr>
          <w:sz w:val="26"/>
          <w:szCs w:val="26"/>
        </w:rPr>
        <w:t xml:space="preserve">нерной инфраструктурой за счет бюджетов соответствующего уровня установлена экспертным путем исходя из возможностей бюджетов различных уровней. </w:t>
      </w:r>
    </w:p>
    <w:p w:rsidR="00AF38B1" w:rsidRPr="0075248E" w:rsidRDefault="00AF38B1" w:rsidP="001B116D">
      <w:pPr>
        <w:pStyle w:val="a6"/>
        <w:spacing w:before="0" w:after="0"/>
        <w:ind w:firstLine="709"/>
        <w:rPr>
          <w:sz w:val="26"/>
          <w:szCs w:val="26"/>
        </w:rPr>
      </w:pPr>
    </w:p>
    <w:p w:rsidR="003F21B6" w:rsidRPr="0075248E" w:rsidRDefault="003F21B6" w:rsidP="00A00685">
      <w:pPr>
        <w:pStyle w:val="a6"/>
        <w:numPr>
          <w:ilvl w:val="0"/>
          <w:numId w:val="40"/>
        </w:numPr>
        <w:spacing w:before="0" w:after="0"/>
        <w:ind w:left="0" w:firstLine="709"/>
        <w:jc w:val="center"/>
        <w:outlineLvl w:val="1"/>
        <w:rPr>
          <w:b/>
          <w:bCs/>
          <w:iCs/>
          <w:sz w:val="26"/>
          <w:szCs w:val="26"/>
        </w:rPr>
      </w:pPr>
      <w:bookmarkStart w:id="75" w:name="_Toc427067161"/>
      <w:bookmarkStart w:id="76" w:name="_Toc434252537"/>
      <w:bookmarkStart w:id="77" w:name="_Toc434511575"/>
      <w:bookmarkStart w:id="78" w:name="_Toc434576934"/>
      <w:bookmarkStart w:id="79" w:name="_Toc434583204"/>
      <w:bookmarkStart w:id="80" w:name="_Toc444504759"/>
      <w:bookmarkStart w:id="81" w:name="_Toc68777307"/>
      <w:r w:rsidRPr="0075248E">
        <w:rPr>
          <w:b/>
          <w:bCs/>
          <w:iCs/>
          <w:sz w:val="26"/>
          <w:szCs w:val="26"/>
        </w:rPr>
        <w:t xml:space="preserve">Объекты местного значения </w:t>
      </w:r>
      <w:r w:rsidR="005C486E" w:rsidRPr="005C486E">
        <w:rPr>
          <w:b/>
          <w:strike/>
          <w:color w:val="FF0000"/>
          <w:sz w:val="26"/>
          <w:szCs w:val="26"/>
          <w:highlight w:val="yellow"/>
        </w:rPr>
        <w:t>городского</w:t>
      </w:r>
      <w:r w:rsidR="005C486E" w:rsidRPr="005C486E">
        <w:rPr>
          <w:b/>
          <w:color w:val="FF0000"/>
          <w:sz w:val="26"/>
          <w:szCs w:val="26"/>
          <w:highlight w:val="yellow"/>
        </w:rPr>
        <w:t xml:space="preserve"> муниципального</w:t>
      </w:r>
      <w:r w:rsidR="00AF38B1" w:rsidRPr="0075248E">
        <w:rPr>
          <w:b/>
          <w:bCs/>
          <w:iCs/>
          <w:sz w:val="26"/>
          <w:szCs w:val="26"/>
        </w:rPr>
        <w:t xml:space="preserve"> округа </w:t>
      </w:r>
      <w:r w:rsidR="005C486E">
        <w:rPr>
          <w:b/>
          <w:bCs/>
          <w:iCs/>
          <w:sz w:val="26"/>
          <w:szCs w:val="26"/>
        </w:rPr>
        <w:br/>
      </w:r>
      <w:r w:rsidRPr="0075248E">
        <w:rPr>
          <w:b/>
          <w:bCs/>
          <w:iCs/>
          <w:sz w:val="26"/>
          <w:szCs w:val="26"/>
        </w:rPr>
        <w:t xml:space="preserve">в области </w:t>
      </w:r>
      <w:bookmarkEnd w:id="75"/>
      <w:r w:rsidRPr="0075248E">
        <w:rPr>
          <w:b/>
          <w:bCs/>
          <w:iCs/>
          <w:sz w:val="26"/>
          <w:szCs w:val="26"/>
        </w:rPr>
        <w:t>автомобильных дорог местного значения</w:t>
      </w:r>
      <w:bookmarkEnd w:id="76"/>
      <w:bookmarkEnd w:id="77"/>
      <w:bookmarkEnd w:id="78"/>
      <w:bookmarkEnd w:id="79"/>
      <w:bookmarkEnd w:id="80"/>
      <w:bookmarkEnd w:id="81"/>
    </w:p>
    <w:p w:rsidR="003F21B6" w:rsidRPr="0075248E" w:rsidRDefault="003F21B6" w:rsidP="001B116D">
      <w:pPr>
        <w:pStyle w:val="a6"/>
        <w:spacing w:before="0" w:after="0"/>
        <w:ind w:firstLine="709"/>
        <w:rPr>
          <w:sz w:val="26"/>
          <w:szCs w:val="26"/>
        </w:rPr>
      </w:pPr>
      <w:r w:rsidRPr="0075248E">
        <w:rPr>
          <w:sz w:val="26"/>
          <w:szCs w:val="26"/>
        </w:rPr>
        <w:t xml:space="preserve">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 </w:t>
      </w:r>
    </w:p>
    <w:p w:rsidR="003F21B6" w:rsidRPr="0075248E" w:rsidRDefault="003F21B6" w:rsidP="001B116D">
      <w:pPr>
        <w:pStyle w:val="a6"/>
        <w:spacing w:before="0" w:after="0"/>
        <w:ind w:firstLine="709"/>
        <w:rPr>
          <w:sz w:val="26"/>
          <w:szCs w:val="26"/>
        </w:rPr>
      </w:pPr>
      <w:r w:rsidRPr="0075248E">
        <w:rPr>
          <w:sz w:val="26"/>
          <w:szCs w:val="26"/>
        </w:rPr>
        <w:t>Расчетным показателем минимально допустимого уровня обеспеченности а</w:t>
      </w:r>
      <w:r w:rsidRPr="0075248E">
        <w:rPr>
          <w:sz w:val="26"/>
          <w:szCs w:val="26"/>
        </w:rPr>
        <w:t>в</w:t>
      </w:r>
      <w:r w:rsidRPr="0075248E">
        <w:rPr>
          <w:sz w:val="26"/>
          <w:szCs w:val="26"/>
        </w:rPr>
        <w:t>томобильными дорогами местного значения в границах населенного пункта является плотность улично-дорожной сети в границах застроенной территории – отношение протяженности улиц и дорог к площади застроенной территории населенного пункта.</w:t>
      </w:r>
    </w:p>
    <w:p w:rsidR="003F21B6" w:rsidRPr="0075248E" w:rsidRDefault="003F21B6" w:rsidP="001B116D">
      <w:pPr>
        <w:pStyle w:val="a6"/>
        <w:spacing w:before="0" w:after="0"/>
        <w:ind w:firstLine="709"/>
        <w:rPr>
          <w:sz w:val="26"/>
          <w:szCs w:val="26"/>
        </w:rPr>
      </w:pPr>
      <w:r w:rsidRPr="0075248E">
        <w:rPr>
          <w:sz w:val="26"/>
          <w:szCs w:val="26"/>
        </w:rPr>
        <w:t>Плотность улично–дорожной сети в границах застроенной территории опред</w:t>
      </w:r>
      <w:r w:rsidRPr="0075248E">
        <w:rPr>
          <w:sz w:val="26"/>
          <w:szCs w:val="26"/>
        </w:rPr>
        <w:t>е</w:t>
      </w:r>
      <w:r w:rsidRPr="0075248E">
        <w:rPr>
          <w:sz w:val="26"/>
          <w:szCs w:val="26"/>
        </w:rPr>
        <w:t>ляется экспертным путем, на основании сравнения темпов роста протяженности улично-дорожной сети населенного пункта за расчетный период.</w:t>
      </w:r>
    </w:p>
    <w:p w:rsidR="003F21B6" w:rsidRPr="0075248E" w:rsidRDefault="003F21B6" w:rsidP="001B116D">
      <w:pPr>
        <w:pStyle w:val="a6"/>
        <w:spacing w:before="0" w:after="0"/>
        <w:ind w:firstLine="709"/>
        <w:rPr>
          <w:sz w:val="26"/>
          <w:szCs w:val="26"/>
        </w:rPr>
      </w:pPr>
      <w:r w:rsidRPr="0075248E">
        <w:rPr>
          <w:sz w:val="26"/>
          <w:szCs w:val="26"/>
        </w:rPr>
        <w:t>Расчетный показатель максимально допустимого уровня территориальной д</w:t>
      </w:r>
      <w:r w:rsidRPr="0075248E">
        <w:rPr>
          <w:sz w:val="26"/>
          <w:szCs w:val="26"/>
        </w:rPr>
        <w:t>о</w:t>
      </w:r>
      <w:r w:rsidRPr="0075248E">
        <w:rPr>
          <w:sz w:val="26"/>
          <w:szCs w:val="26"/>
        </w:rPr>
        <w:t>ступности автомобильных дорог местного значения в границах населенного пункта не нормируется</w:t>
      </w:r>
      <w:r w:rsidR="00AF38B1" w:rsidRPr="0075248E">
        <w:rPr>
          <w:sz w:val="26"/>
          <w:szCs w:val="26"/>
        </w:rPr>
        <w:t>.</w:t>
      </w:r>
    </w:p>
    <w:p w:rsidR="00AF38B1" w:rsidRPr="0075248E" w:rsidRDefault="00AF38B1" w:rsidP="001B116D">
      <w:pPr>
        <w:pStyle w:val="a6"/>
        <w:spacing w:before="0" w:after="0"/>
        <w:ind w:firstLine="709"/>
        <w:rPr>
          <w:sz w:val="26"/>
          <w:szCs w:val="26"/>
        </w:rPr>
      </w:pPr>
    </w:p>
    <w:p w:rsidR="003F21B6" w:rsidRPr="005C486E" w:rsidRDefault="003F21B6"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napToGrid w:val="0"/>
          <w:sz w:val="26"/>
          <w:szCs w:val="26"/>
        </w:rPr>
      </w:pPr>
      <w:bookmarkStart w:id="82" w:name="_Toc415488758"/>
      <w:bookmarkStart w:id="83" w:name="_Toc420924706"/>
      <w:bookmarkStart w:id="84" w:name="_Toc427067155"/>
      <w:bookmarkStart w:id="85" w:name="_Toc434252538"/>
      <w:bookmarkStart w:id="86" w:name="_Toc434511576"/>
      <w:bookmarkStart w:id="87" w:name="_Toc434576935"/>
      <w:bookmarkStart w:id="88" w:name="_Toc434583205"/>
      <w:bookmarkStart w:id="89" w:name="_Toc444504760"/>
      <w:bookmarkStart w:id="90" w:name="_Toc68777308"/>
      <w:r w:rsidRPr="005C486E">
        <w:rPr>
          <w:rFonts w:ascii="Times New Roman" w:hAnsi="Times New Roman" w:cs="Times New Roman"/>
          <w:i w:val="0"/>
          <w:sz w:val="26"/>
          <w:szCs w:val="26"/>
        </w:rPr>
        <w:t>Объекты местного значения</w:t>
      </w:r>
      <w:r w:rsidR="00AF38B1" w:rsidRPr="005C486E">
        <w:rPr>
          <w:rFonts w:ascii="Times New Roman" w:hAnsi="Times New Roman" w:cs="Times New Roman"/>
          <w:i w:val="0"/>
          <w:sz w:val="26"/>
          <w:szCs w:val="26"/>
        </w:rPr>
        <w:t xml:space="preserve"> </w:t>
      </w:r>
      <w:r w:rsidR="005C486E" w:rsidRPr="005C486E">
        <w:rPr>
          <w:rFonts w:ascii="Times New Roman" w:hAnsi="Times New Roman" w:cs="Times New Roman"/>
          <w:i w:val="0"/>
          <w:strike/>
          <w:color w:val="FF0000"/>
          <w:sz w:val="26"/>
          <w:szCs w:val="26"/>
          <w:highlight w:val="yellow"/>
        </w:rPr>
        <w:t>городского</w:t>
      </w:r>
      <w:r w:rsidR="005C486E" w:rsidRPr="005C486E">
        <w:rPr>
          <w:rFonts w:ascii="Times New Roman" w:hAnsi="Times New Roman" w:cs="Times New Roman"/>
          <w:i w:val="0"/>
          <w:color w:val="FF0000"/>
          <w:sz w:val="26"/>
          <w:szCs w:val="26"/>
          <w:highlight w:val="yellow"/>
        </w:rPr>
        <w:t xml:space="preserve"> муниципального</w:t>
      </w:r>
      <w:r w:rsidR="00AF38B1" w:rsidRPr="005C486E">
        <w:rPr>
          <w:rFonts w:ascii="Times New Roman" w:hAnsi="Times New Roman" w:cs="Times New Roman"/>
          <w:i w:val="0"/>
          <w:sz w:val="26"/>
          <w:szCs w:val="26"/>
        </w:rPr>
        <w:t xml:space="preserve"> округа</w:t>
      </w:r>
      <w:r w:rsidRPr="005C486E">
        <w:rPr>
          <w:rFonts w:ascii="Times New Roman" w:hAnsi="Times New Roman" w:cs="Times New Roman"/>
          <w:i w:val="0"/>
          <w:sz w:val="26"/>
          <w:szCs w:val="26"/>
        </w:rPr>
        <w:t xml:space="preserve"> </w:t>
      </w:r>
      <w:bookmarkEnd w:id="82"/>
      <w:bookmarkEnd w:id="83"/>
      <w:bookmarkEnd w:id="84"/>
      <w:r w:rsidR="005C486E">
        <w:rPr>
          <w:rFonts w:ascii="Times New Roman" w:hAnsi="Times New Roman" w:cs="Times New Roman"/>
          <w:i w:val="0"/>
          <w:sz w:val="26"/>
          <w:szCs w:val="26"/>
        </w:rPr>
        <w:br/>
      </w:r>
      <w:r w:rsidRPr="005C486E">
        <w:rPr>
          <w:rFonts w:ascii="Times New Roman" w:hAnsi="Times New Roman" w:cs="Times New Roman"/>
          <w:i w:val="0"/>
          <w:sz w:val="26"/>
          <w:szCs w:val="26"/>
        </w:rPr>
        <w:t>в области электр</w:t>
      </w:r>
      <w:proofErr w:type="gramStart"/>
      <w:r w:rsidRPr="005C486E">
        <w:rPr>
          <w:rFonts w:ascii="Times New Roman" w:hAnsi="Times New Roman" w:cs="Times New Roman"/>
          <w:i w:val="0"/>
          <w:sz w:val="26"/>
          <w:szCs w:val="26"/>
        </w:rPr>
        <w:t>о-</w:t>
      </w:r>
      <w:proofErr w:type="gramEnd"/>
      <w:r w:rsidRPr="005C486E">
        <w:rPr>
          <w:rFonts w:ascii="Times New Roman" w:hAnsi="Times New Roman" w:cs="Times New Roman"/>
          <w:i w:val="0"/>
          <w:sz w:val="26"/>
          <w:szCs w:val="26"/>
        </w:rPr>
        <w:t xml:space="preserve">, газо-, тепло- и водоснабжения, водоотведения, связи </w:t>
      </w:r>
      <w:r w:rsidR="005C486E">
        <w:rPr>
          <w:rFonts w:ascii="Times New Roman" w:hAnsi="Times New Roman" w:cs="Times New Roman"/>
          <w:i w:val="0"/>
          <w:sz w:val="26"/>
          <w:szCs w:val="26"/>
        </w:rPr>
        <w:br/>
      </w:r>
      <w:r w:rsidRPr="005C486E">
        <w:rPr>
          <w:rFonts w:ascii="Times New Roman" w:hAnsi="Times New Roman" w:cs="Times New Roman"/>
          <w:i w:val="0"/>
          <w:sz w:val="26"/>
          <w:szCs w:val="26"/>
        </w:rPr>
        <w:t>и информатизации</w:t>
      </w:r>
      <w:bookmarkEnd w:id="85"/>
      <w:bookmarkEnd w:id="86"/>
      <w:bookmarkEnd w:id="87"/>
      <w:bookmarkEnd w:id="88"/>
      <w:bookmarkEnd w:id="89"/>
      <w:bookmarkEnd w:id="90"/>
      <w:r w:rsidR="005C486E" w:rsidRPr="005C486E">
        <w:rPr>
          <w:rFonts w:ascii="Times New Roman" w:hAnsi="Times New Roman" w:cs="Times New Roman"/>
          <w:i w:val="0"/>
          <w:sz w:val="26"/>
          <w:szCs w:val="26"/>
        </w:rPr>
        <w:t xml:space="preserve"> </w:t>
      </w:r>
      <w:bookmarkStart w:id="91" w:name="_Toc427067169"/>
      <w:bookmarkStart w:id="92" w:name="_Toc433836741"/>
      <w:bookmarkStart w:id="93" w:name="_Toc434252539"/>
      <w:bookmarkStart w:id="94" w:name="_Toc434511577"/>
      <w:bookmarkStart w:id="95" w:name="_Toc434576936"/>
      <w:bookmarkStart w:id="96" w:name="_Toc434583206"/>
      <w:r w:rsidRPr="005C486E">
        <w:rPr>
          <w:rFonts w:ascii="Times New Roman" w:hAnsi="Times New Roman" w:cs="Times New Roman"/>
          <w:i w:val="0"/>
          <w:sz w:val="26"/>
          <w:szCs w:val="26"/>
        </w:rPr>
        <w:t xml:space="preserve">Расчетные показатели минимально допустимого уровня обеспеченности </w:t>
      </w:r>
      <w:r w:rsidRPr="005C486E">
        <w:rPr>
          <w:rFonts w:ascii="Times New Roman" w:hAnsi="Times New Roman" w:cs="Times New Roman"/>
          <w:i w:val="0"/>
          <w:snapToGrid w:val="0"/>
          <w:sz w:val="26"/>
          <w:szCs w:val="26"/>
        </w:rPr>
        <w:t xml:space="preserve">объектами местного значения </w:t>
      </w:r>
      <w:r w:rsidR="005C486E" w:rsidRPr="005C486E">
        <w:rPr>
          <w:rFonts w:ascii="Times New Roman" w:hAnsi="Times New Roman" w:cs="Times New Roman"/>
          <w:i w:val="0"/>
          <w:strike/>
          <w:color w:val="FF0000"/>
          <w:sz w:val="26"/>
          <w:szCs w:val="26"/>
          <w:highlight w:val="yellow"/>
        </w:rPr>
        <w:t>городского</w:t>
      </w:r>
      <w:r w:rsidR="005C486E" w:rsidRPr="005C486E">
        <w:rPr>
          <w:rFonts w:ascii="Times New Roman" w:hAnsi="Times New Roman" w:cs="Times New Roman"/>
          <w:i w:val="0"/>
          <w:color w:val="FF0000"/>
          <w:sz w:val="26"/>
          <w:szCs w:val="26"/>
          <w:highlight w:val="yellow"/>
        </w:rPr>
        <w:t xml:space="preserve"> муниципального</w:t>
      </w:r>
      <w:r w:rsidRPr="005C486E">
        <w:rPr>
          <w:rFonts w:ascii="Times New Roman" w:hAnsi="Times New Roman" w:cs="Times New Roman"/>
          <w:i w:val="0"/>
          <w:snapToGrid w:val="0"/>
          <w:sz w:val="26"/>
          <w:szCs w:val="26"/>
        </w:rPr>
        <w:t xml:space="preserve"> </w:t>
      </w:r>
      <w:r w:rsidR="005C486E">
        <w:rPr>
          <w:rFonts w:ascii="Times New Roman" w:hAnsi="Times New Roman" w:cs="Times New Roman"/>
          <w:i w:val="0"/>
          <w:snapToGrid w:val="0"/>
          <w:sz w:val="26"/>
          <w:szCs w:val="26"/>
        </w:rPr>
        <w:br/>
      </w:r>
      <w:r w:rsidR="00701C8D" w:rsidRPr="005C486E">
        <w:rPr>
          <w:rFonts w:ascii="Times New Roman" w:hAnsi="Times New Roman" w:cs="Times New Roman"/>
          <w:i w:val="0"/>
          <w:snapToGrid w:val="0"/>
          <w:sz w:val="26"/>
          <w:szCs w:val="26"/>
        </w:rPr>
        <w:t>округа</w:t>
      </w:r>
      <w:r w:rsidRPr="005C486E">
        <w:rPr>
          <w:rFonts w:ascii="Times New Roman" w:hAnsi="Times New Roman" w:cs="Times New Roman"/>
          <w:i w:val="0"/>
          <w:snapToGrid w:val="0"/>
          <w:sz w:val="26"/>
          <w:szCs w:val="26"/>
        </w:rPr>
        <w:t xml:space="preserve"> в области газоснабжения</w:t>
      </w:r>
    </w:p>
    <w:p w:rsidR="003F21B6" w:rsidRPr="0075248E" w:rsidRDefault="003F21B6" w:rsidP="001B116D">
      <w:pPr>
        <w:pStyle w:val="a6"/>
        <w:spacing w:before="0" w:after="0"/>
        <w:ind w:firstLine="709"/>
        <w:rPr>
          <w:sz w:val="26"/>
          <w:szCs w:val="26"/>
        </w:rPr>
      </w:pPr>
      <w:r w:rsidRPr="0075248E">
        <w:rPr>
          <w:sz w:val="26"/>
          <w:szCs w:val="26"/>
        </w:rPr>
        <w:t>Расчетные показатели минимально допустимого уровня обеспеченности нас</w:t>
      </w:r>
      <w:r w:rsidRPr="0075248E">
        <w:rPr>
          <w:sz w:val="26"/>
          <w:szCs w:val="26"/>
        </w:rPr>
        <w:t>е</w:t>
      </w:r>
      <w:r w:rsidRPr="0075248E">
        <w:rPr>
          <w:sz w:val="26"/>
          <w:szCs w:val="26"/>
        </w:rPr>
        <w:t>ления объектами местного значения области газоснабжения установлены с учетом Федерального закона от 31.03.1999 № 69-ФЗ «О газоснабжении в Российской Фед</w:t>
      </w:r>
      <w:r w:rsidRPr="0075248E">
        <w:rPr>
          <w:sz w:val="26"/>
          <w:szCs w:val="26"/>
        </w:rPr>
        <w:t>е</w:t>
      </w:r>
      <w:r w:rsidRPr="0075248E">
        <w:rPr>
          <w:sz w:val="26"/>
          <w:szCs w:val="26"/>
        </w:rPr>
        <w:lastRenderedPageBreak/>
        <w:t>рации». Одним из основных принципов государственной политики в области газ</w:t>
      </w:r>
      <w:r w:rsidRPr="0075248E">
        <w:rPr>
          <w:sz w:val="26"/>
          <w:szCs w:val="26"/>
        </w:rPr>
        <w:t>о</w:t>
      </w:r>
      <w:r w:rsidRPr="0075248E">
        <w:rPr>
          <w:sz w:val="26"/>
          <w:szCs w:val="26"/>
        </w:rPr>
        <w:t>снабжения является повышение уровня газификации жилищно-коммунального хозя</w:t>
      </w:r>
      <w:r w:rsidRPr="0075248E">
        <w:rPr>
          <w:sz w:val="26"/>
          <w:szCs w:val="26"/>
        </w:rPr>
        <w:t>й</w:t>
      </w:r>
      <w:r w:rsidRPr="0075248E">
        <w:rPr>
          <w:sz w:val="26"/>
          <w:szCs w:val="26"/>
        </w:rPr>
        <w:t>ства, промышленных и иных организаций.</w:t>
      </w:r>
    </w:p>
    <w:p w:rsidR="003F21B6" w:rsidRPr="0075248E" w:rsidRDefault="003F21B6" w:rsidP="001B116D">
      <w:pPr>
        <w:pStyle w:val="a6"/>
        <w:spacing w:before="0" w:after="0"/>
        <w:ind w:firstLine="709"/>
        <w:rPr>
          <w:sz w:val="26"/>
          <w:szCs w:val="26"/>
        </w:rPr>
      </w:pPr>
      <w:r w:rsidRPr="0075248E">
        <w:rPr>
          <w:sz w:val="26"/>
          <w:szCs w:val="26"/>
        </w:rPr>
        <w:t xml:space="preserve">Источником подачи природного газа для </w:t>
      </w:r>
      <w:r w:rsidR="00FF1A9E" w:rsidRPr="0075248E">
        <w:rPr>
          <w:sz w:val="26"/>
          <w:szCs w:val="26"/>
        </w:rPr>
        <w:t xml:space="preserve">Шебекинского </w:t>
      </w:r>
      <w:r w:rsidR="005C486E" w:rsidRPr="00D56B89">
        <w:rPr>
          <w:strike/>
          <w:color w:val="FF0000"/>
          <w:sz w:val="26"/>
          <w:szCs w:val="26"/>
          <w:highlight w:val="yellow"/>
        </w:rPr>
        <w:t>городского</w:t>
      </w:r>
      <w:r w:rsidR="005C486E" w:rsidRPr="00D56B89">
        <w:rPr>
          <w:color w:val="FF0000"/>
          <w:sz w:val="26"/>
          <w:szCs w:val="26"/>
          <w:highlight w:val="yellow"/>
        </w:rPr>
        <w:t xml:space="preserve"> муниц</w:t>
      </w:r>
      <w:r w:rsidR="005C486E" w:rsidRPr="00D56B89">
        <w:rPr>
          <w:color w:val="FF0000"/>
          <w:sz w:val="26"/>
          <w:szCs w:val="26"/>
          <w:highlight w:val="yellow"/>
        </w:rPr>
        <w:t>и</w:t>
      </w:r>
      <w:r w:rsidR="005C486E" w:rsidRPr="00D56B89">
        <w:rPr>
          <w:color w:val="FF0000"/>
          <w:sz w:val="26"/>
          <w:szCs w:val="26"/>
          <w:highlight w:val="yellow"/>
        </w:rPr>
        <w:t>пального</w:t>
      </w:r>
      <w:r w:rsidR="00FF1A9E" w:rsidRPr="0075248E">
        <w:rPr>
          <w:sz w:val="26"/>
          <w:szCs w:val="26"/>
        </w:rPr>
        <w:t xml:space="preserve"> округа</w:t>
      </w:r>
      <w:r w:rsidRPr="0075248E">
        <w:rPr>
          <w:sz w:val="26"/>
          <w:szCs w:val="26"/>
        </w:rPr>
        <w:t xml:space="preserve"> является газопровод-отвод от магистрального газопровода «Шеб</w:t>
      </w:r>
      <w:r w:rsidRPr="0075248E">
        <w:rPr>
          <w:sz w:val="26"/>
          <w:szCs w:val="26"/>
        </w:rPr>
        <w:t>е</w:t>
      </w:r>
      <w:r w:rsidRPr="0075248E">
        <w:rPr>
          <w:sz w:val="26"/>
          <w:szCs w:val="26"/>
        </w:rPr>
        <w:t xml:space="preserve">линка-Белгород-Курск-Брянск». На территории, прилегающей к </w:t>
      </w:r>
      <w:r w:rsidR="00D30061" w:rsidRPr="0075248E">
        <w:rPr>
          <w:sz w:val="26"/>
          <w:szCs w:val="26"/>
        </w:rPr>
        <w:t>г. Шебекино</w:t>
      </w:r>
      <w:r w:rsidRPr="0075248E">
        <w:rPr>
          <w:sz w:val="26"/>
          <w:szCs w:val="26"/>
        </w:rPr>
        <w:t>, имеется газораспределительная станция (ГРС).</w:t>
      </w:r>
      <w:r w:rsidR="00FF1A9E" w:rsidRPr="0075248E">
        <w:rPr>
          <w:sz w:val="26"/>
          <w:szCs w:val="26"/>
        </w:rPr>
        <w:t xml:space="preserve"> На территории Шебекинского </w:t>
      </w:r>
      <w:r w:rsidR="005C486E" w:rsidRPr="00D56B89">
        <w:rPr>
          <w:strike/>
          <w:color w:val="FF0000"/>
          <w:sz w:val="26"/>
          <w:szCs w:val="26"/>
          <w:highlight w:val="yellow"/>
        </w:rPr>
        <w:t>городского</w:t>
      </w:r>
      <w:r w:rsidR="005C486E" w:rsidRPr="00D56B89">
        <w:rPr>
          <w:color w:val="FF0000"/>
          <w:sz w:val="26"/>
          <w:szCs w:val="26"/>
          <w:highlight w:val="yellow"/>
        </w:rPr>
        <w:t xml:space="preserve"> м</w:t>
      </w:r>
      <w:r w:rsidR="005C486E" w:rsidRPr="00D56B89">
        <w:rPr>
          <w:color w:val="FF0000"/>
          <w:sz w:val="26"/>
          <w:szCs w:val="26"/>
          <w:highlight w:val="yellow"/>
        </w:rPr>
        <w:t>у</w:t>
      </w:r>
      <w:r w:rsidR="005C486E" w:rsidRPr="00D56B89">
        <w:rPr>
          <w:color w:val="FF0000"/>
          <w:sz w:val="26"/>
          <w:szCs w:val="26"/>
          <w:highlight w:val="yellow"/>
        </w:rPr>
        <w:t>ниципального</w:t>
      </w:r>
      <w:r w:rsidR="00D30061" w:rsidRPr="0075248E">
        <w:rPr>
          <w:sz w:val="26"/>
          <w:szCs w:val="26"/>
        </w:rPr>
        <w:t xml:space="preserve"> округа</w:t>
      </w:r>
      <w:r w:rsidR="00FF1A9E" w:rsidRPr="0075248E">
        <w:rPr>
          <w:sz w:val="26"/>
          <w:szCs w:val="26"/>
        </w:rPr>
        <w:t xml:space="preserve"> имеется три газораспределительных станции (ГРС). Уровень охвата централизованным газоснабжением Шебекинского </w:t>
      </w:r>
      <w:r w:rsidR="005C486E" w:rsidRPr="00D56B89">
        <w:rPr>
          <w:strike/>
          <w:color w:val="FF0000"/>
          <w:sz w:val="26"/>
          <w:szCs w:val="26"/>
          <w:highlight w:val="yellow"/>
        </w:rPr>
        <w:t>городского</w:t>
      </w:r>
      <w:r w:rsidR="005C486E" w:rsidRPr="00D56B89">
        <w:rPr>
          <w:color w:val="FF0000"/>
          <w:sz w:val="26"/>
          <w:szCs w:val="26"/>
          <w:highlight w:val="yellow"/>
        </w:rPr>
        <w:t xml:space="preserve"> муниципальн</w:t>
      </w:r>
      <w:r w:rsidR="005C486E" w:rsidRPr="00D56B89">
        <w:rPr>
          <w:color w:val="FF0000"/>
          <w:sz w:val="26"/>
          <w:szCs w:val="26"/>
          <w:highlight w:val="yellow"/>
        </w:rPr>
        <w:t>о</w:t>
      </w:r>
      <w:r w:rsidR="005C486E" w:rsidRPr="00D56B89">
        <w:rPr>
          <w:color w:val="FF0000"/>
          <w:sz w:val="26"/>
          <w:szCs w:val="26"/>
          <w:highlight w:val="yellow"/>
        </w:rPr>
        <w:t>го</w:t>
      </w:r>
      <w:r w:rsidR="00D30061" w:rsidRPr="0075248E">
        <w:rPr>
          <w:sz w:val="26"/>
          <w:szCs w:val="26"/>
        </w:rPr>
        <w:t xml:space="preserve"> округа</w:t>
      </w:r>
      <w:r w:rsidR="00FF1A9E" w:rsidRPr="0075248E">
        <w:rPr>
          <w:sz w:val="26"/>
          <w:szCs w:val="26"/>
        </w:rPr>
        <w:t xml:space="preserve"> превышает 90%.</w:t>
      </w:r>
    </w:p>
    <w:p w:rsidR="003F21B6" w:rsidRPr="0075248E" w:rsidRDefault="003F21B6" w:rsidP="001B116D">
      <w:pPr>
        <w:pStyle w:val="a6"/>
        <w:spacing w:before="0" w:after="0"/>
        <w:ind w:firstLine="709"/>
        <w:rPr>
          <w:sz w:val="26"/>
          <w:szCs w:val="26"/>
        </w:rPr>
      </w:pPr>
      <w:r w:rsidRPr="0075248E">
        <w:rPr>
          <w:sz w:val="26"/>
          <w:szCs w:val="26"/>
        </w:rPr>
        <w:t>Земельный участок, минимальной площадью 4 кв. м, для размещения пунктов редуцирования газа, определен исходя из анализа размеров земельных участков, о</w:t>
      </w:r>
      <w:r w:rsidRPr="0075248E">
        <w:rPr>
          <w:sz w:val="26"/>
          <w:szCs w:val="26"/>
        </w:rPr>
        <w:t>т</w:t>
      </w:r>
      <w:r w:rsidRPr="0075248E">
        <w:rPr>
          <w:sz w:val="26"/>
          <w:szCs w:val="26"/>
        </w:rPr>
        <w:t>веденных под существующие ПРГ.</w:t>
      </w:r>
    </w:p>
    <w:p w:rsidR="003F21B6" w:rsidRPr="0075248E" w:rsidRDefault="003F21B6" w:rsidP="001B116D">
      <w:pPr>
        <w:pStyle w:val="a6"/>
        <w:spacing w:before="0" w:after="0"/>
        <w:ind w:firstLine="709"/>
        <w:rPr>
          <w:sz w:val="26"/>
          <w:szCs w:val="26"/>
        </w:rPr>
      </w:pPr>
      <w:r w:rsidRPr="0075248E">
        <w:rPr>
          <w:sz w:val="26"/>
          <w:szCs w:val="26"/>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w:t>
      </w:r>
      <w:r w:rsidRPr="0075248E">
        <w:rPr>
          <w:sz w:val="26"/>
          <w:szCs w:val="26"/>
        </w:rPr>
        <w:t>и</w:t>
      </w:r>
      <w:r w:rsidRPr="0075248E">
        <w:rPr>
          <w:sz w:val="26"/>
          <w:szCs w:val="26"/>
        </w:rPr>
        <w:t xml:space="preserve">симости от мощности, технологической схемы, устанавливаемого оборудования </w:t>
      </w:r>
      <w:r w:rsidR="00351236" w:rsidRPr="0075248E">
        <w:rPr>
          <w:sz w:val="26"/>
          <w:szCs w:val="26"/>
        </w:rPr>
        <w:br/>
      </w:r>
      <w:r w:rsidRPr="0075248E">
        <w:rPr>
          <w:sz w:val="26"/>
          <w:szCs w:val="26"/>
        </w:rPr>
        <w:t>и иных расчетных параметров. Трассировка сетей выполняется согласно п.</w:t>
      </w:r>
      <w:r w:rsidR="00351236" w:rsidRPr="0075248E">
        <w:rPr>
          <w:sz w:val="26"/>
          <w:szCs w:val="26"/>
        </w:rPr>
        <w:t xml:space="preserve"> </w:t>
      </w:r>
      <w:r w:rsidRPr="0075248E">
        <w:rPr>
          <w:sz w:val="26"/>
          <w:szCs w:val="26"/>
        </w:rPr>
        <w:t xml:space="preserve">12.35 </w:t>
      </w:r>
      <w:r w:rsidR="00351236" w:rsidRPr="0075248E">
        <w:rPr>
          <w:sz w:val="26"/>
          <w:szCs w:val="26"/>
        </w:rPr>
        <w:br/>
      </w:r>
      <w:r w:rsidRPr="0075248E">
        <w:rPr>
          <w:sz w:val="26"/>
          <w:szCs w:val="26"/>
        </w:rPr>
        <w:t>и п.</w:t>
      </w:r>
      <w:r w:rsidR="00351236" w:rsidRPr="0075248E">
        <w:rPr>
          <w:sz w:val="26"/>
          <w:szCs w:val="26"/>
        </w:rPr>
        <w:t xml:space="preserve"> </w:t>
      </w:r>
      <w:r w:rsidRPr="0075248E">
        <w:rPr>
          <w:sz w:val="26"/>
          <w:szCs w:val="26"/>
        </w:rPr>
        <w:t xml:space="preserve">12.36 </w:t>
      </w:r>
      <w:hyperlink r:id="rId21" w:history="1">
        <w:r w:rsidRPr="0075248E">
          <w:rPr>
            <w:sz w:val="26"/>
            <w:szCs w:val="26"/>
          </w:rPr>
          <w:t>СП 42.13330.201</w:t>
        </w:r>
        <w:r w:rsidR="00FA7C07" w:rsidRPr="0075248E">
          <w:rPr>
            <w:sz w:val="26"/>
            <w:szCs w:val="26"/>
          </w:rPr>
          <w:t>6</w:t>
        </w:r>
      </w:hyperlink>
      <w:r w:rsidRPr="0075248E">
        <w:rPr>
          <w:sz w:val="26"/>
          <w:szCs w:val="26"/>
        </w:rPr>
        <w:t>.</w:t>
      </w:r>
    </w:p>
    <w:p w:rsidR="003F21B6" w:rsidRPr="0075248E" w:rsidRDefault="003F21B6" w:rsidP="001B116D">
      <w:pPr>
        <w:pStyle w:val="a6"/>
        <w:spacing w:before="0" w:after="0"/>
        <w:ind w:firstLine="709"/>
        <w:rPr>
          <w:b/>
          <w:snapToGrid w:val="0"/>
          <w:sz w:val="26"/>
          <w:szCs w:val="26"/>
        </w:rPr>
      </w:pPr>
      <w:r w:rsidRPr="0075248E">
        <w:rPr>
          <w:b/>
          <w:sz w:val="26"/>
          <w:szCs w:val="26"/>
        </w:rPr>
        <w:t xml:space="preserve">Расчетные показатели минимально допустимого уровня обеспеченности </w:t>
      </w:r>
      <w:r w:rsidRPr="0075248E">
        <w:rPr>
          <w:b/>
          <w:snapToGrid w:val="0"/>
          <w:sz w:val="26"/>
          <w:szCs w:val="26"/>
        </w:rPr>
        <w:t xml:space="preserve">объектами местного значения </w:t>
      </w:r>
      <w:r w:rsidR="005C486E" w:rsidRPr="005C486E">
        <w:rPr>
          <w:b/>
          <w:strike/>
          <w:color w:val="FF0000"/>
          <w:sz w:val="26"/>
          <w:szCs w:val="26"/>
          <w:highlight w:val="yellow"/>
        </w:rPr>
        <w:t>городского</w:t>
      </w:r>
      <w:r w:rsidR="005C486E" w:rsidRPr="005C486E">
        <w:rPr>
          <w:b/>
          <w:color w:val="FF0000"/>
          <w:sz w:val="26"/>
          <w:szCs w:val="26"/>
          <w:highlight w:val="yellow"/>
        </w:rPr>
        <w:t xml:space="preserve"> муниципального</w:t>
      </w:r>
      <w:r w:rsidRPr="0075248E">
        <w:rPr>
          <w:b/>
          <w:snapToGrid w:val="0"/>
          <w:sz w:val="26"/>
          <w:szCs w:val="26"/>
        </w:rPr>
        <w:t xml:space="preserve"> </w:t>
      </w:r>
      <w:r w:rsidR="00FA7C07" w:rsidRPr="0075248E">
        <w:rPr>
          <w:b/>
          <w:snapToGrid w:val="0"/>
          <w:sz w:val="26"/>
          <w:szCs w:val="26"/>
        </w:rPr>
        <w:t xml:space="preserve">округа </w:t>
      </w:r>
      <w:r w:rsidRPr="0075248E">
        <w:rPr>
          <w:b/>
          <w:snapToGrid w:val="0"/>
          <w:sz w:val="26"/>
          <w:szCs w:val="26"/>
        </w:rPr>
        <w:t>в области те</w:t>
      </w:r>
      <w:r w:rsidRPr="0075248E">
        <w:rPr>
          <w:b/>
          <w:snapToGrid w:val="0"/>
          <w:sz w:val="26"/>
          <w:szCs w:val="26"/>
        </w:rPr>
        <w:t>п</w:t>
      </w:r>
      <w:r w:rsidRPr="0075248E">
        <w:rPr>
          <w:b/>
          <w:snapToGrid w:val="0"/>
          <w:sz w:val="26"/>
          <w:szCs w:val="26"/>
        </w:rPr>
        <w:t>лоснабжения</w:t>
      </w:r>
    </w:p>
    <w:p w:rsidR="003F21B6" w:rsidRPr="0075248E" w:rsidRDefault="003F21B6" w:rsidP="001B116D">
      <w:pPr>
        <w:pStyle w:val="a6"/>
        <w:spacing w:before="0" w:after="0"/>
        <w:ind w:firstLine="709"/>
        <w:rPr>
          <w:sz w:val="26"/>
          <w:szCs w:val="26"/>
        </w:rPr>
      </w:pPr>
      <w:r w:rsidRPr="0075248E">
        <w:rPr>
          <w:sz w:val="26"/>
          <w:szCs w:val="26"/>
        </w:rPr>
        <w:t>Расчетные показатели минимально допустимого уровня</w:t>
      </w:r>
      <w:r w:rsidRPr="0075248E">
        <w:rPr>
          <w:b/>
          <w:sz w:val="26"/>
          <w:szCs w:val="26"/>
        </w:rPr>
        <w:t xml:space="preserve"> </w:t>
      </w:r>
      <w:r w:rsidRPr="0075248E">
        <w:rPr>
          <w:sz w:val="26"/>
          <w:szCs w:val="26"/>
        </w:rPr>
        <w:t>обеспеченности объе</w:t>
      </w:r>
      <w:r w:rsidRPr="0075248E">
        <w:rPr>
          <w:sz w:val="26"/>
          <w:szCs w:val="26"/>
        </w:rPr>
        <w:t>к</w:t>
      </w:r>
      <w:r w:rsidRPr="0075248E">
        <w:rPr>
          <w:sz w:val="26"/>
          <w:szCs w:val="26"/>
        </w:rPr>
        <w:t>тами местного значения в области теплоснабжения установлены с учетом Федерал</w:t>
      </w:r>
      <w:r w:rsidRPr="0075248E">
        <w:rPr>
          <w:sz w:val="26"/>
          <w:szCs w:val="26"/>
        </w:rPr>
        <w:t>ь</w:t>
      </w:r>
      <w:r w:rsidRPr="0075248E">
        <w:rPr>
          <w:sz w:val="26"/>
          <w:szCs w:val="26"/>
        </w:rPr>
        <w:t>ного закона от 27.07.2010 № 190-ФЗ «О теплоснабжении». Основными принципами организации отношений в сфере теплоснабжения являются развитие систем центр</w:t>
      </w:r>
      <w:r w:rsidRPr="0075248E">
        <w:rPr>
          <w:sz w:val="26"/>
          <w:szCs w:val="26"/>
        </w:rPr>
        <w:t>а</w:t>
      </w:r>
      <w:r w:rsidRPr="0075248E">
        <w:rPr>
          <w:sz w:val="26"/>
          <w:szCs w:val="26"/>
        </w:rPr>
        <w:t>лизованного теплоснабжения и обеспечение надежности и энергетической эффекти</w:t>
      </w:r>
      <w:r w:rsidRPr="0075248E">
        <w:rPr>
          <w:sz w:val="26"/>
          <w:szCs w:val="26"/>
        </w:rPr>
        <w:t>в</w:t>
      </w:r>
      <w:r w:rsidRPr="0075248E">
        <w:rPr>
          <w:sz w:val="26"/>
          <w:szCs w:val="26"/>
        </w:rPr>
        <w:t>ности теплоснабжения и потребления тепловой энергии.</w:t>
      </w:r>
    </w:p>
    <w:p w:rsidR="003F21B6" w:rsidRPr="0075248E" w:rsidRDefault="003F21B6" w:rsidP="001B116D">
      <w:pPr>
        <w:pStyle w:val="a6"/>
        <w:spacing w:before="0" w:after="0"/>
        <w:ind w:firstLine="709"/>
        <w:rPr>
          <w:snapToGrid w:val="0"/>
          <w:sz w:val="26"/>
          <w:szCs w:val="26"/>
        </w:rPr>
      </w:pPr>
      <w:r w:rsidRPr="0075248E">
        <w:rPr>
          <w:snapToGrid w:val="0"/>
          <w:sz w:val="26"/>
          <w:szCs w:val="26"/>
        </w:rPr>
        <w:t>Решение о строительстве автономных источников тепловой энергии, либо д</w:t>
      </w:r>
      <w:r w:rsidRPr="0075248E">
        <w:rPr>
          <w:snapToGrid w:val="0"/>
          <w:sz w:val="26"/>
          <w:szCs w:val="26"/>
        </w:rPr>
        <w:t>е</w:t>
      </w:r>
      <w:r w:rsidRPr="0075248E">
        <w:rPr>
          <w:snapToGrid w:val="0"/>
          <w:sz w:val="26"/>
          <w:szCs w:val="26"/>
        </w:rPr>
        <w:t>централизованном теплоснабжении в пределах радиусов эффективного теплоснабж</w:t>
      </w:r>
      <w:r w:rsidRPr="0075248E">
        <w:rPr>
          <w:snapToGrid w:val="0"/>
          <w:sz w:val="26"/>
          <w:szCs w:val="26"/>
        </w:rPr>
        <w:t>е</w:t>
      </w:r>
      <w:r w:rsidRPr="0075248E">
        <w:rPr>
          <w:snapToGrid w:val="0"/>
          <w:sz w:val="26"/>
          <w:szCs w:val="26"/>
        </w:rPr>
        <w:t>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w:t>
      </w:r>
      <w:r w:rsidRPr="0075248E">
        <w:rPr>
          <w:snapToGrid w:val="0"/>
          <w:sz w:val="26"/>
          <w:szCs w:val="26"/>
        </w:rPr>
        <w:t>с</w:t>
      </w:r>
      <w:r w:rsidRPr="0075248E">
        <w:rPr>
          <w:snapToGrid w:val="0"/>
          <w:sz w:val="26"/>
          <w:szCs w:val="26"/>
        </w:rPr>
        <w:t>точников тепла.</w:t>
      </w:r>
    </w:p>
    <w:p w:rsidR="003F21B6" w:rsidRPr="0075248E" w:rsidRDefault="003F21B6" w:rsidP="001B116D">
      <w:pPr>
        <w:pStyle w:val="a6"/>
        <w:spacing w:before="0" w:after="0"/>
        <w:ind w:firstLine="709"/>
        <w:rPr>
          <w:sz w:val="26"/>
          <w:szCs w:val="26"/>
        </w:rPr>
      </w:pPr>
      <w:r w:rsidRPr="0075248E">
        <w:rPr>
          <w:sz w:val="26"/>
          <w:szCs w:val="26"/>
        </w:rPr>
        <w:t>Выбор количества и расчет мощности объектов теплоснабжения выполняется исходя из расчета подключенной к ним нагрузки.</w:t>
      </w:r>
    </w:p>
    <w:p w:rsidR="003F21B6" w:rsidRPr="0075248E" w:rsidRDefault="003F21B6" w:rsidP="001B116D">
      <w:pPr>
        <w:pStyle w:val="a6"/>
        <w:spacing w:before="0" w:after="0"/>
        <w:ind w:firstLine="709"/>
        <w:rPr>
          <w:sz w:val="26"/>
          <w:szCs w:val="26"/>
        </w:rPr>
      </w:pPr>
      <w:r w:rsidRPr="0075248E">
        <w:rPr>
          <w:sz w:val="26"/>
          <w:szCs w:val="26"/>
        </w:rPr>
        <w:t>Для разработки нормативов используются только удельные расходы тепловой энергии на отопление жилых и общественных зданий.</w:t>
      </w:r>
    </w:p>
    <w:p w:rsidR="003F21B6" w:rsidRPr="0075248E" w:rsidRDefault="003F21B6" w:rsidP="001B116D">
      <w:pPr>
        <w:pStyle w:val="a6"/>
        <w:spacing w:before="0" w:after="0"/>
        <w:ind w:firstLine="709"/>
        <w:rPr>
          <w:b/>
          <w:snapToGrid w:val="0"/>
          <w:sz w:val="26"/>
          <w:szCs w:val="26"/>
        </w:rPr>
      </w:pPr>
      <w:r w:rsidRPr="0075248E">
        <w:rPr>
          <w:b/>
          <w:sz w:val="26"/>
          <w:szCs w:val="26"/>
        </w:rPr>
        <w:t xml:space="preserve">Расчетные показатели минимально допустимого уровня обеспеченности </w:t>
      </w:r>
      <w:r w:rsidRPr="0075248E">
        <w:rPr>
          <w:b/>
          <w:snapToGrid w:val="0"/>
          <w:sz w:val="26"/>
          <w:szCs w:val="26"/>
        </w:rPr>
        <w:t xml:space="preserve">объектами местного значения </w:t>
      </w:r>
      <w:r w:rsidR="005C486E" w:rsidRPr="005C486E">
        <w:rPr>
          <w:b/>
          <w:strike/>
          <w:color w:val="FF0000"/>
          <w:sz w:val="26"/>
          <w:szCs w:val="26"/>
          <w:highlight w:val="yellow"/>
        </w:rPr>
        <w:t>городского</w:t>
      </w:r>
      <w:r w:rsidR="005C486E" w:rsidRPr="005C486E">
        <w:rPr>
          <w:b/>
          <w:color w:val="FF0000"/>
          <w:sz w:val="26"/>
          <w:szCs w:val="26"/>
          <w:highlight w:val="yellow"/>
        </w:rPr>
        <w:t xml:space="preserve"> муниципального</w:t>
      </w:r>
      <w:r w:rsidRPr="0075248E">
        <w:rPr>
          <w:b/>
          <w:snapToGrid w:val="0"/>
          <w:sz w:val="26"/>
          <w:szCs w:val="26"/>
        </w:rPr>
        <w:t xml:space="preserve"> </w:t>
      </w:r>
      <w:r w:rsidR="00041141" w:rsidRPr="0075248E">
        <w:rPr>
          <w:b/>
          <w:snapToGrid w:val="0"/>
          <w:sz w:val="26"/>
          <w:szCs w:val="26"/>
        </w:rPr>
        <w:t>округа</w:t>
      </w:r>
      <w:r w:rsidRPr="0075248E">
        <w:rPr>
          <w:b/>
          <w:snapToGrid w:val="0"/>
          <w:sz w:val="26"/>
          <w:szCs w:val="26"/>
        </w:rPr>
        <w:t xml:space="preserve"> в области в</w:t>
      </w:r>
      <w:r w:rsidRPr="0075248E">
        <w:rPr>
          <w:b/>
          <w:snapToGrid w:val="0"/>
          <w:sz w:val="26"/>
          <w:szCs w:val="26"/>
        </w:rPr>
        <w:t>о</w:t>
      </w:r>
      <w:r w:rsidRPr="0075248E">
        <w:rPr>
          <w:b/>
          <w:snapToGrid w:val="0"/>
          <w:sz w:val="26"/>
          <w:szCs w:val="26"/>
        </w:rPr>
        <w:t>доснабжения</w:t>
      </w:r>
    </w:p>
    <w:p w:rsidR="003F21B6" w:rsidRPr="0075248E" w:rsidRDefault="003F21B6" w:rsidP="001B116D">
      <w:pPr>
        <w:pStyle w:val="a6"/>
        <w:spacing w:before="0" w:after="0"/>
        <w:ind w:firstLine="709"/>
        <w:rPr>
          <w:sz w:val="26"/>
          <w:szCs w:val="26"/>
        </w:rPr>
      </w:pPr>
      <w:r w:rsidRPr="0075248E">
        <w:rPr>
          <w:sz w:val="26"/>
          <w:szCs w:val="26"/>
        </w:rPr>
        <w:t>Расчетные показатели минимально допустимого уровня обеспеченности нас</w:t>
      </w:r>
      <w:r w:rsidRPr="0075248E">
        <w:rPr>
          <w:sz w:val="26"/>
          <w:szCs w:val="26"/>
        </w:rPr>
        <w:t>е</w:t>
      </w:r>
      <w:r w:rsidRPr="0075248E">
        <w:rPr>
          <w:sz w:val="26"/>
          <w:szCs w:val="26"/>
        </w:rPr>
        <w:t>ления объектами местного значения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3F21B6" w:rsidRPr="0075248E" w:rsidRDefault="003F21B6" w:rsidP="001B116D">
      <w:pPr>
        <w:pStyle w:val="a6"/>
        <w:spacing w:before="0" w:after="0"/>
        <w:ind w:firstLine="709"/>
        <w:rPr>
          <w:sz w:val="26"/>
          <w:szCs w:val="26"/>
        </w:rPr>
      </w:pPr>
      <w:r w:rsidRPr="0075248E">
        <w:rPr>
          <w:sz w:val="26"/>
          <w:szCs w:val="26"/>
        </w:rPr>
        <w:t>В соответствии с Федеральным законом «О водоснабжении и водоотведении», потребители, подключенные к ц</w:t>
      </w:r>
      <w:r w:rsidRPr="0075248E">
        <w:rPr>
          <w:rStyle w:val="blk"/>
          <w:sz w:val="26"/>
          <w:szCs w:val="26"/>
        </w:rPr>
        <w:t xml:space="preserve">ентрализованной системе водоснабжения, должны </w:t>
      </w:r>
      <w:r w:rsidRPr="0075248E">
        <w:rPr>
          <w:rStyle w:val="blk"/>
          <w:sz w:val="26"/>
          <w:szCs w:val="26"/>
        </w:rPr>
        <w:lastRenderedPageBreak/>
        <w:t>снабжаться питьевой водой, соответствующей установленным требованиям качества в требуемом объеме.</w:t>
      </w:r>
    </w:p>
    <w:p w:rsidR="003F21B6" w:rsidRPr="0075248E" w:rsidRDefault="003F21B6" w:rsidP="001B116D">
      <w:pPr>
        <w:pStyle w:val="a6"/>
        <w:spacing w:before="0" w:after="0"/>
        <w:ind w:firstLine="709"/>
        <w:rPr>
          <w:sz w:val="26"/>
          <w:szCs w:val="26"/>
        </w:rPr>
      </w:pPr>
      <w:r w:rsidRPr="0075248E">
        <w:rPr>
          <w:sz w:val="26"/>
          <w:szCs w:val="26"/>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w:t>
      </w:r>
      <w:r w:rsidRPr="0075248E">
        <w:rPr>
          <w:sz w:val="26"/>
          <w:szCs w:val="26"/>
        </w:rPr>
        <w:t>е</w:t>
      </w:r>
      <w:r w:rsidRPr="0075248E">
        <w:rPr>
          <w:sz w:val="26"/>
          <w:szCs w:val="26"/>
        </w:rPr>
        <w:t>ния ее потенциальных возможностей, режима рационального использования приро</w:t>
      </w:r>
      <w:r w:rsidRPr="0075248E">
        <w:rPr>
          <w:sz w:val="26"/>
          <w:szCs w:val="26"/>
        </w:rPr>
        <w:t>д</w:t>
      </w:r>
      <w:r w:rsidRPr="0075248E">
        <w:rPr>
          <w:sz w:val="26"/>
          <w:szCs w:val="26"/>
        </w:rPr>
        <w:t>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w:t>
      </w:r>
      <w:r w:rsidRPr="0075248E">
        <w:rPr>
          <w:sz w:val="26"/>
          <w:szCs w:val="26"/>
        </w:rPr>
        <w:t>а</w:t>
      </w:r>
      <w:r w:rsidRPr="0075248E">
        <w:rPr>
          <w:sz w:val="26"/>
          <w:szCs w:val="26"/>
        </w:rPr>
        <w:t>тимых изменений в окружающей среде.</w:t>
      </w:r>
    </w:p>
    <w:p w:rsidR="003F21B6" w:rsidRPr="0075248E" w:rsidRDefault="003F21B6" w:rsidP="001B116D">
      <w:pPr>
        <w:pStyle w:val="a6"/>
        <w:spacing w:before="0" w:after="0"/>
        <w:ind w:firstLine="709"/>
        <w:rPr>
          <w:sz w:val="26"/>
          <w:szCs w:val="26"/>
        </w:rPr>
      </w:pPr>
      <w:r w:rsidRPr="0075248E">
        <w:rPr>
          <w:sz w:val="26"/>
          <w:szCs w:val="26"/>
        </w:rPr>
        <w:t>Удельное водопотребление в жилых помещениях в многоквартирных домах и жилых домов, подключенных к системам централизованного водоснабжения, учит</w:t>
      </w:r>
      <w:r w:rsidRPr="0075248E">
        <w:rPr>
          <w:sz w:val="26"/>
          <w:szCs w:val="26"/>
        </w:rPr>
        <w:t>ы</w:t>
      </w:r>
      <w:r w:rsidRPr="0075248E">
        <w:rPr>
          <w:sz w:val="26"/>
          <w:szCs w:val="26"/>
        </w:rPr>
        <w:t>вает качество предоставляемых коммунальных услуг, предусмотренных законод</w:t>
      </w:r>
      <w:r w:rsidRPr="0075248E">
        <w:rPr>
          <w:sz w:val="26"/>
          <w:szCs w:val="26"/>
        </w:rPr>
        <w:t>а</w:t>
      </w:r>
      <w:r w:rsidRPr="0075248E">
        <w:rPr>
          <w:sz w:val="26"/>
          <w:szCs w:val="26"/>
        </w:rPr>
        <w:t>тельными и иными нормативными правовыми актами Российской Федерации.</w:t>
      </w:r>
    </w:p>
    <w:p w:rsidR="00451431" w:rsidRPr="0075248E" w:rsidRDefault="003F21B6" w:rsidP="001B116D">
      <w:pPr>
        <w:pStyle w:val="a6"/>
        <w:spacing w:before="0" w:after="0"/>
        <w:ind w:firstLine="709"/>
        <w:rPr>
          <w:sz w:val="26"/>
          <w:szCs w:val="26"/>
        </w:rPr>
      </w:pPr>
      <w:r w:rsidRPr="0075248E">
        <w:rPr>
          <w:sz w:val="26"/>
          <w:szCs w:val="26"/>
        </w:rPr>
        <w:t>Систем</w:t>
      </w:r>
      <w:r w:rsidR="00B539FF" w:rsidRPr="0075248E">
        <w:rPr>
          <w:sz w:val="26"/>
          <w:szCs w:val="26"/>
        </w:rPr>
        <w:t>ы</w:t>
      </w:r>
      <w:r w:rsidRPr="0075248E">
        <w:rPr>
          <w:sz w:val="26"/>
          <w:szCs w:val="26"/>
        </w:rPr>
        <w:t xml:space="preserve"> централизованного водоснабжения </w:t>
      </w:r>
      <w:r w:rsidR="005C486E" w:rsidRPr="00D56B89">
        <w:rPr>
          <w:strike/>
          <w:color w:val="FF0000"/>
          <w:sz w:val="26"/>
          <w:szCs w:val="26"/>
          <w:highlight w:val="yellow"/>
        </w:rPr>
        <w:t>городского</w:t>
      </w:r>
      <w:r w:rsidR="005C486E" w:rsidRPr="00D56B89">
        <w:rPr>
          <w:color w:val="FF0000"/>
          <w:sz w:val="26"/>
          <w:szCs w:val="26"/>
          <w:highlight w:val="yellow"/>
        </w:rPr>
        <w:t xml:space="preserve"> муниципального</w:t>
      </w:r>
      <w:r w:rsidR="00E87EE6" w:rsidRPr="0075248E">
        <w:rPr>
          <w:sz w:val="26"/>
          <w:szCs w:val="26"/>
        </w:rPr>
        <w:t xml:space="preserve"> </w:t>
      </w:r>
      <w:r w:rsidR="00041141" w:rsidRPr="0075248E">
        <w:rPr>
          <w:sz w:val="26"/>
          <w:szCs w:val="26"/>
        </w:rPr>
        <w:t>окр</w:t>
      </w:r>
      <w:r w:rsidR="00041141" w:rsidRPr="0075248E">
        <w:rPr>
          <w:sz w:val="26"/>
          <w:szCs w:val="26"/>
        </w:rPr>
        <w:t>у</w:t>
      </w:r>
      <w:r w:rsidR="00041141" w:rsidRPr="0075248E">
        <w:rPr>
          <w:sz w:val="26"/>
          <w:szCs w:val="26"/>
        </w:rPr>
        <w:t xml:space="preserve">га </w:t>
      </w:r>
      <w:r w:rsidRPr="0075248E">
        <w:rPr>
          <w:sz w:val="26"/>
          <w:szCs w:val="26"/>
        </w:rPr>
        <w:t>включа</w:t>
      </w:r>
      <w:r w:rsidR="00B539FF" w:rsidRPr="0075248E">
        <w:rPr>
          <w:sz w:val="26"/>
          <w:szCs w:val="26"/>
        </w:rPr>
        <w:t>ю</w:t>
      </w:r>
      <w:r w:rsidRPr="0075248E">
        <w:rPr>
          <w:sz w:val="26"/>
          <w:szCs w:val="26"/>
        </w:rPr>
        <w:t>т в себя сети водоснабжения, водозаборы,</w:t>
      </w:r>
      <w:r w:rsidR="00451431" w:rsidRPr="0075248E">
        <w:rPr>
          <w:sz w:val="26"/>
          <w:szCs w:val="26"/>
        </w:rPr>
        <w:t xml:space="preserve"> резервуары,</w:t>
      </w:r>
      <w:r w:rsidRPr="0075248E">
        <w:rPr>
          <w:sz w:val="26"/>
          <w:szCs w:val="26"/>
        </w:rPr>
        <w:t xml:space="preserve"> очистные сооруж</w:t>
      </w:r>
      <w:r w:rsidRPr="0075248E">
        <w:rPr>
          <w:sz w:val="26"/>
          <w:szCs w:val="26"/>
        </w:rPr>
        <w:t>е</w:t>
      </w:r>
      <w:r w:rsidRPr="0075248E">
        <w:rPr>
          <w:sz w:val="26"/>
          <w:szCs w:val="26"/>
        </w:rPr>
        <w:t xml:space="preserve">ния и насосные станции. </w:t>
      </w:r>
    </w:p>
    <w:p w:rsidR="003F21B6" w:rsidRPr="0075248E" w:rsidRDefault="003F21B6" w:rsidP="001B116D">
      <w:pPr>
        <w:pStyle w:val="a6"/>
        <w:tabs>
          <w:tab w:val="left" w:pos="142"/>
        </w:tabs>
        <w:spacing w:before="0" w:after="0"/>
        <w:ind w:firstLine="709"/>
        <w:rPr>
          <w:sz w:val="26"/>
          <w:szCs w:val="26"/>
        </w:rPr>
      </w:pPr>
      <w:r w:rsidRPr="0075248E">
        <w:rPr>
          <w:sz w:val="26"/>
          <w:szCs w:val="26"/>
        </w:rPr>
        <w:t>Полный охват сетями водоснабжения обеспечит технологическое и организ</w:t>
      </w:r>
      <w:r w:rsidRPr="0075248E">
        <w:rPr>
          <w:sz w:val="26"/>
          <w:szCs w:val="26"/>
        </w:rPr>
        <w:t>а</w:t>
      </w:r>
      <w:r w:rsidRPr="0075248E">
        <w:rPr>
          <w:sz w:val="26"/>
          <w:szCs w:val="26"/>
        </w:rPr>
        <w:t>ционное единство и целостность централизованных систем водоснабжения, создаст равные условия доступа абонентов к водоснабжению.</w:t>
      </w:r>
    </w:p>
    <w:p w:rsidR="003F21B6" w:rsidRPr="0075248E" w:rsidRDefault="003F21B6" w:rsidP="001B116D">
      <w:pPr>
        <w:pStyle w:val="a6"/>
        <w:spacing w:before="0" w:after="0"/>
        <w:ind w:firstLine="709"/>
        <w:rPr>
          <w:b/>
          <w:snapToGrid w:val="0"/>
          <w:sz w:val="26"/>
          <w:szCs w:val="26"/>
        </w:rPr>
      </w:pPr>
      <w:r w:rsidRPr="0075248E">
        <w:rPr>
          <w:b/>
          <w:sz w:val="26"/>
          <w:szCs w:val="26"/>
        </w:rPr>
        <w:t xml:space="preserve">Расчетные показатели минимально допустимого уровня обеспеченности </w:t>
      </w:r>
      <w:r w:rsidRPr="0075248E">
        <w:rPr>
          <w:b/>
          <w:snapToGrid w:val="0"/>
          <w:sz w:val="26"/>
          <w:szCs w:val="26"/>
        </w:rPr>
        <w:t xml:space="preserve">объектами местного значения </w:t>
      </w:r>
      <w:r w:rsidR="005C486E" w:rsidRPr="005C486E">
        <w:rPr>
          <w:b/>
          <w:strike/>
          <w:color w:val="FF0000"/>
          <w:sz w:val="26"/>
          <w:szCs w:val="26"/>
          <w:highlight w:val="yellow"/>
        </w:rPr>
        <w:t>городского</w:t>
      </w:r>
      <w:r w:rsidR="005C486E" w:rsidRPr="005C486E">
        <w:rPr>
          <w:b/>
          <w:color w:val="FF0000"/>
          <w:sz w:val="26"/>
          <w:szCs w:val="26"/>
          <w:highlight w:val="yellow"/>
        </w:rPr>
        <w:t xml:space="preserve"> муниципального</w:t>
      </w:r>
      <w:r w:rsidR="00E87EE6" w:rsidRPr="0075248E">
        <w:rPr>
          <w:b/>
          <w:snapToGrid w:val="0"/>
          <w:sz w:val="26"/>
          <w:szCs w:val="26"/>
        </w:rPr>
        <w:t xml:space="preserve"> округа</w:t>
      </w:r>
      <w:r w:rsidRPr="0075248E">
        <w:rPr>
          <w:b/>
          <w:snapToGrid w:val="0"/>
          <w:sz w:val="26"/>
          <w:szCs w:val="26"/>
        </w:rPr>
        <w:t xml:space="preserve"> в области в</w:t>
      </w:r>
      <w:r w:rsidRPr="0075248E">
        <w:rPr>
          <w:b/>
          <w:snapToGrid w:val="0"/>
          <w:sz w:val="26"/>
          <w:szCs w:val="26"/>
        </w:rPr>
        <w:t>о</w:t>
      </w:r>
      <w:r w:rsidRPr="0075248E">
        <w:rPr>
          <w:b/>
          <w:snapToGrid w:val="0"/>
          <w:sz w:val="26"/>
          <w:szCs w:val="26"/>
        </w:rPr>
        <w:t>доотведения</w:t>
      </w:r>
    </w:p>
    <w:p w:rsidR="003F21B6" w:rsidRPr="0075248E" w:rsidRDefault="003F21B6" w:rsidP="001B116D">
      <w:pPr>
        <w:pStyle w:val="a6"/>
        <w:spacing w:before="0" w:after="0"/>
        <w:ind w:firstLine="709"/>
        <w:rPr>
          <w:rFonts w:eastAsia="Calibri"/>
          <w:sz w:val="26"/>
          <w:szCs w:val="26"/>
        </w:rPr>
      </w:pPr>
      <w:r w:rsidRPr="0075248E">
        <w:rPr>
          <w:sz w:val="26"/>
          <w:szCs w:val="26"/>
        </w:rPr>
        <w:t>Основная система централизованного водоотведения г</w:t>
      </w:r>
      <w:r w:rsidR="00A41297" w:rsidRPr="0075248E">
        <w:rPr>
          <w:sz w:val="26"/>
          <w:szCs w:val="26"/>
        </w:rPr>
        <w:t>.</w:t>
      </w:r>
      <w:r w:rsidRPr="0075248E">
        <w:rPr>
          <w:sz w:val="26"/>
          <w:szCs w:val="26"/>
        </w:rPr>
        <w:t xml:space="preserve"> Шебекино включает </w:t>
      </w:r>
      <w:r w:rsidR="00351236" w:rsidRPr="0075248E">
        <w:rPr>
          <w:sz w:val="26"/>
          <w:szCs w:val="26"/>
        </w:rPr>
        <w:br/>
      </w:r>
      <w:r w:rsidRPr="0075248E">
        <w:rPr>
          <w:sz w:val="26"/>
          <w:szCs w:val="26"/>
        </w:rPr>
        <w:t xml:space="preserve">в себя самотечную и напорную канализацию, канализационные насосные станции </w:t>
      </w:r>
      <w:r w:rsidR="00351236" w:rsidRPr="0075248E">
        <w:rPr>
          <w:sz w:val="26"/>
          <w:szCs w:val="26"/>
        </w:rPr>
        <w:br/>
      </w:r>
      <w:r w:rsidRPr="0075248E">
        <w:rPr>
          <w:sz w:val="26"/>
          <w:szCs w:val="26"/>
        </w:rPr>
        <w:t>и очистные сооружения. Канализована практически вся территория города, за искл</w:t>
      </w:r>
      <w:r w:rsidRPr="0075248E">
        <w:rPr>
          <w:sz w:val="26"/>
          <w:szCs w:val="26"/>
        </w:rPr>
        <w:t>ю</w:t>
      </w:r>
      <w:r w:rsidRPr="0075248E">
        <w:rPr>
          <w:sz w:val="26"/>
          <w:szCs w:val="26"/>
        </w:rPr>
        <w:t>чением некоторых объектов, улиц частной застройки и микрорайонов индивидуал</w:t>
      </w:r>
      <w:r w:rsidRPr="0075248E">
        <w:rPr>
          <w:sz w:val="26"/>
          <w:szCs w:val="26"/>
        </w:rPr>
        <w:t>ь</w:t>
      </w:r>
      <w:r w:rsidRPr="0075248E">
        <w:rPr>
          <w:sz w:val="26"/>
          <w:szCs w:val="26"/>
        </w:rPr>
        <w:t>ного жилищного строительства.</w:t>
      </w:r>
    </w:p>
    <w:p w:rsidR="003F21B6" w:rsidRPr="0075248E" w:rsidRDefault="003F21B6" w:rsidP="001B116D">
      <w:pPr>
        <w:pStyle w:val="a6"/>
        <w:spacing w:before="0" w:after="0"/>
        <w:ind w:firstLine="709"/>
        <w:rPr>
          <w:sz w:val="26"/>
          <w:szCs w:val="26"/>
        </w:rPr>
      </w:pPr>
      <w:r w:rsidRPr="0075248E">
        <w:rPr>
          <w:sz w:val="26"/>
          <w:szCs w:val="26"/>
        </w:rPr>
        <w:t xml:space="preserve">Удельное водоотведение в жилых помещениях в многоквартирных домах </w:t>
      </w:r>
      <w:r w:rsidR="00351236" w:rsidRPr="0075248E">
        <w:rPr>
          <w:sz w:val="26"/>
          <w:szCs w:val="26"/>
        </w:rPr>
        <w:br/>
      </w:r>
      <w:r w:rsidRPr="0075248E">
        <w:rPr>
          <w:sz w:val="26"/>
          <w:szCs w:val="26"/>
        </w:rPr>
        <w:t>и жилых домов, учитывает качество предоставляемых коммунальных услуг, пред</w:t>
      </w:r>
      <w:r w:rsidRPr="0075248E">
        <w:rPr>
          <w:sz w:val="26"/>
          <w:szCs w:val="26"/>
        </w:rPr>
        <w:t>у</w:t>
      </w:r>
      <w:r w:rsidRPr="0075248E">
        <w:rPr>
          <w:sz w:val="26"/>
          <w:szCs w:val="26"/>
        </w:rPr>
        <w:t>смотренных законодательными и иными нормативными правовыми актами Росси</w:t>
      </w:r>
      <w:r w:rsidRPr="0075248E">
        <w:rPr>
          <w:sz w:val="26"/>
          <w:szCs w:val="26"/>
        </w:rPr>
        <w:t>й</w:t>
      </w:r>
      <w:r w:rsidRPr="0075248E">
        <w:rPr>
          <w:sz w:val="26"/>
          <w:szCs w:val="26"/>
        </w:rPr>
        <w:t>ской Федерации.</w:t>
      </w:r>
    </w:p>
    <w:p w:rsidR="00AF38B1" w:rsidRPr="0075248E" w:rsidRDefault="00AF38B1" w:rsidP="001B116D">
      <w:pPr>
        <w:pStyle w:val="a6"/>
        <w:spacing w:before="0" w:after="0"/>
        <w:ind w:firstLine="709"/>
        <w:rPr>
          <w:sz w:val="26"/>
          <w:szCs w:val="26"/>
        </w:rPr>
      </w:pPr>
    </w:p>
    <w:p w:rsidR="003F21B6" w:rsidRPr="0075248E" w:rsidRDefault="003F21B6" w:rsidP="004014C6">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97" w:name="_Toc444504761"/>
      <w:bookmarkStart w:id="98" w:name="_Toc68777309"/>
      <w:r w:rsidRPr="0075248E">
        <w:rPr>
          <w:rFonts w:ascii="Times New Roman" w:hAnsi="Times New Roman" w:cs="Times New Roman"/>
          <w:i w:val="0"/>
          <w:sz w:val="26"/>
          <w:szCs w:val="26"/>
        </w:rPr>
        <w:t xml:space="preserve">Объекты местного значения </w:t>
      </w:r>
      <w:r w:rsidR="005C486E" w:rsidRPr="005C486E">
        <w:rPr>
          <w:rFonts w:ascii="Times New Roman" w:hAnsi="Times New Roman" w:cs="Times New Roman"/>
          <w:i w:val="0"/>
          <w:strike/>
          <w:color w:val="FF0000"/>
          <w:sz w:val="26"/>
          <w:szCs w:val="26"/>
          <w:highlight w:val="yellow"/>
        </w:rPr>
        <w:t>городского</w:t>
      </w:r>
      <w:r w:rsidR="005C486E" w:rsidRPr="005C486E">
        <w:rPr>
          <w:rFonts w:ascii="Times New Roman" w:hAnsi="Times New Roman" w:cs="Times New Roman"/>
          <w:i w:val="0"/>
          <w:color w:val="FF0000"/>
          <w:sz w:val="26"/>
          <w:szCs w:val="26"/>
          <w:highlight w:val="yellow"/>
        </w:rPr>
        <w:t xml:space="preserve"> муниципального</w:t>
      </w:r>
      <w:r w:rsidR="00AF38B1" w:rsidRPr="0075248E">
        <w:rPr>
          <w:rFonts w:ascii="Times New Roman" w:hAnsi="Times New Roman" w:cs="Times New Roman"/>
          <w:i w:val="0"/>
          <w:sz w:val="26"/>
          <w:szCs w:val="26"/>
        </w:rPr>
        <w:t xml:space="preserve"> округа</w:t>
      </w:r>
      <w:r w:rsidR="004014C6" w:rsidRPr="0075248E">
        <w:rPr>
          <w:rFonts w:ascii="Times New Roman" w:hAnsi="Times New Roman" w:cs="Times New Roman"/>
          <w:i w:val="0"/>
          <w:sz w:val="26"/>
          <w:szCs w:val="26"/>
        </w:rPr>
        <w:t xml:space="preserve"> </w:t>
      </w:r>
      <w:r w:rsidRPr="0075248E">
        <w:rPr>
          <w:rFonts w:ascii="Times New Roman" w:hAnsi="Times New Roman" w:cs="Times New Roman"/>
          <w:i w:val="0"/>
          <w:sz w:val="26"/>
          <w:szCs w:val="26"/>
        </w:rPr>
        <w:t xml:space="preserve"> </w:t>
      </w:r>
      <w:r w:rsidR="005C486E">
        <w:rPr>
          <w:rFonts w:ascii="Times New Roman" w:hAnsi="Times New Roman" w:cs="Times New Roman"/>
          <w:i w:val="0"/>
          <w:sz w:val="26"/>
          <w:szCs w:val="26"/>
        </w:rPr>
        <w:br/>
      </w:r>
      <w:r w:rsidRPr="0075248E">
        <w:rPr>
          <w:rFonts w:ascii="Times New Roman" w:hAnsi="Times New Roman" w:cs="Times New Roman"/>
          <w:i w:val="0"/>
          <w:sz w:val="26"/>
          <w:szCs w:val="26"/>
        </w:rPr>
        <w:t>в области сбора</w:t>
      </w:r>
      <w:r w:rsidR="008A7958" w:rsidRPr="0075248E">
        <w:rPr>
          <w:rFonts w:ascii="Times New Roman" w:hAnsi="Times New Roman" w:cs="Times New Roman"/>
          <w:i w:val="0"/>
          <w:sz w:val="26"/>
          <w:szCs w:val="26"/>
        </w:rPr>
        <w:t xml:space="preserve">, </w:t>
      </w:r>
      <w:r w:rsidRPr="0075248E">
        <w:rPr>
          <w:rFonts w:ascii="Times New Roman" w:hAnsi="Times New Roman" w:cs="Times New Roman"/>
          <w:i w:val="0"/>
          <w:sz w:val="26"/>
          <w:szCs w:val="26"/>
        </w:rPr>
        <w:t>вывоза</w:t>
      </w:r>
      <w:bookmarkEnd w:id="91"/>
      <w:r w:rsidR="008A7958" w:rsidRPr="0075248E">
        <w:rPr>
          <w:rFonts w:ascii="Times New Roman" w:hAnsi="Times New Roman" w:cs="Times New Roman"/>
          <w:i w:val="0"/>
          <w:sz w:val="26"/>
          <w:szCs w:val="26"/>
        </w:rPr>
        <w:t>, утилизации и переработки</w:t>
      </w:r>
      <w:r w:rsidRPr="0075248E">
        <w:rPr>
          <w:rFonts w:ascii="Times New Roman" w:hAnsi="Times New Roman" w:cs="Times New Roman"/>
          <w:i w:val="0"/>
          <w:sz w:val="26"/>
          <w:szCs w:val="26"/>
        </w:rPr>
        <w:t xml:space="preserve"> твердых коммунальных </w:t>
      </w:r>
      <w:r w:rsidR="005C486E">
        <w:rPr>
          <w:rFonts w:ascii="Times New Roman" w:hAnsi="Times New Roman" w:cs="Times New Roman"/>
          <w:i w:val="0"/>
          <w:sz w:val="26"/>
          <w:szCs w:val="26"/>
        </w:rPr>
        <w:br/>
      </w:r>
      <w:r w:rsidRPr="0075248E">
        <w:rPr>
          <w:rFonts w:ascii="Times New Roman" w:hAnsi="Times New Roman" w:cs="Times New Roman"/>
          <w:i w:val="0"/>
          <w:sz w:val="26"/>
          <w:szCs w:val="26"/>
        </w:rPr>
        <w:t>и промышленных отходов</w:t>
      </w:r>
      <w:bookmarkEnd w:id="92"/>
      <w:bookmarkEnd w:id="93"/>
      <w:bookmarkEnd w:id="94"/>
      <w:bookmarkEnd w:id="95"/>
      <w:bookmarkEnd w:id="96"/>
      <w:bookmarkEnd w:id="97"/>
      <w:bookmarkEnd w:id="98"/>
    </w:p>
    <w:p w:rsidR="003F21B6" w:rsidRPr="0075248E" w:rsidRDefault="003F21B6" w:rsidP="001B116D">
      <w:pPr>
        <w:pStyle w:val="a6"/>
        <w:spacing w:before="0" w:after="0"/>
        <w:ind w:firstLine="709"/>
        <w:rPr>
          <w:sz w:val="26"/>
          <w:szCs w:val="26"/>
        </w:rPr>
      </w:pPr>
      <w:proofErr w:type="gramStart"/>
      <w:r w:rsidRPr="0075248E">
        <w:rPr>
          <w:sz w:val="26"/>
          <w:szCs w:val="26"/>
        </w:rPr>
        <w:t xml:space="preserve">Нормы образования твердых коммунальных отходов от населения на человека в год принимаются в соответствии с утвержденными нормами образования твердых коммунальных отходов для населения </w:t>
      </w:r>
      <w:r w:rsidR="00041141" w:rsidRPr="0075248E">
        <w:rPr>
          <w:sz w:val="26"/>
          <w:szCs w:val="26"/>
        </w:rPr>
        <w:t xml:space="preserve">Шебекинского </w:t>
      </w:r>
      <w:r w:rsidR="005C486E" w:rsidRPr="00D56B89">
        <w:rPr>
          <w:strike/>
          <w:color w:val="FF0000"/>
          <w:sz w:val="26"/>
          <w:szCs w:val="26"/>
          <w:highlight w:val="yellow"/>
        </w:rPr>
        <w:t>городского</w:t>
      </w:r>
      <w:r w:rsidR="005C486E" w:rsidRPr="00D56B89">
        <w:rPr>
          <w:color w:val="FF0000"/>
          <w:sz w:val="26"/>
          <w:szCs w:val="26"/>
          <w:highlight w:val="yellow"/>
        </w:rPr>
        <w:t xml:space="preserve"> муниципального</w:t>
      </w:r>
      <w:r w:rsidR="00041141" w:rsidRPr="0075248E">
        <w:rPr>
          <w:sz w:val="26"/>
          <w:szCs w:val="26"/>
        </w:rPr>
        <w:t xml:space="preserve"> округа </w:t>
      </w:r>
      <w:r w:rsidRPr="0075248E">
        <w:rPr>
          <w:sz w:val="26"/>
          <w:szCs w:val="26"/>
        </w:rPr>
        <w:t>в размере 1,84 куб. м на человека в год для благоустроенного жилого фонда и 2,24 куб. м на человека в год от неблагоустроенного жилого фонда.</w:t>
      </w:r>
      <w:proofErr w:type="gramEnd"/>
      <w:r w:rsidRPr="0075248E">
        <w:rPr>
          <w:sz w:val="26"/>
          <w:szCs w:val="26"/>
        </w:rPr>
        <w:t xml:space="preserve"> При средней плотности твердых коммунальных отходов 200 кг на 1 куб. м, значения норм образ</w:t>
      </w:r>
      <w:r w:rsidRPr="0075248E">
        <w:rPr>
          <w:sz w:val="26"/>
          <w:szCs w:val="26"/>
        </w:rPr>
        <w:t>о</w:t>
      </w:r>
      <w:r w:rsidRPr="0075248E">
        <w:rPr>
          <w:sz w:val="26"/>
          <w:szCs w:val="26"/>
        </w:rPr>
        <w:t xml:space="preserve">вания твердых коммунальных отходов принимаются в </w:t>
      </w:r>
      <w:r w:rsidR="00A00685" w:rsidRPr="0075248E">
        <w:rPr>
          <w:sz w:val="26"/>
          <w:szCs w:val="26"/>
        </w:rPr>
        <w:t xml:space="preserve">нормативах </w:t>
      </w:r>
      <w:r w:rsidRPr="0075248E">
        <w:rPr>
          <w:sz w:val="26"/>
          <w:szCs w:val="26"/>
        </w:rPr>
        <w:t>в количестве 0,38 тонн на человека в год от благоустроенного жилого фонда и 0,45 тонн на человека в год от неблагоустроенного жилого фонда.</w:t>
      </w:r>
    </w:p>
    <w:p w:rsidR="003F21B6" w:rsidRPr="0075248E" w:rsidRDefault="003F21B6" w:rsidP="001B116D">
      <w:pPr>
        <w:pStyle w:val="a6"/>
        <w:spacing w:before="0" w:after="0"/>
        <w:ind w:firstLine="709"/>
        <w:rPr>
          <w:sz w:val="26"/>
          <w:szCs w:val="26"/>
        </w:rPr>
      </w:pPr>
      <w:r w:rsidRPr="0075248E">
        <w:rPr>
          <w:sz w:val="26"/>
          <w:szCs w:val="26"/>
        </w:rPr>
        <w:t>Нормы образования крупногабаритных коммунальных отходов следует прин</w:t>
      </w:r>
      <w:r w:rsidRPr="0075248E">
        <w:rPr>
          <w:sz w:val="26"/>
          <w:szCs w:val="26"/>
        </w:rPr>
        <w:t>и</w:t>
      </w:r>
      <w:r w:rsidRPr="0075248E">
        <w:rPr>
          <w:sz w:val="26"/>
          <w:szCs w:val="26"/>
        </w:rPr>
        <w:t xml:space="preserve">мать в размере 8 </w:t>
      </w:r>
      <w:r w:rsidR="00351236" w:rsidRPr="0075248E">
        <w:rPr>
          <w:sz w:val="26"/>
          <w:szCs w:val="26"/>
        </w:rPr>
        <w:t>%</w:t>
      </w:r>
      <w:r w:rsidRPr="0075248E">
        <w:rPr>
          <w:sz w:val="26"/>
          <w:szCs w:val="26"/>
        </w:rPr>
        <w:t xml:space="preserve"> от объема твёрдых коммунальных отходов.</w:t>
      </w:r>
    </w:p>
    <w:p w:rsidR="008A7958" w:rsidRPr="0075248E" w:rsidRDefault="008A7958" w:rsidP="001B116D">
      <w:pPr>
        <w:pStyle w:val="a6"/>
        <w:spacing w:before="0" w:after="0"/>
        <w:ind w:firstLine="709"/>
        <w:rPr>
          <w:sz w:val="26"/>
          <w:szCs w:val="26"/>
        </w:rPr>
      </w:pPr>
      <w:r w:rsidRPr="0075248E">
        <w:rPr>
          <w:sz w:val="26"/>
          <w:szCs w:val="26"/>
        </w:rPr>
        <w:lastRenderedPageBreak/>
        <w:t>К объектам местного значения Шебекинского</w:t>
      </w:r>
      <w:r w:rsidR="007C3659" w:rsidRPr="0075248E">
        <w:rPr>
          <w:sz w:val="26"/>
          <w:szCs w:val="26"/>
        </w:rPr>
        <w:t xml:space="preserve"> </w:t>
      </w:r>
      <w:r w:rsidR="005C486E" w:rsidRPr="00D56B89">
        <w:rPr>
          <w:strike/>
          <w:color w:val="FF0000"/>
          <w:sz w:val="26"/>
          <w:szCs w:val="26"/>
          <w:highlight w:val="yellow"/>
        </w:rPr>
        <w:t>городского</w:t>
      </w:r>
      <w:r w:rsidR="005C486E" w:rsidRPr="00D56B89">
        <w:rPr>
          <w:color w:val="FF0000"/>
          <w:sz w:val="26"/>
          <w:szCs w:val="26"/>
          <w:highlight w:val="yellow"/>
        </w:rPr>
        <w:t xml:space="preserve"> муниципального</w:t>
      </w:r>
      <w:r w:rsidR="00041141" w:rsidRPr="0075248E">
        <w:rPr>
          <w:sz w:val="26"/>
          <w:szCs w:val="26"/>
        </w:rPr>
        <w:t xml:space="preserve"> округа </w:t>
      </w:r>
      <w:r w:rsidRPr="0075248E">
        <w:rPr>
          <w:sz w:val="26"/>
          <w:szCs w:val="26"/>
        </w:rPr>
        <w:t>в области сбора и вывоза твердых коммунальных и промышленных отходов отнесены площадки для установки контейнеров для сбора мусора.</w:t>
      </w:r>
    </w:p>
    <w:p w:rsidR="00AF38B1" w:rsidRPr="0075248E" w:rsidRDefault="00AF38B1" w:rsidP="001B116D">
      <w:pPr>
        <w:pStyle w:val="a6"/>
        <w:spacing w:before="0" w:after="0"/>
        <w:ind w:firstLine="709"/>
        <w:rPr>
          <w:sz w:val="26"/>
          <w:szCs w:val="26"/>
        </w:rPr>
      </w:pPr>
    </w:p>
    <w:p w:rsidR="003F21B6" w:rsidRPr="0075248E" w:rsidRDefault="003F21B6" w:rsidP="0038028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99" w:name="_Toc433836746"/>
      <w:bookmarkStart w:id="100" w:name="_Toc434252541"/>
      <w:bookmarkStart w:id="101" w:name="_Toc434511579"/>
      <w:bookmarkStart w:id="102" w:name="_Toc434576938"/>
      <w:bookmarkStart w:id="103" w:name="_Toc434583208"/>
      <w:bookmarkStart w:id="104" w:name="_Toc444504763"/>
      <w:bookmarkStart w:id="105" w:name="_Toc68777310"/>
      <w:r w:rsidRPr="0075248E">
        <w:rPr>
          <w:rFonts w:ascii="Times New Roman" w:hAnsi="Times New Roman" w:cs="Times New Roman"/>
          <w:i w:val="0"/>
          <w:sz w:val="26"/>
          <w:szCs w:val="26"/>
        </w:rPr>
        <w:t xml:space="preserve">Объекты местного значения </w:t>
      </w:r>
      <w:r w:rsidR="00740A47" w:rsidRPr="00740A47">
        <w:rPr>
          <w:rFonts w:ascii="Times New Roman" w:hAnsi="Times New Roman" w:cs="Times New Roman"/>
          <w:i w:val="0"/>
          <w:strike/>
          <w:color w:val="FF0000"/>
          <w:sz w:val="26"/>
          <w:szCs w:val="26"/>
          <w:highlight w:val="yellow"/>
        </w:rPr>
        <w:t>городского</w:t>
      </w:r>
      <w:r w:rsidR="00740A47" w:rsidRPr="00740A47">
        <w:rPr>
          <w:rFonts w:ascii="Times New Roman" w:hAnsi="Times New Roman" w:cs="Times New Roman"/>
          <w:i w:val="0"/>
          <w:color w:val="FF0000"/>
          <w:sz w:val="26"/>
          <w:szCs w:val="26"/>
          <w:highlight w:val="yellow"/>
        </w:rPr>
        <w:t xml:space="preserve"> муниципального</w:t>
      </w:r>
      <w:r w:rsidR="00AF38B1" w:rsidRPr="0075248E">
        <w:rPr>
          <w:rFonts w:ascii="Times New Roman" w:hAnsi="Times New Roman" w:cs="Times New Roman"/>
          <w:i w:val="0"/>
          <w:sz w:val="26"/>
          <w:szCs w:val="26"/>
        </w:rPr>
        <w:t xml:space="preserve"> округа </w:t>
      </w:r>
      <w:r w:rsidR="00740A47">
        <w:rPr>
          <w:rFonts w:ascii="Times New Roman" w:hAnsi="Times New Roman" w:cs="Times New Roman"/>
          <w:i w:val="0"/>
          <w:sz w:val="26"/>
          <w:szCs w:val="26"/>
        </w:rPr>
        <w:br/>
      </w:r>
      <w:r w:rsidRPr="0075248E">
        <w:rPr>
          <w:rFonts w:ascii="Times New Roman" w:hAnsi="Times New Roman" w:cs="Times New Roman"/>
          <w:i w:val="0"/>
          <w:sz w:val="26"/>
          <w:szCs w:val="26"/>
        </w:rPr>
        <w:t>в области туризма и рекреации</w:t>
      </w:r>
      <w:bookmarkEnd w:id="99"/>
      <w:bookmarkEnd w:id="100"/>
      <w:bookmarkEnd w:id="101"/>
      <w:bookmarkEnd w:id="102"/>
      <w:bookmarkEnd w:id="103"/>
      <w:bookmarkEnd w:id="104"/>
      <w:bookmarkEnd w:id="105"/>
    </w:p>
    <w:p w:rsidR="003F21B6" w:rsidRPr="0075248E" w:rsidRDefault="003F21B6" w:rsidP="001B116D">
      <w:pPr>
        <w:pStyle w:val="a6"/>
        <w:spacing w:before="0" w:after="0"/>
        <w:ind w:firstLine="709"/>
        <w:rPr>
          <w:sz w:val="26"/>
          <w:szCs w:val="26"/>
        </w:rPr>
      </w:pPr>
      <w:proofErr w:type="gramStart"/>
      <w:r w:rsidRPr="0075248E">
        <w:rPr>
          <w:sz w:val="26"/>
          <w:szCs w:val="26"/>
        </w:rPr>
        <w:t>Пляжи необходимо оборудовать пунктами оказания первой медицинской п</w:t>
      </w:r>
      <w:r w:rsidRPr="0075248E">
        <w:rPr>
          <w:sz w:val="26"/>
          <w:szCs w:val="26"/>
        </w:rPr>
        <w:t>о</w:t>
      </w:r>
      <w:r w:rsidRPr="0075248E">
        <w:rPr>
          <w:sz w:val="26"/>
          <w:szCs w:val="26"/>
        </w:rPr>
        <w:t>мощи и спасательными станциями в соответствии с ГОСТ 17.1.5.02-80 «Гигиенич</w:t>
      </w:r>
      <w:r w:rsidRPr="0075248E">
        <w:rPr>
          <w:sz w:val="26"/>
          <w:szCs w:val="26"/>
        </w:rPr>
        <w:t>е</w:t>
      </w:r>
      <w:r w:rsidRPr="0075248E">
        <w:rPr>
          <w:sz w:val="26"/>
          <w:szCs w:val="26"/>
        </w:rPr>
        <w:t>ские требования к зонам рекреации водных объектов» и Правилами охраны жизни людей на водных объектах, утвержденными Постановлением Правительства Белг</w:t>
      </w:r>
      <w:r w:rsidRPr="0075248E">
        <w:rPr>
          <w:sz w:val="26"/>
          <w:szCs w:val="26"/>
        </w:rPr>
        <w:t>о</w:t>
      </w:r>
      <w:r w:rsidRPr="0075248E">
        <w:rPr>
          <w:sz w:val="26"/>
          <w:szCs w:val="26"/>
        </w:rPr>
        <w:t>родской области от 27.04.2005 № 92-пп</w:t>
      </w:r>
      <w:r w:rsidR="00041141" w:rsidRPr="0075248E">
        <w:rPr>
          <w:sz w:val="26"/>
          <w:szCs w:val="26"/>
        </w:rPr>
        <w:t xml:space="preserve"> «Об утверждении Правил охраны жизни л</w:t>
      </w:r>
      <w:r w:rsidR="00041141" w:rsidRPr="0075248E">
        <w:rPr>
          <w:sz w:val="26"/>
          <w:szCs w:val="26"/>
        </w:rPr>
        <w:t>ю</w:t>
      </w:r>
      <w:r w:rsidR="00041141" w:rsidRPr="0075248E">
        <w:rPr>
          <w:sz w:val="26"/>
          <w:szCs w:val="26"/>
        </w:rPr>
        <w:t>дей на водных объектах и Правил использования водных объектов для плавания на маломерных судах»</w:t>
      </w:r>
      <w:r w:rsidRPr="0075248E">
        <w:rPr>
          <w:sz w:val="26"/>
          <w:szCs w:val="26"/>
        </w:rPr>
        <w:t>.</w:t>
      </w:r>
      <w:proofErr w:type="gramEnd"/>
    </w:p>
    <w:p w:rsidR="003F21B6" w:rsidRPr="0075248E" w:rsidRDefault="003F21B6" w:rsidP="001B116D">
      <w:pPr>
        <w:pStyle w:val="a6"/>
        <w:spacing w:before="0" w:after="0"/>
        <w:ind w:firstLine="709"/>
        <w:rPr>
          <w:sz w:val="26"/>
          <w:szCs w:val="26"/>
        </w:rPr>
      </w:pPr>
      <w:r w:rsidRPr="0075248E">
        <w:rPr>
          <w:sz w:val="26"/>
          <w:szCs w:val="26"/>
        </w:rPr>
        <w:t>Организованные пляжи должны быть оборудованы спасательными станциями: 1 спасательная станция на каждый организованный пляж.</w:t>
      </w:r>
    </w:p>
    <w:p w:rsidR="003F21B6" w:rsidRPr="0075248E" w:rsidRDefault="003F21B6" w:rsidP="001B116D">
      <w:pPr>
        <w:pStyle w:val="a6"/>
        <w:spacing w:before="0" w:after="0"/>
        <w:ind w:firstLine="709"/>
        <w:rPr>
          <w:sz w:val="26"/>
          <w:szCs w:val="26"/>
        </w:rPr>
      </w:pPr>
      <w:r w:rsidRPr="0075248E">
        <w:rPr>
          <w:sz w:val="26"/>
          <w:szCs w:val="26"/>
        </w:rPr>
        <w:t xml:space="preserve">В зонах рекреации водных объектов в период купального сезона организуется дежурный медицинский пункт для оказания медицинской помощи пострадавшим </w:t>
      </w:r>
      <w:r w:rsidR="00351236" w:rsidRPr="0075248E">
        <w:rPr>
          <w:sz w:val="26"/>
          <w:szCs w:val="26"/>
        </w:rPr>
        <w:br/>
      </w:r>
      <w:r w:rsidRPr="0075248E">
        <w:rPr>
          <w:sz w:val="26"/>
          <w:szCs w:val="26"/>
        </w:rPr>
        <w:t>на воде.</w:t>
      </w:r>
    </w:p>
    <w:p w:rsidR="003F21B6" w:rsidRPr="0075248E" w:rsidRDefault="003F21B6" w:rsidP="001B116D">
      <w:pPr>
        <w:pStyle w:val="a6"/>
        <w:spacing w:before="0" w:after="0"/>
        <w:ind w:firstLine="709"/>
        <w:rPr>
          <w:sz w:val="26"/>
          <w:szCs w:val="26"/>
        </w:rPr>
      </w:pPr>
      <w:r w:rsidRPr="0075248E">
        <w:rPr>
          <w:sz w:val="26"/>
          <w:szCs w:val="26"/>
        </w:rPr>
        <w:t>Зоны рекреации водного объекта должны быть радиофицированы, иметь тел</w:t>
      </w:r>
      <w:r w:rsidRPr="0075248E">
        <w:rPr>
          <w:sz w:val="26"/>
          <w:szCs w:val="26"/>
        </w:rPr>
        <w:t>е</w:t>
      </w:r>
      <w:r w:rsidRPr="0075248E">
        <w:rPr>
          <w:sz w:val="26"/>
          <w:szCs w:val="26"/>
        </w:rPr>
        <w:t>фонную связь и обеспечиваться городским транспортом.</w:t>
      </w:r>
    </w:p>
    <w:p w:rsidR="003F21B6" w:rsidRPr="0075248E" w:rsidRDefault="003F21B6" w:rsidP="00351236">
      <w:pPr>
        <w:pStyle w:val="a6"/>
        <w:spacing w:before="0" w:after="0"/>
        <w:ind w:firstLine="709"/>
        <w:rPr>
          <w:sz w:val="26"/>
          <w:szCs w:val="26"/>
        </w:rPr>
      </w:pPr>
      <w:r w:rsidRPr="0075248E">
        <w:rPr>
          <w:sz w:val="26"/>
          <w:szCs w:val="26"/>
        </w:rPr>
        <w:t>Пляжи должны быть оборудованы мачтами высотой 8 - 10 м для подъема си</w:t>
      </w:r>
      <w:r w:rsidRPr="0075248E">
        <w:rPr>
          <w:sz w:val="26"/>
          <w:szCs w:val="26"/>
        </w:rPr>
        <w:t>г</w:t>
      </w:r>
      <w:r w:rsidRPr="0075248E">
        <w:rPr>
          <w:sz w:val="26"/>
          <w:szCs w:val="26"/>
        </w:rPr>
        <w:t xml:space="preserve">налов. </w:t>
      </w:r>
    </w:p>
    <w:p w:rsidR="003F21B6" w:rsidRPr="0075248E" w:rsidRDefault="003F21B6" w:rsidP="001B116D">
      <w:pPr>
        <w:pStyle w:val="a6"/>
        <w:spacing w:before="0" w:after="0"/>
        <w:ind w:firstLine="709"/>
        <w:rPr>
          <w:sz w:val="26"/>
          <w:szCs w:val="26"/>
        </w:rPr>
      </w:pPr>
      <w:r w:rsidRPr="0075248E">
        <w:rPr>
          <w:sz w:val="26"/>
          <w:szCs w:val="26"/>
        </w:rPr>
        <w:t>Зоны рекреации водных объектов должны быть оборудованы информационн</w:t>
      </w:r>
      <w:r w:rsidRPr="0075248E">
        <w:rPr>
          <w:sz w:val="26"/>
          <w:szCs w:val="26"/>
        </w:rPr>
        <w:t>ы</w:t>
      </w:r>
      <w:r w:rsidRPr="0075248E">
        <w:rPr>
          <w:sz w:val="26"/>
          <w:szCs w:val="26"/>
        </w:rPr>
        <w:t>ми стендами с материалами по профилактике несчастных случаев на водных объе</w:t>
      </w:r>
      <w:r w:rsidRPr="0075248E">
        <w:rPr>
          <w:sz w:val="26"/>
          <w:szCs w:val="26"/>
        </w:rPr>
        <w:t>к</w:t>
      </w:r>
      <w:r w:rsidRPr="0075248E">
        <w:rPr>
          <w:sz w:val="26"/>
          <w:szCs w:val="26"/>
        </w:rPr>
        <w:t>тах, данными о температуре воды и воздуха.</w:t>
      </w:r>
    </w:p>
    <w:p w:rsidR="00AF38B1" w:rsidRPr="0075248E" w:rsidRDefault="00AF38B1" w:rsidP="001B116D">
      <w:pPr>
        <w:pStyle w:val="a6"/>
        <w:spacing w:before="0" w:after="0"/>
        <w:ind w:firstLine="709"/>
        <w:rPr>
          <w:sz w:val="26"/>
          <w:szCs w:val="26"/>
        </w:rPr>
      </w:pPr>
    </w:p>
    <w:p w:rsidR="003F21B6" w:rsidRPr="0075248E" w:rsidRDefault="003F21B6" w:rsidP="001B116D">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06" w:name="_Toc415488780"/>
      <w:bookmarkStart w:id="107" w:name="_Toc420924718"/>
      <w:bookmarkStart w:id="108" w:name="_Toc427067177"/>
      <w:bookmarkStart w:id="109" w:name="_Toc434252544"/>
      <w:bookmarkStart w:id="110" w:name="_Toc434511582"/>
      <w:bookmarkStart w:id="111" w:name="_Toc434576941"/>
      <w:bookmarkStart w:id="112" w:name="_Toc434583211"/>
      <w:bookmarkStart w:id="113" w:name="_Toc444504766"/>
      <w:bookmarkStart w:id="114" w:name="_Toc68777311"/>
      <w:bookmarkStart w:id="115" w:name="_Toc401670080"/>
      <w:r w:rsidRPr="0075248E">
        <w:rPr>
          <w:rFonts w:ascii="Times New Roman" w:hAnsi="Times New Roman" w:cs="Times New Roman"/>
          <w:i w:val="0"/>
          <w:sz w:val="26"/>
          <w:szCs w:val="26"/>
        </w:rPr>
        <w:t xml:space="preserve">Обоснование расчетных показателей объектов, не относящихся </w:t>
      </w:r>
      <w:r w:rsidR="00740A47">
        <w:rPr>
          <w:rFonts w:ascii="Times New Roman" w:hAnsi="Times New Roman" w:cs="Times New Roman"/>
          <w:i w:val="0"/>
          <w:sz w:val="26"/>
          <w:szCs w:val="26"/>
        </w:rPr>
        <w:br/>
      </w:r>
      <w:r w:rsidRPr="0075248E">
        <w:rPr>
          <w:rFonts w:ascii="Times New Roman" w:hAnsi="Times New Roman" w:cs="Times New Roman"/>
          <w:i w:val="0"/>
          <w:sz w:val="26"/>
          <w:szCs w:val="26"/>
        </w:rPr>
        <w:t>к объектам местного значения</w:t>
      </w:r>
      <w:bookmarkEnd w:id="106"/>
      <w:bookmarkEnd w:id="107"/>
      <w:bookmarkEnd w:id="108"/>
      <w:bookmarkEnd w:id="109"/>
      <w:r w:rsidRPr="0075248E">
        <w:rPr>
          <w:rFonts w:ascii="Times New Roman" w:hAnsi="Times New Roman" w:cs="Times New Roman"/>
          <w:i w:val="0"/>
          <w:sz w:val="26"/>
          <w:szCs w:val="26"/>
        </w:rPr>
        <w:t xml:space="preserve"> </w:t>
      </w:r>
      <w:bookmarkEnd w:id="110"/>
      <w:bookmarkEnd w:id="111"/>
      <w:bookmarkEnd w:id="112"/>
      <w:bookmarkEnd w:id="113"/>
      <w:r w:rsidR="00740A47" w:rsidRPr="00740A47">
        <w:rPr>
          <w:rFonts w:ascii="Times New Roman" w:hAnsi="Times New Roman" w:cs="Times New Roman"/>
          <w:i w:val="0"/>
          <w:strike/>
          <w:color w:val="FF0000"/>
          <w:sz w:val="26"/>
          <w:szCs w:val="26"/>
          <w:highlight w:val="yellow"/>
        </w:rPr>
        <w:t>городского</w:t>
      </w:r>
      <w:r w:rsidR="00740A47" w:rsidRPr="00740A47">
        <w:rPr>
          <w:rFonts w:ascii="Times New Roman" w:hAnsi="Times New Roman" w:cs="Times New Roman"/>
          <w:i w:val="0"/>
          <w:color w:val="FF0000"/>
          <w:sz w:val="26"/>
          <w:szCs w:val="26"/>
          <w:highlight w:val="yellow"/>
        </w:rPr>
        <w:t xml:space="preserve"> муниципального</w:t>
      </w:r>
      <w:r w:rsidR="00041141" w:rsidRPr="0075248E">
        <w:rPr>
          <w:rFonts w:ascii="Times New Roman" w:hAnsi="Times New Roman" w:cs="Times New Roman"/>
          <w:i w:val="0"/>
          <w:sz w:val="26"/>
          <w:szCs w:val="26"/>
        </w:rPr>
        <w:t xml:space="preserve"> округа</w:t>
      </w:r>
      <w:bookmarkEnd w:id="114"/>
    </w:p>
    <w:p w:rsidR="003F21B6" w:rsidRPr="0075248E" w:rsidRDefault="003F21B6" w:rsidP="001B116D">
      <w:pPr>
        <w:pStyle w:val="a6"/>
        <w:spacing w:before="0" w:after="0"/>
        <w:ind w:firstLine="709"/>
        <w:rPr>
          <w:sz w:val="26"/>
          <w:szCs w:val="26"/>
        </w:rPr>
      </w:pPr>
      <w:r w:rsidRPr="0075248E">
        <w:rPr>
          <w:sz w:val="26"/>
          <w:szCs w:val="26"/>
        </w:rPr>
        <w:t xml:space="preserve">К объектам, не являющимся объектами местного значения </w:t>
      </w:r>
      <w:r w:rsidR="00740A47" w:rsidRPr="00D56B89">
        <w:rPr>
          <w:strike/>
          <w:color w:val="FF0000"/>
          <w:sz w:val="26"/>
          <w:szCs w:val="26"/>
          <w:highlight w:val="yellow"/>
        </w:rPr>
        <w:t>городского</w:t>
      </w:r>
      <w:r w:rsidR="00740A47" w:rsidRPr="00D56B89">
        <w:rPr>
          <w:color w:val="FF0000"/>
          <w:sz w:val="26"/>
          <w:szCs w:val="26"/>
          <w:highlight w:val="yellow"/>
        </w:rPr>
        <w:t xml:space="preserve"> муниц</w:t>
      </w:r>
      <w:r w:rsidR="00740A47" w:rsidRPr="00D56B89">
        <w:rPr>
          <w:color w:val="FF0000"/>
          <w:sz w:val="26"/>
          <w:szCs w:val="26"/>
          <w:highlight w:val="yellow"/>
        </w:rPr>
        <w:t>и</w:t>
      </w:r>
      <w:r w:rsidR="00740A47" w:rsidRPr="00D56B89">
        <w:rPr>
          <w:color w:val="FF0000"/>
          <w:sz w:val="26"/>
          <w:szCs w:val="26"/>
          <w:highlight w:val="yellow"/>
        </w:rPr>
        <w:t>пального</w:t>
      </w:r>
      <w:r w:rsidR="00041141" w:rsidRPr="0075248E">
        <w:rPr>
          <w:sz w:val="26"/>
          <w:szCs w:val="26"/>
        </w:rPr>
        <w:t xml:space="preserve"> округа</w:t>
      </w:r>
      <w:r w:rsidRPr="0075248E">
        <w:rPr>
          <w:sz w:val="26"/>
          <w:szCs w:val="26"/>
        </w:rPr>
        <w:t>, отнесены такие объекты, которые создаются и содержатся, в осно</w:t>
      </w:r>
      <w:r w:rsidRPr="0075248E">
        <w:rPr>
          <w:sz w:val="26"/>
          <w:szCs w:val="26"/>
        </w:rPr>
        <w:t>в</w:t>
      </w:r>
      <w:r w:rsidRPr="0075248E">
        <w:rPr>
          <w:sz w:val="26"/>
          <w:szCs w:val="26"/>
        </w:rPr>
        <w:t>ном, путем привлечения на добровольной основе частных коммерческих организ</w:t>
      </w:r>
      <w:r w:rsidRPr="0075248E">
        <w:rPr>
          <w:sz w:val="26"/>
          <w:szCs w:val="26"/>
        </w:rPr>
        <w:t>а</w:t>
      </w:r>
      <w:r w:rsidRPr="0075248E">
        <w:rPr>
          <w:sz w:val="26"/>
          <w:szCs w:val="26"/>
        </w:rPr>
        <w:t xml:space="preserve">ций. </w:t>
      </w:r>
    </w:p>
    <w:p w:rsidR="003F21B6" w:rsidRPr="0075248E" w:rsidRDefault="003F21B6" w:rsidP="001B116D">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Посредством использования предпринимательской активности, преимущ</w:t>
      </w:r>
      <w:r w:rsidRPr="0075248E">
        <w:rPr>
          <w:rFonts w:ascii="Times New Roman" w:hAnsi="Times New Roman" w:cs="Times New Roman"/>
          <w:sz w:val="26"/>
          <w:szCs w:val="26"/>
        </w:rPr>
        <w:t>е</w:t>
      </w:r>
      <w:r w:rsidRPr="0075248E">
        <w:rPr>
          <w:rFonts w:ascii="Times New Roman" w:hAnsi="Times New Roman" w:cs="Times New Roman"/>
          <w:sz w:val="26"/>
          <w:szCs w:val="26"/>
        </w:rPr>
        <w:t xml:space="preserve">ственно создаются и содержатся следующие виды объектов: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аптечные организации;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объекты культуры;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объекты физической культуры и массового спорта;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предприятия торговли, общественного питания, бытового и коммунального обслуживания;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кредитно-финансовые организации;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объекты почтовой связи;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объекты транспортного обслуживания;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объекты туризма и рекреации;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объекты промышленности и сельского хозяйства.</w:t>
      </w:r>
    </w:p>
    <w:p w:rsidR="003F21B6" w:rsidRPr="0075248E" w:rsidRDefault="003F21B6" w:rsidP="001B116D">
      <w:pPr>
        <w:pStyle w:val="a6"/>
        <w:spacing w:before="0" w:after="0"/>
        <w:ind w:firstLine="709"/>
        <w:rPr>
          <w:sz w:val="26"/>
          <w:szCs w:val="26"/>
        </w:rPr>
      </w:pPr>
      <w:r w:rsidRPr="0075248E">
        <w:rPr>
          <w:sz w:val="26"/>
          <w:szCs w:val="26"/>
        </w:rPr>
        <w:t>Нормирование объектов социально-бытового и культурного обслуживания, с</w:t>
      </w:r>
      <w:r w:rsidRPr="0075248E">
        <w:rPr>
          <w:sz w:val="26"/>
          <w:szCs w:val="26"/>
        </w:rPr>
        <w:t>о</w:t>
      </w:r>
      <w:r w:rsidRPr="0075248E">
        <w:rPr>
          <w:sz w:val="26"/>
          <w:szCs w:val="26"/>
        </w:rPr>
        <w:t>здаваемых и функционирующих посредством использования предпринимательской активности, осуществляется с целью обеспечения населения по месту жительства г</w:t>
      </w:r>
      <w:r w:rsidRPr="0075248E">
        <w:rPr>
          <w:sz w:val="26"/>
          <w:szCs w:val="26"/>
        </w:rPr>
        <w:t>а</w:t>
      </w:r>
      <w:r w:rsidRPr="0075248E">
        <w:rPr>
          <w:sz w:val="26"/>
          <w:szCs w:val="26"/>
        </w:rPr>
        <w:t xml:space="preserve">рантированным минимумом социально-значимых товаров и услуг. </w:t>
      </w:r>
    </w:p>
    <w:p w:rsidR="003F21B6" w:rsidRPr="0075248E" w:rsidRDefault="003F21B6" w:rsidP="001B116D">
      <w:pPr>
        <w:pStyle w:val="a6"/>
        <w:spacing w:before="0" w:after="0"/>
        <w:ind w:firstLine="709"/>
        <w:rPr>
          <w:sz w:val="26"/>
          <w:szCs w:val="26"/>
        </w:rPr>
      </w:pPr>
      <w:r w:rsidRPr="0075248E">
        <w:rPr>
          <w:sz w:val="26"/>
          <w:szCs w:val="26"/>
        </w:rPr>
        <w:lastRenderedPageBreak/>
        <w:t>Такие объекты размещаются на земельных участках, образуемых в соотве</w:t>
      </w:r>
      <w:r w:rsidRPr="0075248E">
        <w:rPr>
          <w:sz w:val="26"/>
          <w:szCs w:val="26"/>
        </w:rPr>
        <w:t>т</w:t>
      </w:r>
      <w:r w:rsidRPr="0075248E">
        <w:rPr>
          <w:sz w:val="26"/>
          <w:szCs w:val="26"/>
        </w:rPr>
        <w:t>ствии с документацией по планировке территории кварталов, в том числе во встрое</w:t>
      </w:r>
      <w:r w:rsidRPr="0075248E">
        <w:rPr>
          <w:sz w:val="26"/>
          <w:szCs w:val="26"/>
        </w:rPr>
        <w:t>н</w:t>
      </w:r>
      <w:r w:rsidRPr="0075248E">
        <w:rPr>
          <w:sz w:val="26"/>
          <w:szCs w:val="26"/>
        </w:rPr>
        <w:t>ных помещениях на нижних этажах, включая первый, многоквартирных домов, др</w:t>
      </w:r>
      <w:r w:rsidRPr="0075248E">
        <w:rPr>
          <w:sz w:val="26"/>
          <w:szCs w:val="26"/>
        </w:rPr>
        <w:t>у</w:t>
      </w:r>
      <w:r w:rsidRPr="0075248E">
        <w:rPr>
          <w:sz w:val="26"/>
          <w:szCs w:val="26"/>
        </w:rPr>
        <w:t xml:space="preserve">гих комплексов недвижимого имущества. </w:t>
      </w:r>
    </w:p>
    <w:p w:rsidR="00AF38B1" w:rsidRPr="0075248E" w:rsidRDefault="00AF38B1" w:rsidP="001B116D">
      <w:pPr>
        <w:pStyle w:val="a6"/>
        <w:spacing w:before="0" w:after="0"/>
        <w:ind w:firstLine="709"/>
        <w:rPr>
          <w:sz w:val="26"/>
          <w:szCs w:val="26"/>
        </w:rPr>
      </w:pPr>
    </w:p>
    <w:p w:rsidR="003F21B6" w:rsidRPr="0075248E" w:rsidRDefault="003F21B6" w:rsidP="00CA6725">
      <w:pPr>
        <w:pStyle w:val="3"/>
        <w:rPr>
          <w:rFonts w:ascii="Times New Roman" w:hAnsi="Times New Roman" w:cs="Times New Roman"/>
          <w:i/>
          <w:sz w:val="26"/>
          <w:szCs w:val="26"/>
        </w:rPr>
      </w:pPr>
      <w:bookmarkStart w:id="116" w:name="_Toc68777312"/>
      <w:bookmarkStart w:id="117" w:name="_Toc427067182"/>
      <w:bookmarkEnd w:id="115"/>
      <w:r w:rsidRPr="0075248E">
        <w:rPr>
          <w:rFonts w:ascii="Times New Roman" w:hAnsi="Times New Roman" w:cs="Times New Roman"/>
          <w:i/>
          <w:sz w:val="26"/>
          <w:szCs w:val="26"/>
        </w:rPr>
        <w:t>Обоснование расчетных показателей, устанавливаемых для объектов, относ</w:t>
      </w:r>
      <w:r w:rsidRPr="0075248E">
        <w:rPr>
          <w:rFonts w:ascii="Times New Roman" w:hAnsi="Times New Roman" w:cs="Times New Roman"/>
          <w:i/>
          <w:sz w:val="26"/>
          <w:szCs w:val="26"/>
        </w:rPr>
        <w:t>я</w:t>
      </w:r>
      <w:r w:rsidRPr="0075248E">
        <w:rPr>
          <w:rFonts w:ascii="Times New Roman" w:hAnsi="Times New Roman" w:cs="Times New Roman"/>
          <w:i/>
          <w:sz w:val="26"/>
          <w:szCs w:val="26"/>
        </w:rPr>
        <w:t>щихся к области жилищного строительства</w:t>
      </w:r>
      <w:bookmarkEnd w:id="116"/>
    </w:p>
    <w:p w:rsidR="003F21B6" w:rsidRPr="0075248E" w:rsidRDefault="003F21B6" w:rsidP="001B116D">
      <w:pPr>
        <w:pStyle w:val="a6"/>
        <w:spacing w:before="0" w:after="0"/>
        <w:ind w:firstLine="709"/>
        <w:rPr>
          <w:sz w:val="26"/>
          <w:szCs w:val="26"/>
        </w:rPr>
      </w:pPr>
      <w:r w:rsidRPr="0075248E">
        <w:rPr>
          <w:sz w:val="26"/>
          <w:szCs w:val="26"/>
        </w:rPr>
        <w:t xml:space="preserve">При определении жилых зон следует предусматривать их дифференциацию </w:t>
      </w:r>
      <w:r w:rsidR="00351236" w:rsidRPr="0075248E">
        <w:rPr>
          <w:sz w:val="26"/>
          <w:szCs w:val="26"/>
        </w:rPr>
        <w:br/>
      </w:r>
      <w:r w:rsidRPr="0075248E">
        <w:rPr>
          <w:sz w:val="26"/>
          <w:szCs w:val="26"/>
        </w:rPr>
        <w:t>по типам застройки, градостроительной ценности территории, типу освоения терр</w:t>
      </w:r>
      <w:r w:rsidRPr="0075248E">
        <w:rPr>
          <w:sz w:val="26"/>
          <w:szCs w:val="26"/>
        </w:rPr>
        <w:t>и</w:t>
      </w:r>
      <w:r w:rsidRPr="0075248E">
        <w:rPr>
          <w:sz w:val="26"/>
          <w:szCs w:val="26"/>
        </w:rPr>
        <w:t>тории. Тип и этажность жилой застройки определяются в соответствии с архитекту</w:t>
      </w:r>
      <w:r w:rsidRPr="0075248E">
        <w:rPr>
          <w:sz w:val="26"/>
          <w:szCs w:val="26"/>
        </w:rPr>
        <w:t>р</w:t>
      </w:r>
      <w:r w:rsidRPr="0075248E">
        <w:rPr>
          <w:sz w:val="26"/>
          <w:szCs w:val="26"/>
        </w:rPr>
        <w:t>но-композиционными, санитарно-гигиеническими и другими требованиями, предъя</w:t>
      </w:r>
      <w:r w:rsidRPr="0075248E">
        <w:rPr>
          <w:sz w:val="26"/>
          <w:szCs w:val="26"/>
        </w:rPr>
        <w:t>в</w:t>
      </w:r>
      <w:r w:rsidRPr="0075248E">
        <w:rPr>
          <w:sz w:val="26"/>
          <w:szCs w:val="26"/>
        </w:rPr>
        <w:t>ляемыми к формированию жилой среды, а также возможностью развития социальной, транспортной и инженерной инфраструктур и обеспечения противопожарной бе</w:t>
      </w:r>
      <w:r w:rsidRPr="0075248E">
        <w:rPr>
          <w:sz w:val="26"/>
          <w:szCs w:val="26"/>
        </w:rPr>
        <w:t>з</w:t>
      </w:r>
      <w:r w:rsidRPr="0075248E">
        <w:rPr>
          <w:sz w:val="26"/>
          <w:szCs w:val="26"/>
        </w:rPr>
        <w:t>опасности.</w:t>
      </w:r>
    </w:p>
    <w:p w:rsidR="003F21B6" w:rsidRPr="0075248E" w:rsidRDefault="003F21B6" w:rsidP="001B116D">
      <w:pPr>
        <w:pStyle w:val="a6"/>
        <w:spacing w:before="0" w:after="0"/>
        <w:ind w:firstLine="709"/>
        <w:rPr>
          <w:sz w:val="26"/>
          <w:szCs w:val="26"/>
        </w:rPr>
      </w:pPr>
      <w:r w:rsidRPr="0075248E">
        <w:rPr>
          <w:sz w:val="26"/>
          <w:szCs w:val="26"/>
        </w:rPr>
        <w:t>Жилая застройка в зависимости от этажности подразделяется на следующие типы: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индивидуальная жилая застройка - застройка отдельно стоящими жилыми домами с приусадебными участками, высотой до 3 этажей включительно;</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блокированная жилая застройка – застройка малоэтажными жилыми домами блокированного типа до 3 этажей включительно, имеющих отдельный земельный участок;</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малоэтажная жилая застройка – застройка многоквартирными жилыми дом</w:t>
      </w:r>
      <w:r w:rsidRPr="0075248E">
        <w:rPr>
          <w:sz w:val="26"/>
          <w:szCs w:val="26"/>
        </w:rPr>
        <w:t>а</w:t>
      </w:r>
      <w:r w:rsidRPr="0075248E">
        <w:rPr>
          <w:sz w:val="26"/>
          <w:szCs w:val="26"/>
        </w:rPr>
        <w:t>ми высотой до 4 этажей, включая мансардный, без отдельных земельных участков;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среднеэтажная жилая застройка - застройка многоквартирными жилыми д</w:t>
      </w:r>
      <w:r w:rsidRPr="0075248E">
        <w:rPr>
          <w:sz w:val="26"/>
          <w:szCs w:val="26"/>
        </w:rPr>
        <w:t>о</w:t>
      </w:r>
      <w:r w:rsidRPr="0075248E">
        <w:rPr>
          <w:sz w:val="26"/>
          <w:szCs w:val="26"/>
        </w:rPr>
        <w:t>мами высотой от 5 до 8 этажей включительно, включая мансардный;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многоэтажная жилая застройка - застройка многоквартирными жилыми д</w:t>
      </w:r>
      <w:r w:rsidRPr="0075248E">
        <w:rPr>
          <w:sz w:val="26"/>
          <w:szCs w:val="26"/>
        </w:rPr>
        <w:t>о</w:t>
      </w:r>
      <w:r w:rsidRPr="0075248E">
        <w:rPr>
          <w:sz w:val="26"/>
          <w:szCs w:val="26"/>
        </w:rPr>
        <w:t>мами высотой от 9 до 16 этажей включительно.</w:t>
      </w:r>
    </w:p>
    <w:p w:rsidR="003F21B6" w:rsidRPr="0075248E" w:rsidRDefault="003F21B6" w:rsidP="001B116D">
      <w:pPr>
        <w:pStyle w:val="afff1"/>
        <w:ind w:left="0" w:firstLine="709"/>
        <w:rPr>
          <w:sz w:val="26"/>
          <w:szCs w:val="26"/>
        </w:rPr>
      </w:pPr>
      <w:r w:rsidRPr="0075248E">
        <w:rPr>
          <w:sz w:val="26"/>
          <w:szCs w:val="26"/>
        </w:rPr>
        <w:t>При разработке градостроительной документации обосновывается тип застро</w:t>
      </w:r>
      <w:r w:rsidRPr="0075248E">
        <w:rPr>
          <w:sz w:val="26"/>
          <w:szCs w:val="26"/>
        </w:rPr>
        <w:t>й</w:t>
      </w:r>
      <w:r w:rsidRPr="0075248E">
        <w:rPr>
          <w:sz w:val="26"/>
          <w:szCs w:val="26"/>
        </w:rPr>
        <w:t>ки, отвечающий предпочтительным условиям развития данной территории.</w:t>
      </w:r>
    </w:p>
    <w:p w:rsidR="003F21B6" w:rsidRPr="0075248E" w:rsidRDefault="003F21B6" w:rsidP="001B116D">
      <w:pPr>
        <w:pStyle w:val="a6"/>
        <w:spacing w:before="0" w:after="0"/>
        <w:ind w:firstLine="709"/>
        <w:rPr>
          <w:sz w:val="26"/>
          <w:szCs w:val="26"/>
        </w:rPr>
      </w:pPr>
      <w:r w:rsidRPr="0075248E">
        <w:rPr>
          <w:sz w:val="26"/>
          <w:szCs w:val="26"/>
        </w:rPr>
        <w:t>Для предварительного определения потребности в территориях жилищного строительства, в том числе территорий муниципального жилищного фонда, инвест</w:t>
      </w:r>
      <w:r w:rsidRPr="0075248E">
        <w:rPr>
          <w:sz w:val="26"/>
          <w:szCs w:val="26"/>
        </w:rPr>
        <w:t>и</w:t>
      </w:r>
      <w:r w:rsidRPr="0075248E">
        <w:rPr>
          <w:sz w:val="26"/>
          <w:szCs w:val="26"/>
        </w:rPr>
        <w:t>ционных площадок в сфере развития жилищного строительства для целей комплек</w:t>
      </w:r>
      <w:r w:rsidRPr="0075248E">
        <w:rPr>
          <w:sz w:val="26"/>
          <w:szCs w:val="26"/>
        </w:rPr>
        <w:t>с</w:t>
      </w:r>
      <w:r w:rsidRPr="0075248E">
        <w:rPr>
          <w:sz w:val="26"/>
          <w:szCs w:val="26"/>
        </w:rPr>
        <w:t xml:space="preserve">ного освоения и коммерческого найма в границах </w:t>
      </w:r>
      <w:r w:rsidR="00C0039C" w:rsidRPr="0075248E">
        <w:rPr>
          <w:sz w:val="26"/>
          <w:szCs w:val="26"/>
        </w:rPr>
        <w:t>муниципальных образований</w:t>
      </w:r>
      <w:r w:rsidRPr="0075248E">
        <w:rPr>
          <w:sz w:val="26"/>
          <w:szCs w:val="26"/>
        </w:rPr>
        <w:t xml:space="preserve"> уст</w:t>
      </w:r>
      <w:r w:rsidRPr="0075248E">
        <w:rPr>
          <w:sz w:val="26"/>
          <w:szCs w:val="26"/>
        </w:rPr>
        <w:t>а</w:t>
      </w:r>
      <w:r w:rsidRPr="0075248E">
        <w:rPr>
          <w:sz w:val="26"/>
          <w:szCs w:val="26"/>
        </w:rPr>
        <w:t>новлены расчетные показатели минимально допустимой площади территории для зон жилой застройки, в гектарах, в расчете на 1 тыс. человек.</w:t>
      </w:r>
    </w:p>
    <w:p w:rsidR="003F21B6" w:rsidRPr="0075248E" w:rsidRDefault="003F21B6" w:rsidP="001B116D">
      <w:pPr>
        <w:pStyle w:val="a6"/>
        <w:spacing w:before="0" w:after="0"/>
        <w:ind w:firstLine="709"/>
        <w:rPr>
          <w:sz w:val="26"/>
          <w:szCs w:val="26"/>
        </w:rPr>
      </w:pPr>
      <w:r w:rsidRPr="0075248E">
        <w:rPr>
          <w:sz w:val="26"/>
          <w:szCs w:val="26"/>
        </w:rPr>
        <w:t xml:space="preserve">Минимальные размеры территории для жилищного строительства определены </w:t>
      </w:r>
      <w:r w:rsidR="00E87EE6" w:rsidRPr="0075248E">
        <w:rPr>
          <w:sz w:val="26"/>
          <w:szCs w:val="26"/>
        </w:rPr>
        <w:t xml:space="preserve">в </w:t>
      </w:r>
      <w:r w:rsidR="00514502" w:rsidRPr="0075248E">
        <w:rPr>
          <w:sz w:val="26"/>
          <w:szCs w:val="26"/>
        </w:rPr>
        <w:t>таблице 2.</w:t>
      </w:r>
    </w:p>
    <w:p w:rsidR="003F21B6" w:rsidRPr="0075248E" w:rsidRDefault="003F21B6" w:rsidP="001B116D">
      <w:pPr>
        <w:pStyle w:val="afff5"/>
        <w:spacing w:before="0" w:after="0"/>
        <w:ind w:firstLine="709"/>
        <w:rPr>
          <w:sz w:val="26"/>
          <w:szCs w:val="26"/>
        </w:rPr>
      </w:pPr>
      <w:r w:rsidRPr="0075248E">
        <w:rPr>
          <w:sz w:val="26"/>
          <w:szCs w:val="26"/>
        </w:rPr>
        <w:t xml:space="preserve">Таблица </w:t>
      </w:r>
      <w:r w:rsidRPr="0075248E">
        <w:rPr>
          <w:sz w:val="26"/>
          <w:szCs w:val="26"/>
        </w:rPr>
        <w:fldChar w:fldCharType="begin"/>
      </w:r>
      <w:r w:rsidRPr="0075248E">
        <w:rPr>
          <w:sz w:val="26"/>
          <w:szCs w:val="26"/>
        </w:rPr>
        <w:instrText xml:space="preserve"> SEQ Таблица \* ARABIC </w:instrText>
      </w:r>
      <w:r w:rsidRPr="0075248E">
        <w:rPr>
          <w:sz w:val="26"/>
          <w:szCs w:val="26"/>
        </w:rPr>
        <w:fldChar w:fldCharType="separate"/>
      </w:r>
      <w:r w:rsidR="009800B1" w:rsidRPr="0075248E">
        <w:rPr>
          <w:noProof/>
          <w:sz w:val="26"/>
          <w:szCs w:val="26"/>
        </w:rPr>
        <w:t>2</w:t>
      </w:r>
      <w:r w:rsidRPr="0075248E">
        <w:rPr>
          <w:sz w:val="26"/>
          <w:szCs w:val="26"/>
        </w:rPr>
        <w:fldChar w:fldCharType="end"/>
      </w:r>
      <w:r w:rsidRPr="0075248E">
        <w:rPr>
          <w:sz w:val="26"/>
          <w:szCs w:val="26"/>
          <w:lang w:val="ru-RU"/>
        </w:rPr>
        <w:t xml:space="preserve"> </w:t>
      </w:r>
      <w:r w:rsidRPr="0075248E">
        <w:rPr>
          <w:sz w:val="26"/>
          <w:szCs w:val="26"/>
        </w:rPr>
        <w:t xml:space="preserve">Минимальный размер территории для жилищного строительства в зависимости от типа застройки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652"/>
        <w:gridCol w:w="1646"/>
        <w:gridCol w:w="1489"/>
        <w:gridCol w:w="1658"/>
        <w:gridCol w:w="1600"/>
      </w:tblGrid>
      <w:tr w:rsidR="0075248E" w:rsidRPr="0075248E" w:rsidTr="00351236">
        <w:tc>
          <w:tcPr>
            <w:tcW w:w="1809" w:type="dxa"/>
            <w:shd w:val="clear" w:color="auto" w:fill="auto"/>
          </w:tcPr>
          <w:p w:rsidR="00351236" w:rsidRPr="0075248E" w:rsidRDefault="003F21B6" w:rsidP="00351236">
            <w:pPr>
              <w:ind w:firstLine="0"/>
              <w:jc w:val="center"/>
              <w:rPr>
                <w:sz w:val="24"/>
                <w:szCs w:val="24"/>
                <w:lang w:eastAsia="x-none"/>
              </w:rPr>
            </w:pPr>
            <w:r w:rsidRPr="0075248E">
              <w:rPr>
                <w:sz w:val="24"/>
                <w:szCs w:val="24"/>
                <w:lang w:eastAsia="x-none"/>
              </w:rPr>
              <w:t xml:space="preserve">Тип </w:t>
            </w:r>
            <w:r w:rsidR="00351236" w:rsidRPr="0075248E">
              <w:rPr>
                <w:sz w:val="24"/>
                <w:szCs w:val="24"/>
                <w:lang w:eastAsia="x-none"/>
              </w:rPr>
              <w:t xml:space="preserve">жилой </w:t>
            </w:r>
          </w:p>
          <w:p w:rsidR="003F21B6" w:rsidRPr="0075248E" w:rsidRDefault="003F21B6" w:rsidP="00351236">
            <w:pPr>
              <w:ind w:firstLine="0"/>
              <w:jc w:val="center"/>
              <w:rPr>
                <w:sz w:val="24"/>
                <w:szCs w:val="24"/>
                <w:lang w:eastAsia="x-none"/>
              </w:rPr>
            </w:pPr>
            <w:r w:rsidRPr="0075248E">
              <w:rPr>
                <w:sz w:val="24"/>
                <w:szCs w:val="24"/>
                <w:lang w:eastAsia="x-none"/>
              </w:rPr>
              <w:t>застройки</w:t>
            </w:r>
          </w:p>
        </w:tc>
        <w:tc>
          <w:tcPr>
            <w:tcW w:w="1652"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Индивид</w:t>
            </w:r>
            <w:r w:rsidRPr="0075248E">
              <w:rPr>
                <w:sz w:val="24"/>
                <w:szCs w:val="24"/>
                <w:lang w:eastAsia="x-none"/>
              </w:rPr>
              <w:t>у</w:t>
            </w:r>
            <w:r w:rsidRPr="0075248E">
              <w:rPr>
                <w:sz w:val="24"/>
                <w:szCs w:val="24"/>
                <w:lang w:eastAsia="x-none"/>
              </w:rPr>
              <w:t>альная</w:t>
            </w:r>
          </w:p>
          <w:p w:rsidR="003F21B6" w:rsidRPr="0075248E" w:rsidRDefault="003F21B6" w:rsidP="001B116D">
            <w:pPr>
              <w:ind w:firstLine="0"/>
              <w:jc w:val="center"/>
              <w:rPr>
                <w:sz w:val="24"/>
                <w:szCs w:val="24"/>
                <w:lang w:eastAsia="x-none"/>
              </w:rPr>
            </w:pPr>
          </w:p>
        </w:tc>
        <w:tc>
          <w:tcPr>
            <w:tcW w:w="1646"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Блокирова</w:t>
            </w:r>
            <w:r w:rsidRPr="0075248E">
              <w:rPr>
                <w:sz w:val="24"/>
                <w:szCs w:val="24"/>
                <w:lang w:eastAsia="x-none"/>
              </w:rPr>
              <w:t>н</w:t>
            </w:r>
            <w:r w:rsidRPr="0075248E">
              <w:rPr>
                <w:sz w:val="24"/>
                <w:szCs w:val="24"/>
                <w:lang w:eastAsia="x-none"/>
              </w:rPr>
              <w:t>ная</w:t>
            </w:r>
          </w:p>
          <w:p w:rsidR="003F21B6" w:rsidRPr="0075248E" w:rsidRDefault="003F21B6" w:rsidP="001B116D">
            <w:pPr>
              <w:ind w:firstLine="0"/>
              <w:jc w:val="center"/>
              <w:rPr>
                <w:sz w:val="24"/>
                <w:szCs w:val="24"/>
                <w:lang w:eastAsia="x-none"/>
              </w:rPr>
            </w:pPr>
          </w:p>
        </w:tc>
        <w:tc>
          <w:tcPr>
            <w:tcW w:w="1489"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Малоэта</w:t>
            </w:r>
            <w:r w:rsidRPr="0075248E">
              <w:rPr>
                <w:sz w:val="24"/>
                <w:szCs w:val="24"/>
                <w:lang w:eastAsia="x-none"/>
              </w:rPr>
              <w:t>ж</w:t>
            </w:r>
            <w:r w:rsidRPr="0075248E">
              <w:rPr>
                <w:sz w:val="24"/>
                <w:szCs w:val="24"/>
                <w:lang w:eastAsia="x-none"/>
              </w:rPr>
              <w:t>ная</w:t>
            </w:r>
          </w:p>
          <w:p w:rsidR="003F21B6" w:rsidRPr="0075248E" w:rsidRDefault="003F21B6" w:rsidP="001B116D">
            <w:pPr>
              <w:ind w:firstLine="0"/>
              <w:jc w:val="center"/>
              <w:rPr>
                <w:sz w:val="24"/>
                <w:szCs w:val="24"/>
                <w:lang w:eastAsia="x-none"/>
              </w:rPr>
            </w:pPr>
          </w:p>
        </w:tc>
        <w:tc>
          <w:tcPr>
            <w:tcW w:w="1658"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Среднеэта</w:t>
            </w:r>
            <w:r w:rsidRPr="0075248E">
              <w:rPr>
                <w:sz w:val="24"/>
                <w:szCs w:val="24"/>
                <w:lang w:eastAsia="x-none"/>
              </w:rPr>
              <w:t>ж</w:t>
            </w:r>
            <w:r w:rsidRPr="0075248E">
              <w:rPr>
                <w:sz w:val="24"/>
                <w:szCs w:val="24"/>
                <w:lang w:eastAsia="x-none"/>
              </w:rPr>
              <w:t>ная</w:t>
            </w:r>
          </w:p>
          <w:p w:rsidR="003F21B6" w:rsidRPr="0075248E" w:rsidRDefault="003F21B6" w:rsidP="001B116D">
            <w:pPr>
              <w:ind w:firstLine="0"/>
              <w:jc w:val="center"/>
              <w:rPr>
                <w:sz w:val="24"/>
                <w:szCs w:val="24"/>
                <w:lang w:eastAsia="x-none"/>
              </w:rPr>
            </w:pPr>
          </w:p>
        </w:tc>
        <w:tc>
          <w:tcPr>
            <w:tcW w:w="1600"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Многоэта</w:t>
            </w:r>
            <w:r w:rsidRPr="0075248E">
              <w:rPr>
                <w:sz w:val="24"/>
                <w:szCs w:val="24"/>
                <w:lang w:eastAsia="x-none"/>
              </w:rPr>
              <w:t>ж</w:t>
            </w:r>
            <w:r w:rsidRPr="0075248E">
              <w:rPr>
                <w:sz w:val="24"/>
                <w:szCs w:val="24"/>
                <w:lang w:eastAsia="x-none"/>
              </w:rPr>
              <w:t>ная</w:t>
            </w:r>
          </w:p>
          <w:p w:rsidR="003F21B6" w:rsidRPr="0075248E" w:rsidRDefault="003F21B6" w:rsidP="001B116D">
            <w:pPr>
              <w:ind w:firstLine="0"/>
              <w:jc w:val="center"/>
              <w:rPr>
                <w:sz w:val="24"/>
                <w:szCs w:val="24"/>
                <w:lang w:eastAsia="x-none"/>
              </w:rPr>
            </w:pPr>
          </w:p>
        </w:tc>
      </w:tr>
      <w:tr w:rsidR="0075248E" w:rsidRPr="0075248E" w:rsidTr="00351236">
        <w:tc>
          <w:tcPr>
            <w:tcW w:w="1809" w:type="dxa"/>
            <w:shd w:val="clear" w:color="auto" w:fill="auto"/>
          </w:tcPr>
          <w:p w:rsidR="003F21B6" w:rsidRPr="0075248E" w:rsidRDefault="003F21B6" w:rsidP="001B116D">
            <w:pPr>
              <w:ind w:firstLine="0"/>
              <w:jc w:val="center"/>
              <w:rPr>
                <w:sz w:val="24"/>
                <w:szCs w:val="24"/>
                <w:lang w:eastAsia="x-none"/>
              </w:rPr>
            </w:pPr>
            <w:r w:rsidRPr="0075248E">
              <w:rPr>
                <w:sz w:val="24"/>
                <w:szCs w:val="24"/>
                <w:lang w:eastAsia="x-none"/>
              </w:rPr>
              <w:t>Максимальный</w:t>
            </w:r>
          </w:p>
          <w:p w:rsidR="003F21B6" w:rsidRPr="0075248E" w:rsidRDefault="003F21B6" w:rsidP="001B116D">
            <w:pPr>
              <w:ind w:firstLine="0"/>
              <w:jc w:val="center"/>
              <w:rPr>
                <w:sz w:val="24"/>
                <w:szCs w:val="24"/>
                <w:lang w:eastAsia="x-none"/>
              </w:rPr>
            </w:pPr>
            <w:r w:rsidRPr="0075248E">
              <w:rPr>
                <w:sz w:val="24"/>
                <w:szCs w:val="24"/>
                <w:lang w:eastAsia="x-none"/>
              </w:rPr>
              <w:t>размер</w:t>
            </w:r>
          </w:p>
          <w:p w:rsidR="003F21B6" w:rsidRPr="0075248E" w:rsidRDefault="003F21B6" w:rsidP="001B116D">
            <w:pPr>
              <w:ind w:firstLine="0"/>
              <w:jc w:val="center"/>
              <w:rPr>
                <w:sz w:val="24"/>
                <w:szCs w:val="24"/>
                <w:lang w:eastAsia="x-none"/>
              </w:rPr>
            </w:pPr>
            <w:r w:rsidRPr="0075248E">
              <w:rPr>
                <w:sz w:val="24"/>
                <w:szCs w:val="24"/>
                <w:lang w:eastAsia="x-none"/>
              </w:rPr>
              <w:t>территории</w:t>
            </w:r>
          </w:p>
          <w:p w:rsidR="003F21B6" w:rsidRPr="0075248E" w:rsidRDefault="003F21B6" w:rsidP="001B116D">
            <w:pPr>
              <w:ind w:firstLine="0"/>
              <w:jc w:val="center"/>
              <w:rPr>
                <w:sz w:val="24"/>
                <w:szCs w:val="24"/>
                <w:lang w:eastAsia="x-none"/>
              </w:rPr>
            </w:pPr>
            <w:r w:rsidRPr="0075248E">
              <w:rPr>
                <w:sz w:val="24"/>
                <w:szCs w:val="24"/>
                <w:lang w:eastAsia="x-none"/>
              </w:rPr>
              <w:t>га/1тыс. чел</w:t>
            </w:r>
          </w:p>
        </w:tc>
        <w:tc>
          <w:tcPr>
            <w:tcW w:w="1652" w:type="dxa"/>
            <w:shd w:val="clear" w:color="auto" w:fill="auto"/>
            <w:vAlign w:val="center"/>
          </w:tcPr>
          <w:p w:rsidR="003F21B6" w:rsidRPr="0075248E" w:rsidRDefault="003F21B6" w:rsidP="001B116D">
            <w:pPr>
              <w:ind w:firstLine="0"/>
              <w:jc w:val="center"/>
              <w:rPr>
                <w:sz w:val="24"/>
                <w:szCs w:val="24"/>
                <w:lang w:eastAsia="x-none"/>
              </w:rPr>
            </w:pPr>
            <w:r w:rsidRPr="0075248E">
              <w:rPr>
                <w:sz w:val="24"/>
                <w:szCs w:val="24"/>
                <w:lang w:eastAsia="x-none"/>
              </w:rPr>
              <w:t>40</w:t>
            </w:r>
          </w:p>
        </w:tc>
        <w:tc>
          <w:tcPr>
            <w:tcW w:w="1646" w:type="dxa"/>
            <w:shd w:val="clear" w:color="auto" w:fill="auto"/>
            <w:vAlign w:val="center"/>
          </w:tcPr>
          <w:p w:rsidR="003F21B6" w:rsidRPr="0075248E" w:rsidRDefault="003F21B6" w:rsidP="001B116D">
            <w:pPr>
              <w:ind w:firstLine="0"/>
              <w:jc w:val="center"/>
              <w:rPr>
                <w:sz w:val="24"/>
                <w:szCs w:val="24"/>
                <w:lang w:eastAsia="x-none"/>
              </w:rPr>
            </w:pPr>
            <w:r w:rsidRPr="0075248E">
              <w:rPr>
                <w:sz w:val="24"/>
                <w:szCs w:val="24"/>
                <w:lang w:eastAsia="x-none"/>
              </w:rPr>
              <w:t>20</w:t>
            </w:r>
          </w:p>
        </w:tc>
        <w:tc>
          <w:tcPr>
            <w:tcW w:w="1489" w:type="dxa"/>
            <w:shd w:val="clear" w:color="auto" w:fill="auto"/>
            <w:vAlign w:val="center"/>
          </w:tcPr>
          <w:p w:rsidR="003F21B6" w:rsidRPr="0075248E" w:rsidRDefault="003F21B6" w:rsidP="001B116D">
            <w:pPr>
              <w:ind w:firstLine="0"/>
              <w:jc w:val="center"/>
              <w:rPr>
                <w:sz w:val="24"/>
                <w:szCs w:val="24"/>
                <w:lang w:eastAsia="x-none"/>
              </w:rPr>
            </w:pPr>
            <w:r w:rsidRPr="0075248E">
              <w:rPr>
                <w:sz w:val="24"/>
                <w:szCs w:val="24"/>
                <w:lang w:eastAsia="x-none"/>
              </w:rPr>
              <w:t>10</w:t>
            </w:r>
          </w:p>
        </w:tc>
        <w:tc>
          <w:tcPr>
            <w:tcW w:w="1658" w:type="dxa"/>
            <w:shd w:val="clear" w:color="auto" w:fill="auto"/>
            <w:vAlign w:val="center"/>
          </w:tcPr>
          <w:p w:rsidR="003F21B6" w:rsidRPr="0075248E" w:rsidRDefault="003F21B6" w:rsidP="001B116D">
            <w:pPr>
              <w:ind w:firstLine="0"/>
              <w:jc w:val="center"/>
              <w:rPr>
                <w:sz w:val="24"/>
                <w:szCs w:val="24"/>
                <w:lang w:eastAsia="x-none"/>
              </w:rPr>
            </w:pPr>
            <w:r w:rsidRPr="0075248E">
              <w:rPr>
                <w:sz w:val="24"/>
                <w:szCs w:val="24"/>
                <w:lang w:eastAsia="x-none"/>
              </w:rPr>
              <w:t>8</w:t>
            </w:r>
          </w:p>
        </w:tc>
        <w:tc>
          <w:tcPr>
            <w:tcW w:w="1600" w:type="dxa"/>
            <w:shd w:val="clear" w:color="auto" w:fill="auto"/>
            <w:vAlign w:val="center"/>
          </w:tcPr>
          <w:p w:rsidR="003F21B6" w:rsidRPr="0075248E" w:rsidRDefault="003F21B6" w:rsidP="001B116D">
            <w:pPr>
              <w:ind w:firstLine="0"/>
              <w:jc w:val="center"/>
              <w:rPr>
                <w:sz w:val="24"/>
                <w:szCs w:val="24"/>
                <w:lang w:eastAsia="x-none"/>
              </w:rPr>
            </w:pPr>
            <w:r w:rsidRPr="0075248E">
              <w:rPr>
                <w:sz w:val="24"/>
                <w:szCs w:val="24"/>
                <w:lang w:eastAsia="x-none"/>
              </w:rPr>
              <w:t>7</w:t>
            </w:r>
          </w:p>
        </w:tc>
      </w:tr>
      <w:tr w:rsidR="00813ECA" w:rsidRPr="0075248E" w:rsidTr="00351236">
        <w:tc>
          <w:tcPr>
            <w:tcW w:w="9854" w:type="dxa"/>
            <w:gridSpan w:val="6"/>
            <w:shd w:val="clear" w:color="auto" w:fill="auto"/>
          </w:tcPr>
          <w:p w:rsidR="003F21B6" w:rsidRPr="0075248E" w:rsidRDefault="003F21B6" w:rsidP="001B116D">
            <w:pPr>
              <w:ind w:firstLine="0"/>
              <w:rPr>
                <w:b/>
                <w:sz w:val="24"/>
                <w:szCs w:val="24"/>
                <w:lang w:eastAsia="x-none"/>
              </w:rPr>
            </w:pPr>
            <w:r w:rsidRPr="0075248E">
              <w:rPr>
                <w:b/>
                <w:sz w:val="24"/>
                <w:szCs w:val="24"/>
                <w:lang w:eastAsia="x-none"/>
              </w:rPr>
              <w:t>Примечания:</w:t>
            </w:r>
          </w:p>
          <w:p w:rsidR="003F21B6" w:rsidRPr="0075248E" w:rsidRDefault="003F21B6" w:rsidP="001B116D">
            <w:pPr>
              <w:numPr>
                <w:ilvl w:val="0"/>
                <w:numId w:val="27"/>
              </w:numPr>
              <w:ind w:left="0" w:firstLine="0"/>
              <w:jc w:val="left"/>
              <w:rPr>
                <w:sz w:val="24"/>
                <w:szCs w:val="24"/>
                <w:lang w:eastAsia="x-none"/>
              </w:rPr>
            </w:pPr>
            <w:r w:rsidRPr="0075248E">
              <w:rPr>
                <w:sz w:val="24"/>
                <w:szCs w:val="24"/>
              </w:rPr>
              <w:t>Минимальный размер земельного участка для индивидуального жилищного стро</w:t>
            </w:r>
            <w:r w:rsidRPr="0075248E">
              <w:rPr>
                <w:sz w:val="24"/>
                <w:szCs w:val="24"/>
              </w:rPr>
              <w:t>и</w:t>
            </w:r>
            <w:r w:rsidRPr="0075248E">
              <w:rPr>
                <w:sz w:val="24"/>
                <w:szCs w:val="24"/>
              </w:rPr>
              <w:t>тельства устанавливается органами местного самоуправления.</w:t>
            </w:r>
          </w:p>
          <w:p w:rsidR="003F21B6" w:rsidRPr="0075248E" w:rsidRDefault="003F21B6" w:rsidP="001B116D">
            <w:pPr>
              <w:numPr>
                <w:ilvl w:val="0"/>
                <w:numId w:val="27"/>
              </w:numPr>
              <w:ind w:left="0" w:firstLine="0"/>
              <w:jc w:val="left"/>
              <w:rPr>
                <w:sz w:val="24"/>
                <w:szCs w:val="24"/>
                <w:lang w:eastAsia="x-none"/>
              </w:rPr>
            </w:pPr>
            <w:r w:rsidRPr="0075248E">
              <w:rPr>
                <w:sz w:val="24"/>
                <w:szCs w:val="24"/>
              </w:rPr>
              <w:lastRenderedPageBreak/>
              <w:t>Минимальный размер земельного участка для блокированной застройки – 100 кв. м.</w:t>
            </w:r>
          </w:p>
        </w:tc>
      </w:tr>
    </w:tbl>
    <w:p w:rsidR="00351236" w:rsidRPr="0075248E" w:rsidRDefault="00351236" w:rsidP="001B116D">
      <w:pPr>
        <w:pStyle w:val="a6"/>
        <w:spacing w:before="0" w:after="0"/>
        <w:ind w:firstLine="709"/>
        <w:rPr>
          <w:b/>
          <w:sz w:val="26"/>
          <w:szCs w:val="26"/>
        </w:rPr>
      </w:pPr>
    </w:p>
    <w:p w:rsidR="003F21B6" w:rsidRPr="0075248E" w:rsidRDefault="003F21B6" w:rsidP="001B116D">
      <w:pPr>
        <w:pStyle w:val="a6"/>
        <w:spacing w:before="0" w:after="0"/>
        <w:ind w:firstLine="709"/>
        <w:rPr>
          <w:b/>
          <w:sz w:val="26"/>
          <w:szCs w:val="26"/>
        </w:rPr>
      </w:pPr>
      <w:r w:rsidRPr="0075248E">
        <w:rPr>
          <w:b/>
          <w:sz w:val="26"/>
          <w:szCs w:val="26"/>
        </w:rPr>
        <w:t>Определение расчетной плотности населения в границах планировочного элемента</w:t>
      </w:r>
    </w:p>
    <w:p w:rsidR="003F21B6" w:rsidRPr="0075248E" w:rsidRDefault="003F21B6" w:rsidP="001B116D">
      <w:pPr>
        <w:pStyle w:val="a6"/>
        <w:spacing w:before="0" w:after="0"/>
        <w:ind w:firstLine="709"/>
        <w:rPr>
          <w:sz w:val="26"/>
          <w:szCs w:val="26"/>
        </w:rPr>
      </w:pPr>
      <w:r w:rsidRPr="0075248E">
        <w:rPr>
          <w:sz w:val="26"/>
          <w:szCs w:val="26"/>
        </w:rPr>
        <w:t>Показателем обеспеченности территорией для размещения объектов жилищн</w:t>
      </w:r>
      <w:r w:rsidRPr="0075248E">
        <w:rPr>
          <w:sz w:val="26"/>
          <w:szCs w:val="26"/>
        </w:rPr>
        <w:t>о</w:t>
      </w:r>
      <w:r w:rsidRPr="0075248E">
        <w:rPr>
          <w:sz w:val="26"/>
          <w:szCs w:val="26"/>
        </w:rPr>
        <w:t>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3F21B6" w:rsidRPr="0075248E" w:rsidRDefault="003F21B6" w:rsidP="001B116D">
      <w:pPr>
        <w:pStyle w:val="a6"/>
        <w:spacing w:before="0" w:after="0"/>
        <w:ind w:firstLine="709"/>
        <w:rPr>
          <w:rFonts w:eastAsia="Arial Unicode MS"/>
          <w:sz w:val="26"/>
          <w:szCs w:val="26"/>
        </w:rPr>
      </w:pPr>
      <w:r w:rsidRPr="0075248E">
        <w:rPr>
          <w:rFonts w:eastAsia="Arial Unicode MS"/>
          <w:sz w:val="26"/>
          <w:szCs w:val="26"/>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3F21B6" w:rsidRPr="0075248E" w:rsidRDefault="003F21B6" w:rsidP="001B116D">
      <w:pPr>
        <w:pStyle w:val="a6"/>
        <w:spacing w:before="0" w:after="0"/>
        <w:ind w:firstLine="709"/>
        <w:rPr>
          <w:rFonts w:eastAsia="Arial Unicode MS"/>
          <w:sz w:val="26"/>
          <w:szCs w:val="26"/>
        </w:rPr>
      </w:pPr>
      <w:r w:rsidRPr="0075248E">
        <w:rPr>
          <w:rFonts w:eastAsia="Arial Unicode MS"/>
          <w:sz w:val="26"/>
          <w:szCs w:val="26"/>
        </w:rPr>
        <w:t>Общая площадь встроенных и встроенно-пристроенных в жилые здания пом</w:t>
      </w:r>
      <w:r w:rsidRPr="0075248E">
        <w:rPr>
          <w:rFonts w:eastAsia="Arial Unicode MS"/>
          <w:sz w:val="26"/>
          <w:szCs w:val="26"/>
        </w:rPr>
        <w:t>е</w:t>
      </w:r>
      <w:r w:rsidRPr="0075248E">
        <w:rPr>
          <w:rFonts w:eastAsia="Arial Unicode MS"/>
          <w:sz w:val="26"/>
          <w:szCs w:val="26"/>
        </w:rPr>
        <w:t>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3F21B6" w:rsidRPr="0075248E" w:rsidRDefault="003F21B6" w:rsidP="001B116D">
      <w:pPr>
        <w:pStyle w:val="a6"/>
        <w:spacing w:before="0" w:after="0"/>
        <w:ind w:firstLine="709"/>
        <w:rPr>
          <w:rFonts w:eastAsia="Arial Unicode MS"/>
          <w:sz w:val="26"/>
          <w:szCs w:val="26"/>
        </w:rPr>
      </w:pPr>
      <w:r w:rsidRPr="0075248E">
        <w:rPr>
          <w:sz w:val="26"/>
          <w:szCs w:val="26"/>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w:t>
      </w:r>
      <w:r w:rsidR="00DC70FE" w:rsidRPr="0075248E">
        <w:rPr>
          <w:sz w:val="26"/>
          <w:szCs w:val="26"/>
        </w:rPr>
        <w:t>х</w:t>
      </w:r>
      <w:r w:rsidRPr="0075248E">
        <w:rPr>
          <w:sz w:val="26"/>
          <w:szCs w:val="26"/>
        </w:rPr>
        <w:t>. Технические зоны прокладки магистральных и других внешних сетей, проходящие по территории ква</w:t>
      </w:r>
      <w:r w:rsidRPr="0075248E">
        <w:rPr>
          <w:sz w:val="26"/>
          <w:szCs w:val="26"/>
        </w:rPr>
        <w:t>р</w:t>
      </w:r>
      <w:r w:rsidRPr="0075248E">
        <w:rPr>
          <w:sz w:val="26"/>
          <w:szCs w:val="26"/>
        </w:rPr>
        <w:t>тала, включаются в расчетную территорию планировочного элемента как зона благ</w:t>
      </w:r>
      <w:r w:rsidRPr="0075248E">
        <w:rPr>
          <w:sz w:val="26"/>
          <w:szCs w:val="26"/>
        </w:rPr>
        <w:t>о</w:t>
      </w:r>
      <w:r w:rsidRPr="0075248E">
        <w:rPr>
          <w:sz w:val="26"/>
          <w:szCs w:val="26"/>
        </w:rPr>
        <w:t>устройства (в том числе участки зеленых насаждений).</w:t>
      </w:r>
    </w:p>
    <w:p w:rsidR="003F21B6" w:rsidRPr="0075248E" w:rsidRDefault="003F21B6" w:rsidP="001B116D">
      <w:pPr>
        <w:pStyle w:val="a6"/>
        <w:spacing w:before="0" w:after="0"/>
        <w:ind w:firstLine="709"/>
        <w:rPr>
          <w:sz w:val="26"/>
          <w:szCs w:val="26"/>
        </w:rPr>
      </w:pPr>
      <w:r w:rsidRPr="0075248E">
        <w:rPr>
          <w:b/>
          <w:sz w:val="26"/>
          <w:szCs w:val="26"/>
        </w:rPr>
        <w:t>При комплексном освоении территории,</w:t>
      </w:r>
      <w:r w:rsidRPr="0075248E">
        <w:rPr>
          <w:sz w:val="26"/>
          <w:szCs w:val="26"/>
        </w:rPr>
        <w:t xml:space="preserve"> расчетная плотность населения определяется в соответствии с этажностью застройки, коэффициентом плотности з</w:t>
      </w:r>
      <w:r w:rsidRPr="0075248E">
        <w:rPr>
          <w:sz w:val="26"/>
          <w:szCs w:val="26"/>
        </w:rPr>
        <w:t>а</w:t>
      </w:r>
      <w:r w:rsidRPr="0075248E">
        <w:rPr>
          <w:sz w:val="26"/>
          <w:szCs w:val="26"/>
        </w:rPr>
        <w:t>стройки. Расчетная плотность установлена по формуле:</w:t>
      </w:r>
    </w:p>
    <w:p w:rsidR="003F21B6" w:rsidRPr="0075248E" w:rsidRDefault="00AF010E" w:rsidP="001B116D">
      <w:pPr>
        <w:pStyle w:val="S7"/>
        <w:tabs>
          <w:tab w:val="left" w:pos="0"/>
        </w:tabs>
        <w:spacing w:line="240" w:lineRule="auto"/>
        <w:jc w:val="center"/>
        <w:rPr>
          <w:rFonts w:ascii="Times New Roman" w:hAnsi="Times New Roman" w:cs="Times New Roman"/>
          <w:sz w:val="26"/>
          <w:szCs w:val="26"/>
        </w:rPr>
      </w:pPr>
      <m:oMathPara>
        <m:oMath>
          <m:sSub>
            <m:sSubPr>
              <m:ctrlPr>
                <w:ins w:id="118" w:author="Старченкова Наталья Сергеевна" w:date="2015-03-20T20:17:00Z">
                  <w:rPr>
                    <w:rFonts w:ascii="Cambria Math" w:hAnsi="Cambria Math" w:cs="Times New Roman"/>
                    <w:sz w:val="26"/>
                    <w:szCs w:val="26"/>
                  </w:rPr>
                </w:ins>
              </m:ctrlPr>
            </m:sSubPr>
            <m:e>
              <m:r>
                <w:ins w:id="119" w:author="Старченкова Наталья Сергеевна" w:date="2015-03-20T20:17:00Z">
                  <m:rPr>
                    <m:sty m:val="p"/>
                  </m:rPr>
                  <w:rPr>
                    <w:rFonts w:ascii="Cambria Math" w:hAnsi="Cambria Math" w:cs="Times New Roman"/>
                    <w:sz w:val="26"/>
                    <w:szCs w:val="26"/>
                    <w:lang w:val="en-US"/>
                  </w:rPr>
                  <m:t>P</m:t>
                </w:ins>
              </m:r>
            </m:e>
            <m:sub>
              <m:r>
                <w:ins w:id="120" w:author="Старченкова Наталья Сергеевна" w:date="2015-03-20T20:17:00Z">
                  <w:rPr>
                    <w:rFonts w:ascii="Cambria Math" w:hAnsi="Cambria Math" w:cs="Times New Roman"/>
                    <w:sz w:val="26"/>
                    <w:szCs w:val="26"/>
                  </w:rPr>
                  <m:t>РАСЧ</m:t>
                </w:ins>
              </m:r>
            </m:sub>
          </m:sSub>
          <m:r>
            <w:ins w:id="121" w:author="Старченкова Наталья Сергеевна" w:date="2015-03-20T20:17:00Z">
              <m:rPr>
                <m:sty m:val="p"/>
              </m:rPr>
              <w:rPr>
                <w:rFonts w:ascii="Cambria Math" w:hAnsi="Cambria Math" w:cs="Times New Roman"/>
                <w:sz w:val="26"/>
                <w:szCs w:val="26"/>
              </w:rPr>
              <m:t>=</m:t>
            </w:ins>
          </m:r>
          <m:f>
            <m:fPr>
              <m:ctrlPr>
                <w:ins w:id="122" w:author="Старченкова Наталья Сергеевна" w:date="2015-03-20T20:17:00Z">
                  <w:rPr>
                    <w:rFonts w:ascii="Cambria Math" w:hAnsi="Cambria Math" w:cs="Times New Roman"/>
                    <w:sz w:val="26"/>
                    <w:szCs w:val="26"/>
                  </w:rPr>
                </w:ins>
              </m:ctrlPr>
            </m:fPr>
            <m:num>
              <m:r>
                <w:ins w:id="123" w:author="Старченкова Наталья Сергеевна" w:date="2015-03-20T20:17:00Z">
                  <w:rPr>
                    <w:rFonts w:ascii="Cambria Math" w:hAnsi="Cambria Math" w:cs="Times New Roman"/>
                    <w:sz w:val="26"/>
                    <w:szCs w:val="26"/>
                  </w:rPr>
                  <m:t>10000</m:t>
                </w:ins>
              </m:r>
              <m:sSub>
                <m:sSubPr>
                  <m:ctrlPr>
                    <w:ins w:id="124" w:author="Старченкова Наталья Сергеевна" w:date="2015-03-20T20:17:00Z">
                      <w:rPr>
                        <w:rFonts w:ascii="Cambria Math" w:hAnsi="Cambria Math" w:cs="Times New Roman"/>
                        <w:sz w:val="26"/>
                        <w:szCs w:val="26"/>
                      </w:rPr>
                    </w:ins>
                  </m:ctrlPr>
                </m:sSubPr>
                <m:e>
                  <m:r>
                    <w:ins w:id="125" w:author="Старченкова Наталья Сергеевна" w:date="2015-03-20T20:17:00Z">
                      <m:rPr>
                        <m:sty m:val="p"/>
                      </m:rPr>
                      <w:rPr>
                        <w:rFonts w:ascii="Cambria Math" w:hAnsi="Cambria Math" w:cs="Times New Roman"/>
                        <w:sz w:val="26"/>
                        <w:szCs w:val="26"/>
                      </w:rPr>
                      <m:t>×</m:t>
                    </w:ins>
                  </m:r>
                  <m:sSub>
                    <m:sSubPr>
                      <m:ctrlPr>
                        <w:ins w:id="126" w:author="Старченкова Наталья Сергеевна" w:date="2015-03-20T20:17:00Z">
                          <w:rPr>
                            <w:rFonts w:ascii="Cambria Math" w:hAnsi="Cambria Math" w:cs="Times New Roman"/>
                            <w:sz w:val="26"/>
                            <w:szCs w:val="26"/>
                          </w:rPr>
                        </w:ins>
                      </m:ctrlPr>
                    </m:sSubPr>
                    <m:e>
                      <m:r>
                        <w:ins w:id="127" w:author="Старченкова Наталья Сергеевна" w:date="2015-03-20T20:17:00Z">
                          <m:rPr>
                            <m:sty m:val="p"/>
                          </m:rPr>
                          <w:rPr>
                            <w:rFonts w:ascii="Cambria Math" w:hAnsi="Cambria Math" w:cs="Times New Roman"/>
                            <w:sz w:val="26"/>
                            <w:szCs w:val="26"/>
                          </w:rPr>
                          <m:t>К</m:t>
                        </w:ins>
                      </m:r>
                    </m:e>
                    <m:sub>
                      <m:r>
                        <w:ins w:id="128" w:author="Старченкова Наталья Сергеевна" w:date="2015-03-20T20:17:00Z">
                          <m:rPr>
                            <m:sty m:val="p"/>
                          </m:rPr>
                          <w:rPr>
                            <w:rFonts w:ascii="Cambria Math" w:hAnsi="Cambria Math" w:cs="Times New Roman"/>
                            <w:sz w:val="26"/>
                            <w:szCs w:val="26"/>
                          </w:rPr>
                          <m:t xml:space="preserve">ПЗ </m:t>
                        </w:ins>
                      </m:r>
                    </m:sub>
                  </m:sSub>
                  <m:r>
                    <w:ins w:id="129" w:author="Старченкова Наталья Сергеевна" w:date="2015-03-20T20:17:00Z">
                      <m:rPr>
                        <m:sty m:val="p"/>
                      </m:rPr>
                      <w:rPr>
                        <w:rFonts w:ascii="Cambria Math" w:hAnsi="Cambria Math" w:cs="Times New Roman"/>
                        <w:sz w:val="26"/>
                        <w:szCs w:val="26"/>
                      </w:rPr>
                      <m:t>×</m:t>
                    </w:ins>
                  </m:r>
                  <m:sSub>
                    <m:sSubPr>
                      <m:ctrlPr>
                        <w:ins w:id="130" w:author="Старченкова Наталья Сергеевна" w:date="2015-03-20T20:17:00Z">
                          <w:rPr>
                            <w:rFonts w:ascii="Cambria Math" w:hAnsi="Cambria Math" w:cs="Times New Roman"/>
                            <w:sz w:val="26"/>
                            <w:szCs w:val="26"/>
                          </w:rPr>
                        </w:ins>
                      </m:ctrlPr>
                    </m:sSubPr>
                    <m:e>
                      <m:r>
                        <w:ins w:id="131" w:author="Старченкова Наталья Сергеевна" w:date="2015-03-20T20:17:00Z">
                          <m:rPr>
                            <m:sty m:val="p"/>
                          </m:rPr>
                          <w:rPr>
                            <w:rFonts w:ascii="Cambria Math" w:hAnsi="Cambria Math" w:cs="Times New Roman"/>
                            <w:sz w:val="26"/>
                            <w:szCs w:val="26"/>
                          </w:rPr>
                          <m:t>К</m:t>
                        </w:ins>
                      </m:r>
                    </m:e>
                    <m:sub>
                      <m:r>
                        <w:ins w:id="132" w:author="Старченкова Наталья Сергеевна" w:date="2015-03-20T20:17:00Z">
                          <m:rPr>
                            <m:sty m:val="p"/>
                          </m:rPr>
                          <w:rPr>
                            <w:rFonts w:ascii="Cambria Math" w:hAnsi="Cambria Math" w:cs="Times New Roman"/>
                            <w:sz w:val="26"/>
                            <w:szCs w:val="26"/>
                          </w:rPr>
                          <m:t>П</m:t>
                        </w:ins>
                      </m:r>
                      <m:r>
                        <w:ins w:id="133" w:author="Старченкова Наталья Сергеевна" w:date="2015-03-20T20:17:00Z">
                          <w:rPr>
                            <w:rFonts w:ascii="Cambria Math" w:hAnsi="Cambria Math" w:cs="Times New Roman"/>
                            <w:sz w:val="26"/>
                            <w:szCs w:val="26"/>
                          </w:rPr>
                          <m:t>ЕР</m:t>
                        </w:ins>
                      </m:r>
                    </m:sub>
                  </m:sSub>
                </m:e>
                <m:sub>
                  <m:r>
                    <w:ins w:id="134" w:author="Старченкова Наталья Сергеевна" w:date="2015-03-20T20:17:00Z">
                      <m:rPr>
                        <m:sty m:val="p"/>
                      </m:rPr>
                      <w:rPr>
                        <w:rFonts w:ascii="Cambria Math" w:hAnsi="Cambria Math" w:cs="Times New Roman"/>
                        <w:sz w:val="26"/>
                        <w:szCs w:val="26"/>
                      </w:rPr>
                      <m:t xml:space="preserve">  </m:t>
                    </w:ins>
                  </m:r>
                </m:sub>
              </m:sSub>
            </m:num>
            <m:den>
              <m:sSub>
                <m:sSubPr>
                  <m:ctrlPr>
                    <w:ins w:id="135" w:author="Старченкова Наталья Сергеевна" w:date="2015-03-20T20:17:00Z">
                      <w:rPr>
                        <w:rFonts w:ascii="Cambria Math" w:hAnsi="Cambria Math" w:cs="Times New Roman"/>
                        <w:sz w:val="26"/>
                        <w:szCs w:val="26"/>
                      </w:rPr>
                    </w:ins>
                  </m:ctrlPr>
                </m:sSubPr>
                <m:e>
                  <m:r>
                    <w:ins w:id="136" w:author="Старченкова Наталья Сергеевна" w:date="2015-03-20T20:17:00Z">
                      <m:rPr>
                        <m:sty m:val="p"/>
                      </m:rPr>
                      <w:rPr>
                        <w:rFonts w:ascii="Cambria Math" w:hAnsi="Cambria Math" w:cs="Times New Roman"/>
                        <w:sz w:val="26"/>
                        <w:szCs w:val="26"/>
                      </w:rPr>
                      <m:t>К</m:t>
                    </w:ins>
                  </m:r>
                </m:e>
                <m:sub>
                  <m:r>
                    <w:ins w:id="137" w:author="Старченкова Наталья Сергеевна" w:date="2015-03-20T20:17:00Z">
                      <m:rPr>
                        <m:sty m:val="p"/>
                      </m:rPr>
                      <w:rPr>
                        <w:rFonts w:ascii="Cambria Math" w:hAnsi="Cambria Math" w:cs="Times New Roman"/>
                        <w:sz w:val="26"/>
                        <w:szCs w:val="26"/>
                      </w:rPr>
                      <m:t>ЖИЛ. ОБЕСП.</m:t>
                    </w:ins>
                  </m:r>
                </m:sub>
              </m:sSub>
            </m:den>
          </m:f>
        </m:oMath>
      </m:oMathPara>
    </w:p>
    <w:p w:rsidR="003F21B6" w:rsidRPr="0075248E" w:rsidRDefault="003F21B6" w:rsidP="001B116D">
      <w:pPr>
        <w:pStyle w:val="S7"/>
        <w:spacing w:line="240" w:lineRule="auto"/>
        <w:jc w:val="center"/>
        <w:rPr>
          <w:rFonts w:ascii="Times New Roman" w:hAnsi="Times New Roman" w:cs="Times New Roman"/>
          <w:sz w:val="26"/>
          <w:szCs w:val="26"/>
        </w:rPr>
      </w:pPr>
    </w:p>
    <w:p w:rsidR="003F21B6" w:rsidRPr="0075248E" w:rsidRDefault="003F21B6" w:rsidP="001B116D">
      <w:pPr>
        <w:pStyle w:val="a6"/>
        <w:spacing w:before="0" w:after="0"/>
        <w:ind w:firstLine="709"/>
        <w:rPr>
          <w:sz w:val="26"/>
          <w:szCs w:val="26"/>
        </w:rPr>
      </w:pPr>
      <w:r w:rsidRPr="0075248E">
        <w:rPr>
          <w:sz w:val="26"/>
          <w:szCs w:val="26"/>
        </w:rPr>
        <w:t>где:</w:t>
      </w:r>
    </w:p>
    <w:p w:rsidR="003F21B6" w:rsidRPr="0075248E" w:rsidRDefault="003F21B6" w:rsidP="001B116D">
      <w:pPr>
        <w:pStyle w:val="a6"/>
        <w:spacing w:before="0" w:after="0"/>
        <w:ind w:firstLine="709"/>
        <w:rPr>
          <w:sz w:val="26"/>
          <w:szCs w:val="26"/>
        </w:rPr>
      </w:pPr>
      <w:r w:rsidRPr="0075248E">
        <w:rPr>
          <w:sz w:val="26"/>
          <w:szCs w:val="26"/>
        </w:rPr>
        <w:fldChar w:fldCharType="begin"/>
      </w:r>
      <w:r w:rsidRPr="0075248E">
        <w:rPr>
          <w:sz w:val="26"/>
          <w:szCs w:val="26"/>
        </w:rPr>
        <w:instrText xml:space="preserve"> QUOTE </w:instrText>
      </w:r>
      <w:r w:rsidR="00AF010E">
        <w:rPr>
          <w:position w:val="-6"/>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6.5pt" equationxml="&lt;">
            <v:imagedata r:id="rId22" o:title="" chromakey="white"/>
          </v:shape>
        </w:pict>
      </w:r>
      <w:r w:rsidRPr="0075248E">
        <w:rPr>
          <w:sz w:val="26"/>
          <w:szCs w:val="26"/>
        </w:rPr>
        <w:instrText xml:space="preserve"> </w:instrText>
      </w:r>
      <w:r w:rsidRPr="0075248E">
        <w:rPr>
          <w:sz w:val="26"/>
          <w:szCs w:val="26"/>
        </w:rPr>
        <w:fldChar w:fldCharType="separate"/>
      </w:r>
      <w:r w:rsidR="00AF010E">
        <w:rPr>
          <w:position w:val="-6"/>
          <w:sz w:val="26"/>
          <w:szCs w:val="26"/>
        </w:rPr>
        <w:pict>
          <v:shape id="_x0000_i1026" type="#_x0000_t75" style="width:26.25pt;height:16.5pt" equationxml="&lt;">
            <v:imagedata r:id="rId22" o:title="" chromakey="white"/>
          </v:shape>
        </w:pict>
      </w:r>
      <w:r w:rsidRPr="0075248E">
        <w:rPr>
          <w:sz w:val="26"/>
          <w:szCs w:val="26"/>
        </w:rPr>
        <w:fldChar w:fldCharType="end"/>
      </w:r>
      <w:r w:rsidRPr="0075248E">
        <w:rPr>
          <w:sz w:val="26"/>
          <w:szCs w:val="26"/>
        </w:rPr>
        <w:t xml:space="preserve"> – расчетная плотность населения в границах жилого квартала, чел./</w:t>
      </w:r>
      <w:proofErr w:type="gramStart"/>
      <w:r w:rsidRPr="0075248E">
        <w:rPr>
          <w:sz w:val="26"/>
          <w:szCs w:val="26"/>
        </w:rPr>
        <w:t>га</w:t>
      </w:r>
      <w:proofErr w:type="gramEnd"/>
      <w:r w:rsidRPr="0075248E">
        <w:rPr>
          <w:sz w:val="26"/>
          <w:szCs w:val="26"/>
        </w:rPr>
        <w:t>;</w:t>
      </w:r>
    </w:p>
    <w:p w:rsidR="003F21B6" w:rsidRPr="0075248E" w:rsidRDefault="00370F3F" w:rsidP="001B116D">
      <w:pPr>
        <w:pStyle w:val="a6"/>
        <w:spacing w:before="0" w:after="0"/>
        <w:ind w:firstLine="709"/>
        <w:rPr>
          <w:sz w:val="26"/>
          <w:szCs w:val="26"/>
        </w:rPr>
      </w:pPr>
      <w:r w:rsidRPr="0075248E">
        <w:rPr>
          <w:sz w:val="26"/>
          <w:szCs w:val="26"/>
        </w:rPr>
        <w:t>К</w:t>
      </w:r>
      <w:r w:rsidRPr="0075248E">
        <w:rPr>
          <w:sz w:val="26"/>
          <w:szCs w:val="26"/>
          <w:vertAlign w:val="subscript"/>
        </w:rPr>
        <w:t>ПЗ</w:t>
      </w:r>
      <w:r w:rsidRPr="0075248E">
        <w:rPr>
          <w:sz w:val="26"/>
          <w:szCs w:val="26"/>
        </w:rPr>
        <w:t xml:space="preserve"> – коэффициент плотности застройки - отношение площади всех этажей зданий и сооружений к площади планировочного элемента. </w:t>
      </w:r>
      <w:r w:rsidR="003F21B6" w:rsidRPr="0075248E">
        <w:rPr>
          <w:sz w:val="26"/>
          <w:szCs w:val="26"/>
        </w:rPr>
        <w:t>Определяется в соотве</w:t>
      </w:r>
      <w:r w:rsidR="003F21B6" w:rsidRPr="0075248E">
        <w:rPr>
          <w:sz w:val="26"/>
          <w:szCs w:val="26"/>
        </w:rPr>
        <w:t>т</w:t>
      </w:r>
      <w:r w:rsidR="003F21B6" w:rsidRPr="0075248E">
        <w:rPr>
          <w:sz w:val="26"/>
          <w:szCs w:val="26"/>
        </w:rPr>
        <w:t xml:space="preserve">ствии с планируемой этажностью жилой застройки, согласно части 5 приложение </w:t>
      </w:r>
      <w:r w:rsidR="00514502" w:rsidRPr="0075248E">
        <w:rPr>
          <w:sz w:val="26"/>
          <w:szCs w:val="26"/>
        </w:rPr>
        <w:t>Б СП 42.13330.2016;</w:t>
      </w:r>
    </w:p>
    <w:p w:rsidR="003F21B6" w:rsidRPr="0075248E" w:rsidRDefault="003F21B6" w:rsidP="001B116D">
      <w:pPr>
        <w:pStyle w:val="a6"/>
        <w:spacing w:before="0" w:after="0"/>
        <w:ind w:firstLine="709"/>
        <w:rPr>
          <w:sz w:val="26"/>
          <w:szCs w:val="26"/>
        </w:rPr>
      </w:pPr>
      <w:r w:rsidRPr="0075248E">
        <w:rPr>
          <w:sz w:val="26"/>
          <w:szCs w:val="26"/>
        </w:rPr>
        <w:t>К</w:t>
      </w:r>
      <w:r w:rsidRPr="0075248E">
        <w:rPr>
          <w:sz w:val="26"/>
          <w:szCs w:val="26"/>
          <w:vertAlign w:val="subscript"/>
        </w:rPr>
        <w:t>ПЕР</w:t>
      </w:r>
      <w:r w:rsidRPr="0075248E">
        <w:rPr>
          <w:sz w:val="26"/>
          <w:szCs w:val="26"/>
        </w:rPr>
        <w:t xml:space="preserve"> – коэффициент перехода от общей площади к площади жилых помещ</w:t>
      </w:r>
      <w:r w:rsidRPr="0075248E">
        <w:rPr>
          <w:sz w:val="26"/>
          <w:szCs w:val="26"/>
        </w:rPr>
        <w:t>е</w:t>
      </w:r>
      <w:r w:rsidRPr="0075248E">
        <w:rPr>
          <w:sz w:val="26"/>
          <w:szCs w:val="26"/>
        </w:rPr>
        <w:t>ний, определяемый в соответствии с конструктивными особенностями застройки, объемом помещений общего пользования;</w:t>
      </w:r>
    </w:p>
    <w:p w:rsidR="003F21B6" w:rsidRPr="0075248E" w:rsidRDefault="003F21B6" w:rsidP="001B116D">
      <w:pPr>
        <w:pStyle w:val="a6"/>
        <w:spacing w:before="0" w:after="0"/>
        <w:ind w:firstLine="709"/>
        <w:rPr>
          <w:sz w:val="26"/>
          <w:szCs w:val="26"/>
        </w:rPr>
      </w:pPr>
      <w:r w:rsidRPr="0075248E">
        <w:rPr>
          <w:sz w:val="26"/>
          <w:szCs w:val="26"/>
        </w:rPr>
        <w:t>К</w:t>
      </w:r>
      <w:r w:rsidRPr="0075248E">
        <w:rPr>
          <w:sz w:val="26"/>
          <w:szCs w:val="26"/>
          <w:vertAlign w:val="subscript"/>
        </w:rPr>
        <w:t>ЖИЛ. ОБЕСП.</w:t>
      </w:r>
      <w:r w:rsidRPr="0075248E">
        <w:rPr>
          <w:sz w:val="26"/>
          <w:szCs w:val="26"/>
        </w:rPr>
        <w:t xml:space="preserve"> – нормативный коэффициент жилищной обеспеченности, кв. м/чел. </w:t>
      </w:r>
    </w:p>
    <w:p w:rsidR="003F21B6" w:rsidRPr="0075248E" w:rsidRDefault="003F21B6" w:rsidP="001B116D">
      <w:pPr>
        <w:pStyle w:val="a6"/>
        <w:spacing w:before="0" w:after="0"/>
        <w:ind w:firstLine="709"/>
        <w:rPr>
          <w:sz w:val="26"/>
          <w:szCs w:val="26"/>
        </w:rPr>
      </w:pPr>
      <w:r w:rsidRPr="0075248E">
        <w:rPr>
          <w:sz w:val="26"/>
          <w:szCs w:val="26"/>
        </w:rPr>
        <w:t>При подсчете коэффициентов плотности застройки площадь этажей определ</w:t>
      </w:r>
      <w:r w:rsidRPr="0075248E">
        <w:rPr>
          <w:sz w:val="26"/>
          <w:szCs w:val="26"/>
        </w:rPr>
        <w:t>я</w:t>
      </w:r>
      <w:r w:rsidRPr="0075248E">
        <w:rPr>
          <w:sz w:val="26"/>
          <w:szCs w:val="26"/>
        </w:rPr>
        <w:t>ется по внешним размерам здания. Учитываются только надземные этажи, включая мансардные.  Подземные этажи зданий и сооружений не учитываются. Подземное с</w:t>
      </w:r>
      <w:r w:rsidRPr="0075248E">
        <w:rPr>
          <w:sz w:val="26"/>
          <w:szCs w:val="26"/>
        </w:rPr>
        <w:t>о</w:t>
      </w:r>
      <w:r w:rsidRPr="0075248E">
        <w:rPr>
          <w:sz w:val="26"/>
          <w:szCs w:val="26"/>
        </w:rPr>
        <w:t>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3F21B6" w:rsidRPr="0075248E" w:rsidRDefault="003F21B6" w:rsidP="001B116D">
      <w:pPr>
        <w:pStyle w:val="a6"/>
        <w:spacing w:before="0" w:after="0"/>
        <w:ind w:firstLine="709"/>
        <w:rPr>
          <w:sz w:val="26"/>
          <w:szCs w:val="26"/>
        </w:rPr>
      </w:pPr>
      <w:r w:rsidRPr="0075248E">
        <w:rPr>
          <w:sz w:val="26"/>
          <w:szCs w:val="26"/>
        </w:rPr>
        <w:t>Расчетная плотность населения применяется в границах планировочного эл</w:t>
      </w:r>
      <w:r w:rsidRPr="0075248E">
        <w:rPr>
          <w:sz w:val="26"/>
          <w:szCs w:val="26"/>
        </w:rPr>
        <w:t>е</w:t>
      </w:r>
      <w:r w:rsidRPr="0075248E">
        <w:rPr>
          <w:sz w:val="26"/>
          <w:szCs w:val="26"/>
        </w:rPr>
        <w:t>мента – квартала. Границами кварталов являются красные линии.</w:t>
      </w:r>
    </w:p>
    <w:p w:rsidR="003F21B6" w:rsidRPr="0075248E" w:rsidRDefault="003F21B6" w:rsidP="001B116D">
      <w:pPr>
        <w:pStyle w:val="a6"/>
        <w:spacing w:before="0" w:after="0"/>
        <w:ind w:firstLine="709"/>
        <w:rPr>
          <w:sz w:val="26"/>
          <w:szCs w:val="26"/>
        </w:rPr>
      </w:pPr>
      <w:r w:rsidRPr="0075248E">
        <w:rPr>
          <w:sz w:val="26"/>
          <w:szCs w:val="26"/>
        </w:rPr>
        <w:t>При повышении показателя расчетной жилищной обеспеченности, расчетная плотность населения уменьшается.</w:t>
      </w:r>
    </w:p>
    <w:p w:rsidR="003F21B6" w:rsidRPr="0075248E" w:rsidRDefault="003F21B6" w:rsidP="001B116D">
      <w:pPr>
        <w:pStyle w:val="a6"/>
        <w:spacing w:before="0" w:after="0"/>
        <w:ind w:firstLine="709"/>
        <w:rPr>
          <w:sz w:val="26"/>
          <w:szCs w:val="26"/>
        </w:rPr>
      </w:pPr>
      <w:r w:rsidRPr="0075248E">
        <w:rPr>
          <w:sz w:val="26"/>
          <w:szCs w:val="26"/>
        </w:rPr>
        <w:lastRenderedPageBreak/>
        <w:t>При проектировании территории жилой застройки должны соблюдаться треб</w:t>
      </w:r>
      <w:r w:rsidRPr="0075248E">
        <w:rPr>
          <w:sz w:val="26"/>
          <w:szCs w:val="26"/>
        </w:rPr>
        <w:t>о</w:t>
      </w:r>
      <w:r w:rsidRPr="0075248E">
        <w:rPr>
          <w:sz w:val="26"/>
          <w:szCs w:val="26"/>
        </w:rPr>
        <w:t>вания по охране окружающей среды, защите территории от шума, вибрации, загря</w:t>
      </w:r>
      <w:r w:rsidRPr="0075248E">
        <w:rPr>
          <w:sz w:val="26"/>
          <w:szCs w:val="26"/>
        </w:rPr>
        <w:t>з</w:t>
      </w:r>
      <w:r w:rsidRPr="0075248E">
        <w:rPr>
          <w:sz w:val="26"/>
          <w:szCs w:val="26"/>
        </w:rPr>
        <w:t>нений атмосферного воздуха, электрических, ионизирующих и электромагнитных и</w:t>
      </w:r>
      <w:r w:rsidRPr="0075248E">
        <w:rPr>
          <w:sz w:val="26"/>
          <w:szCs w:val="26"/>
        </w:rPr>
        <w:t>з</w:t>
      </w:r>
      <w:r w:rsidRPr="0075248E">
        <w:rPr>
          <w:sz w:val="26"/>
          <w:szCs w:val="26"/>
        </w:rPr>
        <w:t xml:space="preserve">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 </w:t>
      </w:r>
    </w:p>
    <w:p w:rsidR="003F21B6" w:rsidRPr="0075248E" w:rsidRDefault="003F21B6" w:rsidP="001B116D">
      <w:pPr>
        <w:pStyle w:val="a6"/>
        <w:spacing w:before="0" w:after="0"/>
        <w:ind w:firstLine="709"/>
        <w:rPr>
          <w:sz w:val="26"/>
          <w:szCs w:val="26"/>
        </w:rPr>
      </w:pPr>
      <w:r w:rsidRPr="0075248E">
        <w:rPr>
          <w:sz w:val="26"/>
          <w:szCs w:val="26"/>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w:t>
      </w:r>
      <w:r w:rsidR="00514502" w:rsidRPr="0075248E">
        <w:rPr>
          <w:sz w:val="26"/>
          <w:szCs w:val="26"/>
        </w:rPr>
        <w:t xml:space="preserve">установленными </w:t>
      </w:r>
      <w:r w:rsidR="007C3659" w:rsidRPr="0075248E">
        <w:rPr>
          <w:sz w:val="26"/>
          <w:szCs w:val="26"/>
        </w:rPr>
        <w:t>требованиями</w:t>
      </w:r>
      <w:r w:rsidRPr="0075248E">
        <w:rPr>
          <w:sz w:val="26"/>
          <w:szCs w:val="26"/>
        </w:rPr>
        <w:t xml:space="preserve"> с учетом противопожарных требований и бытовых разрывов. </w:t>
      </w:r>
    </w:p>
    <w:p w:rsidR="003F21B6" w:rsidRPr="0075248E" w:rsidRDefault="003F21B6" w:rsidP="001B116D">
      <w:pPr>
        <w:pStyle w:val="a6"/>
        <w:spacing w:before="0" w:after="0"/>
        <w:ind w:firstLine="709"/>
        <w:rPr>
          <w:sz w:val="26"/>
          <w:szCs w:val="26"/>
        </w:rPr>
      </w:pPr>
      <w:r w:rsidRPr="0075248E">
        <w:rPr>
          <w:sz w:val="26"/>
          <w:szCs w:val="26"/>
        </w:rPr>
        <w:t>Площадь зеленых насаждений в границах планировочного элемента рекоме</w:t>
      </w:r>
      <w:r w:rsidRPr="0075248E">
        <w:rPr>
          <w:sz w:val="26"/>
          <w:szCs w:val="26"/>
        </w:rPr>
        <w:t>н</w:t>
      </w:r>
      <w:r w:rsidRPr="0075248E">
        <w:rPr>
          <w:sz w:val="26"/>
          <w:szCs w:val="26"/>
        </w:rPr>
        <w:t>дуется принимать не менее 25 % от всей территории планировочного элемента.</w:t>
      </w:r>
    </w:p>
    <w:p w:rsidR="003F21B6" w:rsidRPr="0075248E" w:rsidRDefault="003F21B6" w:rsidP="001B116D">
      <w:pPr>
        <w:pStyle w:val="a6"/>
        <w:spacing w:before="0" w:after="0"/>
        <w:ind w:firstLine="709"/>
        <w:rPr>
          <w:sz w:val="26"/>
          <w:szCs w:val="26"/>
        </w:rPr>
      </w:pPr>
      <w:r w:rsidRPr="0075248E">
        <w:rPr>
          <w:b/>
          <w:sz w:val="26"/>
          <w:szCs w:val="26"/>
        </w:rPr>
        <w:t>В рамках развития застроенных территорий</w:t>
      </w:r>
      <w:r w:rsidRPr="0075248E">
        <w:rPr>
          <w:sz w:val="26"/>
          <w:szCs w:val="26"/>
        </w:rPr>
        <w:t>,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3F21B6" w:rsidRPr="0075248E" w:rsidRDefault="003F21B6" w:rsidP="001B116D">
      <w:pPr>
        <w:pStyle w:val="a6"/>
        <w:spacing w:before="0" w:after="0"/>
        <w:ind w:firstLine="709"/>
        <w:rPr>
          <w:sz w:val="26"/>
          <w:szCs w:val="26"/>
        </w:rPr>
      </w:pPr>
      <w:r w:rsidRPr="0075248E">
        <w:rPr>
          <w:sz w:val="26"/>
          <w:szCs w:val="26"/>
        </w:rPr>
        <w:t>Размеры земельных участков индивидуальной жилой застройки, прикварти</w:t>
      </w:r>
      <w:r w:rsidRPr="0075248E">
        <w:rPr>
          <w:sz w:val="26"/>
          <w:szCs w:val="26"/>
        </w:rPr>
        <w:t>р</w:t>
      </w:r>
      <w:r w:rsidRPr="0075248E">
        <w:rPr>
          <w:sz w:val="26"/>
          <w:szCs w:val="26"/>
        </w:rPr>
        <w:t>ных земельных участков рекомендуется принимать с учетом особенностей террит</w:t>
      </w:r>
      <w:r w:rsidRPr="0075248E">
        <w:rPr>
          <w:sz w:val="26"/>
          <w:szCs w:val="26"/>
        </w:rPr>
        <w:t>о</w:t>
      </w:r>
      <w:r w:rsidRPr="0075248E">
        <w:rPr>
          <w:sz w:val="26"/>
          <w:szCs w:val="26"/>
        </w:rPr>
        <w:t>рий, характера сложившейся и формируемой жилой застройки, условий ее размещ</w:t>
      </w:r>
      <w:r w:rsidRPr="0075248E">
        <w:rPr>
          <w:sz w:val="26"/>
          <w:szCs w:val="26"/>
        </w:rPr>
        <w:t>е</w:t>
      </w:r>
      <w:r w:rsidRPr="0075248E">
        <w:rPr>
          <w:sz w:val="26"/>
          <w:szCs w:val="26"/>
        </w:rPr>
        <w:t>ния в структурном элементе жилой зоны.</w:t>
      </w:r>
    </w:p>
    <w:p w:rsidR="00AF38B1" w:rsidRPr="0075248E" w:rsidRDefault="00AF38B1" w:rsidP="001B116D">
      <w:pPr>
        <w:pStyle w:val="a6"/>
        <w:spacing w:before="0" w:after="0"/>
        <w:ind w:firstLine="709"/>
        <w:rPr>
          <w:sz w:val="26"/>
          <w:szCs w:val="26"/>
        </w:rPr>
      </w:pPr>
    </w:p>
    <w:p w:rsidR="003F21B6" w:rsidRPr="0075248E" w:rsidRDefault="003F21B6" w:rsidP="00CA6725">
      <w:pPr>
        <w:pStyle w:val="3"/>
        <w:rPr>
          <w:rFonts w:ascii="Times New Roman" w:hAnsi="Times New Roman" w:cs="Times New Roman"/>
          <w:i/>
          <w:sz w:val="26"/>
          <w:szCs w:val="26"/>
        </w:rPr>
      </w:pPr>
      <w:bookmarkStart w:id="138" w:name="_Toc444504776"/>
      <w:bookmarkStart w:id="139" w:name="_Toc68777313"/>
      <w:bookmarkEnd w:id="117"/>
      <w:r w:rsidRPr="0075248E">
        <w:rPr>
          <w:rFonts w:ascii="Times New Roman" w:hAnsi="Times New Roman" w:cs="Times New Roman"/>
          <w:i/>
          <w:sz w:val="26"/>
          <w:szCs w:val="26"/>
        </w:rPr>
        <w:t>Объекты в области промышленности и сельского хозяйства</w:t>
      </w:r>
      <w:bookmarkEnd w:id="138"/>
      <w:bookmarkEnd w:id="139"/>
    </w:p>
    <w:p w:rsidR="003F21B6" w:rsidRPr="0075248E" w:rsidRDefault="003F21B6" w:rsidP="001B116D">
      <w:pPr>
        <w:pStyle w:val="a6"/>
        <w:spacing w:before="0" w:after="0"/>
        <w:ind w:firstLine="709"/>
        <w:rPr>
          <w:sz w:val="26"/>
          <w:szCs w:val="26"/>
        </w:rPr>
      </w:pPr>
      <w:r w:rsidRPr="0075248E">
        <w:rPr>
          <w:sz w:val="26"/>
          <w:szCs w:val="26"/>
          <w:lang w:eastAsia="x-none"/>
        </w:rPr>
        <w:t>Для объектов в области промышленности и сельского хозяйства максимально допустимый уровень территориальной доступности не нормируется.</w:t>
      </w:r>
    </w:p>
    <w:p w:rsidR="003F21B6" w:rsidRPr="0075248E" w:rsidRDefault="003F21B6" w:rsidP="001B116D">
      <w:pPr>
        <w:pStyle w:val="a6"/>
        <w:spacing w:before="0" w:after="0"/>
        <w:ind w:firstLine="709"/>
        <w:rPr>
          <w:sz w:val="26"/>
          <w:szCs w:val="26"/>
        </w:rPr>
      </w:pPr>
      <w:r w:rsidRPr="0075248E">
        <w:rPr>
          <w:sz w:val="26"/>
          <w:szCs w:val="26"/>
        </w:rPr>
        <w:t>Планировка земельных участков производственных объектов (далее также – объектов) и их групп должна обеспечивать наиболее благоприятные условия для пр</w:t>
      </w:r>
      <w:r w:rsidRPr="0075248E">
        <w:rPr>
          <w:sz w:val="26"/>
          <w:szCs w:val="26"/>
        </w:rPr>
        <w:t>о</w:t>
      </w:r>
      <w:r w:rsidRPr="0075248E">
        <w:rPr>
          <w:sz w:val="26"/>
          <w:szCs w:val="26"/>
        </w:rPr>
        <w:t>изводственного процесса и труда на предприятиях, рациональное и экономное и</w:t>
      </w:r>
      <w:r w:rsidRPr="0075248E">
        <w:rPr>
          <w:sz w:val="26"/>
          <w:szCs w:val="26"/>
        </w:rPr>
        <w:t>с</w:t>
      </w:r>
      <w:r w:rsidRPr="0075248E">
        <w:rPr>
          <w:sz w:val="26"/>
          <w:szCs w:val="26"/>
        </w:rPr>
        <w:t>пользование земельных участков и наибольшую эффективность капитальных влож</w:t>
      </w:r>
      <w:r w:rsidRPr="0075248E">
        <w:rPr>
          <w:sz w:val="26"/>
          <w:szCs w:val="26"/>
        </w:rPr>
        <w:t>е</w:t>
      </w:r>
      <w:r w:rsidRPr="0075248E">
        <w:rPr>
          <w:sz w:val="26"/>
          <w:szCs w:val="26"/>
        </w:rPr>
        <w:t>ний.</w:t>
      </w:r>
    </w:p>
    <w:p w:rsidR="003F21B6" w:rsidRPr="0075248E" w:rsidRDefault="003F21B6" w:rsidP="001B116D">
      <w:pPr>
        <w:pStyle w:val="a6"/>
        <w:spacing w:before="0" w:after="0"/>
        <w:ind w:firstLine="709"/>
        <w:rPr>
          <w:sz w:val="26"/>
          <w:szCs w:val="26"/>
        </w:rPr>
      </w:pPr>
      <w:r w:rsidRPr="0075248E">
        <w:rPr>
          <w:sz w:val="26"/>
          <w:szCs w:val="26"/>
        </w:rPr>
        <w:t>Земельные участки производственных объектов и их групп надлежит разм</w:t>
      </w:r>
      <w:r w:rsidRPr="0075248E">
        <w:rPr>
          <w:sz w:val="26"/>
          <w:szCs w:val="26"/>
        </w:rPr>
        <w:t>е</w:t>
      </w:r>
      <w:r w:rsidRPr="0075248E">
        <w:rPr>
          <w:sz w:val="26"/>
          <w:szCs w:val="26"/>
        </w:rPr>
        <w:t xml:space="preserve">щать на территориях, предусмотренных </w:t>
      </w:r>
      <w:r w:rsidR="00F46B71" w:rsidRPr="0075248E">
        <w:rPr>
          <w:sz w:val="26"/>
          <w:szCs w:val="26"/>
        </w:rPr>
        <w:t xml:space="preserve">генеральным планом </w:t>
      </w:r>
      <w:r w:rsidR="00740A47" w:rsidRPr="00D56B89">
        <w:rPr>
          <w:strike/>
          <w:color w:val="FF0000"/>
          <w:sz w:val="26"/>
          <w:szCs w:val="26"/>
          <w:highlight w:val="yellow"/>
        </w:rPr>
        <w:t>городского</w:t>
      </w:r>
      <w:r w:rsidR="00740A47" w:rsidRPr="00D56B89">
        <w:rPr>
          <w:color w:val="FF0000"/>
          <w:sz w:val="26"/>
          <w:szCs w:val="26"/>
          <w:highlight w:val="yellow"/>
        </w:rPr>
        <w:t xml:space="preserve"> муниц</w:t>
      </w:r>
      <w:r w:rsidR="00740A47" w:rsidRPr="00D56B89">
        <w:rPr>
          <w:color w:val="FF0000"/>
          <w:sz w:val="26"/>
          <w:szCs w:val="26"/>
          <w:highlight w:val="yellow"/>
        </w:rPr>
        <w:t>и</w:t>
      </w:r>
      <w:r w:rsidR="00740A47" w:rsidRPr="00D56B89">
        <w:rPr>
          <w:color w:val="FF0000"/>
          <w:sz w:val="26"/>
          <w:szCs w:val="26"/>
          <w:highlight w:val="yellow"/>
        </w:rPr>
        <w:t>пального</w:t>
      </w:r>
      <w:r w:rsidR="00F46B71" w:rsidRPr="0075248E">
        <w:rPr>
          <w:sz w:val="26"/>
          <w:szCs w:val="26"/>
        </w:rPr>
        <w:t xml:space="preserve"> округа</w:t>
      </w:r>
      <w:r w:rsidRPr="0075248E">
        <w:rPr>
          <w:sz w:val="26"/>
          <w:szCs w:val="26"/>
        </w:rPr>
        <w:t>, проектами планировки соответствующих территорий, выполняемых с учетом программ экономического, социального, экологического развития. Земел</w:t>
      </w:r>
      <w:r w:rsidRPr="0075248E">
        <w:rPr>
          <w:sz w:val="26"/>
          <w:szCs w:val="26"/>
        </w:rPr>
        <w:t>ь</w:t>
      </w:r>
      <w:r w:rsidRPr="0075248E">
        <w:rPr>
          <w:sz w:val="26"/>
          <w:szCs w:val="26"/>
        </w:rPr>
        <w:t>ные участки объектов и их групп следует размещать на территориях несельскохозя</w:t>
      </w:r>
      <w:r w:rsidRPr="0075248E">
        <w:rPr>
          <w:sz w:val="26"/>
          <w:szCs w:val="26"/>
        </w:rPr>
        <w:t>й</w:t>
      </w:r>
      <w:r w:rsidRPr="0075248E">
        <w:rPr>
          <w:sz w:val="26"/>
          <w:szCs w:val="26"/>
        </w:rPr>
        <w:t>ственного назначения или непригодных для сельского хозяйства. Размещение объе</w:t>
      </w:r>
      <w:r w:rsidRPr="0075248E">
        <w:rPr>
          <w:sz w:val="26"/>
          <w:szCs w:val="26"/>
        </w:rPr>
        <w:t>к</w:t>
      </w:r>
      <w:r w:rsidRPr="0075248E">
        <w:rPr>
          <w:sz w:val="26"/>
          <w:szCs w:val="26"/>
        </w:rPr>
        <w:t>тов на территориях залегания полезных ископаемых допускается по согласованию с органами государственного горного надзора, а на площадях залегания общераспр</w:t>
      </w:r>
      <w:r w:rsidRPr="0075248E">
        <w:rPr>
          <w:sz w:val="26"/>
          <w:szCs w:val="26"/>
        </w:rPr>
        <w:t>о</w:t>
      </w:r>
      <w:r w:rsidRPr="0075248E">
        <w:rPr>
          <w:sz w:val="26"/>
          <w:szCs w:val="26"/>
        </w:rPr>
        <w:t>страненных полезных ископаемых – в порядке, устанавливаемом законодательством.</w:t>
      </w:r>
    </w:p>
    <w:p w:rsidR="003F21B6" w:rsidRPr="0075248E" w:rsidRDefault="003F21B6" w:rsidP="001B116D">
      <w:pPr>
        <w:pStyle w:val="a6"/>
        <w:spacing w:before="0" w:after="0"/>
        <w:ind w:firstLine="709"/>
        <w:rPr>
          <w:sz w:val="26"/>
          <w:szCs w:val="26"/>
        </w:rPr>
      </w:pPr>
      <w:r w:rsidRPr="0075248E">
        <w:rPr>
          <w:sz w:val="26"/>
          <w:szCs w:val="26"/>
        </w:rPr>
        <w:t>Размещение объектов не допускается (ограничения установлены в соответствии с п. 4.4 СП 18.13330.201</w:t>
      </w:r>
      <w:r w:rsidR="00514502" w:rsidRPr="0075248E">
        <w:rPr>
          <w:sz w:val="26"/>
          <w:szCs w:val="26"/>
        </w:rPr>
        <w:t>9</w:t>
      </w:r>
      <w:r w:rsidR="00F46B71" w:rsidRPr="0075248E">
        <w:rPr>
          <w:sz w:val="26"/>
          <w:szCs w:val="26"/>
        </w:rPr>
        <w:t>)</w:t>
      </w:r>
      <w:r w:rsidRPr="0075248E">
        <w:rPr>
          <w:sz w:val="26"/>
          <w:szCs w:val="26"/>
        </w:rPr>
        <w:t>:</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первом поясе зоны санитарной охраны подземных и наземных источников водоснабжения</w:t>
      </w:r>
      <w:r w:rsidR="00F22C5E" w:rsidRPr="0075248E">
        <w:rPr>
          <w:sz w:val="26"/>
          <w:szCs w:val="26"/>
        </w:rPr>
        <w:t xml:space="preserve"> в соответствии с СанПиН 2.1.4.1110</w:t>
      </w:r>
      <w:r w:rsidRPr="0075248E">
        <w:rPr>
          <w:sz w:val="26"/>
          <w:szCs w:val="26"/>
        </w:rPr>
        <w:t>;</w:t>
      </w:r>
    </w:p>
    <w:p w:rsidR="00F22C5E" w:rsidRPr="0075248E" w:rsidRDefault="00F22C5E" w:rsidP="00F22C5E">
      <w:pPr>
        <w:autoSpaceDE w:val="0"/>
        <w:autoSpaceDN w:val="0"/>
        <w:adjustRightInd w:val="0"/>
        <w:ind w:firstLine="709"/>
        <w:jc w:val="left"/>
        <w:rPr>
          <w:sz w:val="26"/>
          <w:szCs w:val="26"/>
        </w:rPr>
      </w:pPr>
      <w:r w:rsidRPr="0075248E">
        <w:rPr>
          <w:sz w:val="26"/>
          <w:szCs w:val="26"/>
        </w:rPr>
        <w:t>- в первой зоне округа санитарной охраны курортов, если проектируемые об</w:t>
      </w:r>
      <w:r w:rsidRPr="0075248E">
        <w:rPr>
          <w:sz w:val="26"/>
          <w:szCs w:val="26"/>
        </w:rPr>
        <w:t>ъ</w:t>
      </w:r>
      <w:r w:rsidRPr="0075248E">
        <w:rPr>
          <w:sz w:val="26"/>
          <w:szCs w:val="26"/>
        </w:rPr>
        <w:t>екты не связаны непосредственно с эксплуатацией природных лечебных средств к</w:t>
      </w:r>
      <w:r w:rsidRPr="0075248E">
        <w:rPr>
          <w:sz w:val="26"/>
          <w:szCs w:val="26"/>
        </w:rPr>
        <w:t>у</w:t>
      </w:r>
      <w:r w:rsidRPr="0075248E">
        <w:rPr>
          <w:sz w:val="26"/>
          <w:szCs w:val="26"/>
        </w:rPr>
        <w:t>рорта;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зеленых зонах городов;</w:t>
      </w:r>
    </w:p>
    <w:p w:rsidR="003F21B6" w:rsidRPr="0075248E" w:rsidRDefault="003F21B6" w:rsidP="00F22C5E">
      <w:pPr>
        <w:pStyle w:val="afff1"/>
        <w:numPr>
          <w:ilvl w:val="0"/>
          <w:numId w:val="9"/>
        </w:numPr>
        <w:contextualSpacing w:val="0"/>
        <w:rPr>
          <w:sz w:val="26"/>
          <w:szCs w:val="26"/>
        </w:rPr>
      </w:pPr>
      <w:r w:rsidRPr="0075248E">
        <w:rPr>
          <w:sz w:val="26"/>
          <w:szCs w:val="26"/>
        </w:rPr>
        <w:t>на землях особо охраняемых природных территорий</w:t>
      </w:r>
      <w:r w:rsidR="00F22C5E" w:rsidRPr="0075248E">
        <w:rPr>
          <w:sz w:val="26"/>
          <w:szCs w:val="26"/>
        </w:rPr>
        <w:t>, в т.ч. заповедников и их охранных зон;</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lastRenderedPageBreak/>
        <w:t>в зонах охраны памятников истории и культуры без разрешения соответств</w:t>
      </w:r>
      <w:r w:rsidRPr="0075248E">
        <w:rPr>
          <w:sz w:val="26"/>
          <w:szCs w:val="26"/>
        </w:rPr>
        <w:t>у</w:t>
      </w:r>
      <w:r w:rsidRPr="0075248E">
        <w:rPr>
          <w:sz w:val="26"/>
          <w:szCs w:val="26"/>
        </w:rPr>
        <w:t>ющих органов охраны памятников;</w:t>
      </w:r>
    </w:p>
    <w:p w:rsidR="00F22C5E" w:rsidRPr="0075248E" w:rsidRDefault="00F22C5E" w:rsidP="00F22C5E">
      <w:pPr>
        <w:pStyle w:val="afff1"/>
        <w:numPr>
          <w:ilvl w:val="0"/>
          <w:numId w:val="9"/>
        </w:numPr>
        <w:contextualSpacing w:val="0"/>
        <w:rPr>
          <w:sz w:val="26"/>
          <w:szCs w:val="26"/>
        </w:rPr>
      </w:pPr>
      <w:r w:rsidRPr="0075248E">
        <w:rPr>
          <w:sz w:val="26"/>
          <w:szCs w:val="26"/>
        </w:rPr>
        <w:t>в опасных зонах отвалов породы угольных и сланцевых шахт или обогатител</w:t>
      </w:r>
      <w:r w:rsidRPr="0075248E">
        <w:rPr>
          <w:sz w:val="26"/>
          <w:szCs w:val="26"/>
        </w:rPr>
        <w:t>ь</w:t>
      </w:r>
      <w:r w:rsidRPr="0075248E">
        <w:rPr>
          <w:sz w:val="26"/>
          <w:szCs w:val="26"/>
        </w:rPr>
        <w:t>ных фабрик;</w:t>
      </w:r>
    </w:p>
    <w:p w:rsidR="00F22C5E" w:rsidRPr="0075248E" w:rsidRDefault="00F22C5E" w:rsidP="00F22C5E">
      <w:pPr>
        <w:pStyle w:val="afff1"/>
        <w:numPr>
          <w:ilvl w:val="0"/>
          <w:numId w:val="9"/>
        </w:numPr>
        <w:contextualSpacing w:val="0"/>
        <w:rPr>
          <w:sz w:val="26"/>
          <w:szCs w:val="26"/>
        </w:rPr>
      </w:pPr>
      <w:r w:rsidRPr="0075248E">
        <w:rPr>
          <w:sz w:val="26"/>
          <w:szCs w:val="26"/>
        </w:rPr>
        <w:t>районах развития опасных геологических и инженерно-геологических проце</w:t>
      </w:r>
      <w:r w:rsidRPr="0075248E">
        <w:rPr>
          <w:sz w:val="26"/>
          <w:szCs w:val="26"/>
        </w:rPr>
        <w:t>с</w:t>
      </w:r>
      <w:r w:rsidRPr="0075248E">
        <w:rPr>
          <w:sz w:val="26"/>
          <w:szCs w:val="26"/>
        </w:rPr>
        <w:t>сов, оползней, оседания или обрушения поверхности под влиянием горных разраб</w:t>
      </w:r>
      <w:r w:rsidRPr="0075248E">
        <w:rPr>
          <w:sz w:val="26"/>
          <w:szCs w:val="26"/>
        </w:rPr>
        <w:t>о</w:t>
      </w:r>
      <w:r w:rsidRPr="0075248E">
        <w:rPr>
          <w:sz w:val="26"/>
          <w:szCs w:val="26"/>
        </w:rPr>
        <w:t>ток, селевых потоков и снежных лавин. Допускается размещение объектов в соотве</w:t>
      </w:r>
      <w:r w:rsidRPr="0075248E">
        <w:rPr>
          <w:sz w:val="26"/>
          <w:szCs w:val="26"/>
        </w:rPr>
        <w:t>т</w:t>
      </w:r>
      <w:r w:rsidRPr="0075248E">
        <w:rPr>
          <w:sz w:val="26"/>
          <w:szCs w:val="26"/>
        </w:rPr>
        <w:t>ствии с требованиями СП 115.13330, СП 116.13330;</w:t>
      </w:r>
    </w:p>
    <w:p w:rsidR="00F22C5E" w:rsidRPr="0075248E" w:rsidRDefault="00F22C5E" w:rsidP="00F22C5E">
      <w:pPr>
        <w:pStyle w:val="afff1"/>
        <w:numPr>
          <w:ilvl w:val="0"/>
          <w:numId w:val="9"/>
        </w:numPr>
        <w:contextualSpacing w:val="0"/>
        <w:rPr>
          <w:sz w:val="26"/>
          <w:szCs w:val="26"/>
        </w:rPr>
      </w:pPr>
      <w:r w:rsidRPr="0075248E">
        <w:rPr>
          <w:sz w:val="26"/>
          <w:szCs w:val="26"/>
        </w:rPr>
        <w:t>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rsidR="003F21B6" w:rsidRPr="0075248E" w:rsidRDefault="003F21B6" w:rsidP="00F22C5E">
      <w:pPr>
        <w:pStyle w:val="afff1"/>
        <w:numPr>
          <w:ilvl w:val="0"/>
          <w:numId w:val="9"/>
        </w:numPr>
        <w:contextualSpacing w:val="0"/>
        <w:rPr>
          <w:sz w:val="26"/>
          <w:szCs w:val="26"/>
        </w:rPr>
      </w:pPr>
      <w:r w:rsidRPr="0075248E">
        <w:rPr>
          <w:sz w:val="26"/>
          <w:szCs w:val="26"/>
        </w:rPr>
        <w:t>в зонах возможного катастрофического затопления в результате разрушения плотин или дамб. Зоной катастрофического затопления является территория, на кот</w:t>
      </w:r>
      <w:r w:rsidRPr="0075248E">
        <w:rPr>
          <w:sz w:val="26"/>
          <w:szCs w:val="26"/>
        </w:rPr>
        <w:t>о</w:t>
      </w:r>
      <w:r w:rsidRPr="0075248E">
        <w:rPr>
          <w:sz w:val="26"/>
          <w:szCs w:val="26"/>
        </w:rPr>
        <w:t>рой затопление имеет глубину 1,5 м и более или может повлечь за собой разрушение зданий и сооружений, гибель людей, вывод из строя оборудования объектов.</w:t>
      </w:r>
    </w:p>
    <w:p w:rsidR="003F21B6" w:rsidRPr="0075248E" w:rsidRDefault="003F21B6" w:rsidP="001B116D">
      <w:pPr>
        <w:pStyle w:val="a6"/>
        <w:spacing w:before="0" w:after="0"/>
        <w:ind w:firstLine="709"/>
        <w:rPr>
          <w:sz w:val="26"/>
          <w:szCs w:val="26"/>
        </w:rPr>
      </w:pPr>
      <w:r w:rsidRPr="0075248E">
        <w:rPr>
          <w:sz w:val="26"/>
          <w:szCs w:val="26"/>
        </w:rPr>
        <w:t>Между производственными объектами и жилой зоной необходимо предусма</w:t>
      </w:r>
      <w:r w:rsidRPr="0075248E">
        <w:rPr>
          <w:sz w:val="26"/>
          <w:szCs w:val="26"/>
        </w:rPr>
        <w:t>т</w:t>
      </w:r>
      <w:r w:rsidRPr="0075248E">
        <w:rPr>
          <w:sz w:val="26"/>
          <w:szCs w:val="26"/>
        </w:rPr>
        <w:t>ривать санитарно-защитную зону.</w:t>
      </w:r>
    </w:p>
    <w:p w:rsidR="003F21B6" w:rsidRPr="0075248E" w:rsidRDefault="003F21B6" w:rsidP="001B116D">
      <w:pPr>
        <w:pStyle w:val="a6"/>
        <w:spacing w:before="0" w:after="0"/>
        <w:ind w:firstLine="709"/>
        <w:rPr>
          <w:sz w:val="26"/>
          <w:szCs w:val="26"/>
        </w:rPr>
      </w:pPr>
      <w:r w:rsidRPr="0075248E">
        <w:rPr>
          <w:sz w:val="26"/>
          <w:szCs w:val="26"/>
        </w:rPr>
        <w:t>Устройство отвалов, шлаконакопителей, отходов и отбросов предприятий д</w:t>
      </w:r>
      <w:r w:rsidRPr="0075248E">
        <w:rPr>
          <w:sz w:val="26"/>
          <w:szCs w:val="26"/>
        </w:rPr>
        <w:t>о</w:t>
      </w:r>
      <w:r w:rsidRPr="0075248E">
        <w:rPr>
          <w:sz w:val="26"/>
          <w:szCs w:val="26"/>
        </w:rPr>
        <w:t>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w:t>
      </w:r>
      <w:r w:rsidRPr="0075248E">
        <w:rPr>
          <w:sz w:val="26"/>
          <w:szCs w:val="26"/>
        </w:rPr>
        <w:t>т</w:t>
      </w:r>
      <w:r w:rsidRPr="0075248E">
        <w:rPr>
          <w:sz w:val="26"/>
          <w:szCs w:val="26"/>
        </w:rPr>
        <w:t>валы. Участки для них следует размещать за пределами объектов и II пояса зон сан</w:t>
      </w:r>
      <w:r w:rsidRPr="0075248E">
        <w:rPr>
          <w:sz w:val="26"/>
          <w:szCs w:val="26"/>
        </w:rPr>
        <w:t>и</w:t>
      </w:r>
      <w:r w:rsidRPr="0075248E">
        <w:rPr>
          <w:sz w:val="26"/>
          <w:szCs w:val="26"/>
        </w:rPr>
        <w:t>тарной охраны подземных водоисточников, с соблюдением санитарных норм.</w:t>
      </w:r>
    </w:p>
    <w:p w:rsidR="003F21B6" w:rsidRPr="0075248E" w:rsidRDefault="003F21B6" w:rsidP="001B116D">
      <w:pPr>
        <w:pStyle w:val="a6"/>
        <w:spacing w:before="0" w:after="0"/>
        <w:ind w:firstLine="709"/>
        <w:rPr>
          <w:sz w:val="26"/>
          <w:szCs w:val="26"/>
        </w:rPr>
      </w:pPr>
      <w:r w:rsidRPr="0075248E">
        <w:rPr>
          <w:sz w:val="26"/>
          <w:szCs w:val="26"/>
        </w:rPr>
        <w:t>В состав производственных зон могут включаться: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коммунальные зоны – зоны размещения коммунальных и складских объе</w:t>
      </w:r>
      <w:r w:rsidRPr="0075248E">
        <w:rPr>
          <w:sz w:val="26"/>
          <w:szCs w:val="26"/>
        </w:rPr>
        <w:t>к</w:t>
      </w:r>
      <w:r w:rsidRPr="0075248E">
        <w:rPr>
          <w:sz w:val="26"/>
          <w:szCs w:val="26"/>
        </w:rPr>
        <w:t>тов, объектов жилищно-коммунального хозяйства, объектов транспорта, объектов оптовой торговли;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производственные зоны – зоны размещения производственных объектов </w:t>
      </w:r>
      <w:r w:rsidR="00351236" w:rsidRPr="0075248E">
        <w:rPr>
          <w:sz w:val="26"/>
          <w:szCs w:val="26"/>
        </w:rPr>
        <w:br/>
      </w:r>
      <w:r w:rsidRPr="0075248E">
        <w:rPr>
          <w:sz w:val="26"/>
          <w:szCs w:val="26"/>
        </w:rPr>
        <w:t>с различными нормативами воздействия на окружающую среду, как правило, треб</w:t>
      </w:r>
      <w:r w:rsidRPr="0075248E">
        <w:rPr>
          <w:sz w:val="26"/>
          <w:szCs w:val="26"/>
        </w:rPr>
        <w:t>у</w:t>
      </w:r>
      <w:r w:rsidRPr="0075248E">
        <w:rPr>
          <w:sz w:val="26"/>
          <w:szCs w:val="26"/>
        </w:rPr>
        <w:t>ющие устройства санитарно-защитных зон шириной более 50 м, а также железнод</w:t>
      </w:r>
      <w:r w:rsidRPr="0075248E">
        <w:rPr>
          <w:sz w:val="26"/>
          <w:szCs w:val="26"/>
        </w:rPr>
        <w:t>о</w:t>
      </w:r>
      <w:r w:rsidRPr="0075248E">
        <w:rPr>
          <w:sz w:val="26"/>
          <w:szCs w:val="26"/>
        </w:rPr>
        <w:t>рожных подъездных путей;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иные виды производственной (научно-производственные зоны), инженерной и транспортной инфраструктур.</w:t>
      </w:r>
    </w:p>
    <w:p w:rsidR="003F21B6" w:rsidRPr="0075248E" w:rsidRDefault="003F21B6" w:rsidP="001B116D">
      <w:pPr>
        <w:pStyle w:val="a6"/>
        <w:spacing w:before="0" w:after="0"/>
        <w:ind w:firstLine="709"/>
        <w:rPr>
          <w:sz w:val="26"/>
          <w:szCs w:val="26"/>
        </w:rPr>
      </w:pPr>
      <w:r w:rsidRPr="0075248E">
        <w:rPr>
          <w:sz w:val="26"/>
          <w:szCs w:val="26"/>
        </w:rPr>
        <w:t>В производственных зонах допускается размещать сооружения и помещения объектов аварийно-спасательных служб, обслуживающих расположенные в прои</w:t>
      </w:r>
      <w:r w:rsidRPr="0075248E">
        <w:rPr>
          <w:sz w:val="26"/>
          <w:szCs w:val="26"/>
        </w:rPr>
        <w:t>з</w:t>
      </w:r>
      <w:r w:rsidRPr="0075248E">
        <w:rPr>
          <w:sz w:val="26"/>
          <w:szCs w:val="26"/>
        </w:rPr>
        <w:t>водственной зоне предприятия и другие объекты.</w:t>
      </w:r>
    </w:p>
    <w:p w:rsidR="003F21B6" w:rsidRPr="0075248E" w:rsidRDefault="003F21B6" w:rsidP="001B116D">
      <w:pPr>
        <w:pStyle w:val="a6"/>
        <w:spacing w:before="0" w:after="0"/>
        <w:ind w:firstLine="709"/>
        <w:rPr>
          <w:sz w:val="26"/>
          <w:szCs w:val="26"/>
        </w:rPr>
      </w:pPr>
      <w:r w:rsidRPr="0075248E">
        <w:rPr>
          <w:sz w:val="26"/>
          <w:szCs w:val="26"/>
        </w:rPr>
        <w:t>При размещении и реконструкции предприятий и других объектов на террит</w:t>
      </w:r>
      <w:r w:rsidRPr="0075248E">
        <w:rPr>
          <w:sz w:val="26"/>
          <w:szCs w:val="26"/>
        </w:rPr>
        <w:t>о</w:t>
      </w:r>
      <w:r w:rsidRPr="0075248E">
        <w:rPr>
          <w:sz w:val="26"/>
          <w:szCs w:val="26"/>
        </w:rPr>
        <w:t>рии производственной зоны следует предусматривать меры по обеспечению их бе</w:t>
      </w:r>
      <w:r w:rsidRPr="0075248E">
        <w:rPr>
          <w:sz w:val="26"/>
          <w:szCs w:val="26"/>
        </w:rPr>
        <w:t>з</w:t>
      </w:r>
      <w:r w:rsidRPr="0075248E">
        <w:rPr>
          <w:sz w:val="26"/>
          <w:szCs w:val="26"/>
        </w:rPr>
        <w:t>опасности в процессе эксплуатации, а также предусматривать в случае аварии на о</w:t>
      </w:r>
      <w:r w:rsidRPr="0075248E">
        <w:rPr>
          <w:sz w:val="26"/>
          <w:szCs w:val="26"/>
        </w:rPr>
        <w:t>д</w:t>
      </w:r>
      <w:r w:rsidRPr="0075248E">
        <w:rPr>
          <w:sz w:val="26"/>
          <w:szCs w:val="26"/>
        </w:rPr>
        <w:t>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w:t>
      </w:r>
      <w:r w:rsidRPr="0075248E">
        <w:rPr>
          <w:sz w:val="26"/>
          <w:szCs w:val="26"/>
        </w:rPr>
        <w:t>е</w:t>
      </w:r>
      <w:r w:rsidRPr="0075248E">
        <w:rPr>
          <w:sz w:val="26"/>
          <w:szCs w:val="26"/>
        </w:rPr>
        <w:t>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3F21B6" w:rsidRPr="0075248E" w:rsidRDefault="003F21B6" w:rsidP="001B116D">
      <w:pPr>
        <w:pStyle w:val="a6"/>
        <w:spacing w:before="0" w:after="0"/>
        <w:ind w:firstLine="709"/>
        <w:rPr>
          <w:sz w:val="26"/>
          <w:szCs w:val="26"/>
        </w:rPr>
      </w:pPr>
      <w:r w:rsidRPr="0075248E">
        <w:rPr>
          <w:sz w:val="26"/>
          <w:szCs w:val="26"/>
        </w:rPr>
        <w:t>При реконструкции объектов сложившейся производственной застройки, я</w:t>
      </w:r>
      <w:r w:rsidRPr="0075248E">
        <w:rPr>
          <w:sz w:val="26"/>
          <w:szCs w:val="26"/>
        </w:rPr>
        <w:t>в</w:t>
      </w:r>
      <w:r w:rsidRPr="0075248E">
        <w:rPr>
          <w:sz w:val="26"/>
          <w:szCs w:val="26"/>
        </w:rPr>
        <w:t xml:space="preserve">ляющихся памятниками истории и культуры, необходимо предусматривать меры </w:t>
      </w:r>
      <w:r w:rsidR="00351236" w:rsidRPr="0075248E">
        <w:rPr>
          <w:sz w:val="26"/>
          <w:szCs w:val="26"/>
        </w:rPr>
        <w:br/>
      </w:r>
      <w:r w:rsidRPr="0075248E">
        <w:rPr>
          <w:sz w:val="26"/>
          <w:szCs w:val="26"/>
        </w:rPr>
        <w:t>по сохранению их исторического облика.</w:t>
      </w:r>
    </w:p>
    <w:p w:rsidR="003F21B6" w:rsidRPr="0075248E" w:rsidRDefault="003F21B6" w:rsidP="001B116D">
      <w:pPr>
        <w:pStyle w:val="a6"/>
        <w:spacing w:before="0" w:after="0"/>
        <w:ind w:firstLine="709"/>
        <w:rPr>
          <w:sz w:val="26"/>
          <w:szCs w:val="26"/>
        </w:rPr>
      </w:pPr>
      <w:r w:rsidRPr="0075248E">
        <w:rPr>
          <w:sz w:val="26"/>
          <w:szCs w:val="26"/>
        </w:rPr>
        <w:t xml:space="preserve">В пределах производственных зон и санитарно-защитных зон предприятий </w:t>
      </w:r>
      <w:r w:rsidR="00351236" w:rsidRPr="0075248E">
        <w:rPr>
          <w:sz w:val="26"/>
          <w:szCs w:val="26"/>
        </w:rPr>
        <w:br/>
      </w:r>
      <w:r w:rsidRPr="0075248E">
        <w:rPr>
          <w:sz w:val="26"/>
          <w:szCs w:val="26"/>
        </w:rPr>
        <w:t>не допускается размещать жилые дома, гостиницы, общежития, садово-дачную з</w:t>
      </w:r>
      <w:r w:rsidRPr="0075248E">
        <w:rPr>
          <w:sz w:val="26"/>
          <w:szCs w:val="26"/>
        </w:rPr>
        <w:t>а</w:t>
      </w:r>
      <w:r w:rsidRPr="0075248E">
        <w:rPr>
          <w:sz w:val="26"/>
          <w:szCs w:val="26"/>
        </w:rPr>
        <w:t>стройку, дошкольные образовательные и общеобразовательные организации, мед</w:t>
      </w:r>
      <w:r w:rsidRPr="0075248E">
        <w:rPr>
          <w:sz w:val="26"/>
          <w:szCs w:val="26"/>
        </w:rPr>
        <w:t>и</w:t>
      </w:r>
      <w:r w:rsidRPr="0075248E">
        <w:rPr>
          <w:sz w:val="26"/>
          <w:szCs w:val="26"/>
        </w:rPr>
        <w:t xml:space="preserve">цинские организации, учреждения и организации отдыха, спортивные сооружения, </w:t>
      </w:r>
      <w:r w:rsidRPr="0075248E">
        <w:rPr>
          <w:sz w:val="26"/>
          <w:szCs w:val="26"/>
        </w:rPr>
        <w:lastRenderedPageBreak/>
        <w:t>другие общественные здания, не связанные с обслуживанием производства. Террит</w:t>
      </w:r>
      <w:r w:rsidRPr="0075248E">
        <w:rPr>
          <w:sz w:val="26"/>
          <w:szCs w:val="26"/>
        </w:rPr>
        <w:t>о</w:t>
      </w:r>
      <w:r w:rsidRPr="0075248E">
        <w:rPr>
          <w:sz w:val="26"/>
          <w:szCs w:val="26"/>
        </w:rPr>
        <w:t>рия СЗЗ не должна использоваться для рекреационных целей и производства сельск</w:t>
      </w:r>
      <w:r w:rsidRPr="0075248E">
        <w:rPr>
          <w:sz w:val="26"/>
          <w:szCs w:val="26"/>
        </w:rPr>
        <w:t>о</w:t>
      </w:r>
      <w:r w:rsidRPr="0075248E">
        <w:rPr>
          <w:sz w:val="26"/>
          <w:szCs w:val="26"/>
        </w:rPr>
        <w:t>хозяйственной продукции.</w:t>
      </w:r>
    </w:p>
    <w:p w:rsidR="003F21B6" w:rsidRPr="0075248E" w:rsidRDefault="003F21B6" w:rsidP="001B116D">
      <w:pPr>
        <w:pStyle w:val="a6"/>
        <w:spacing w:before="0" w:after="0"/>
        <w:ind w:firstLine="709"/>
        <w:rPr>
          <w:sz w:val="26"/>
          <w:szCs w:val="26"/>
        </w:rPr>
      </w:pPr>
      <w:r w:rsidRPr="0075248E">
        <w:rPr>
          <w:sz w:val="26"/>
          <w:szCs w:val="26"/>
        </w:rPr>
        <w:t xml:space="preserve">Участки СЗЗ предприятий не включаются в состав территории предприятий </w:t>
      </w:r>
      <w:r w:rsidR="00351236" w:rsidRPr="0075248E">
        <w:rPr>
          <w:sz w:val="26"/>
          <w:szCs w:val="26"/>
        </w:rPr>
        <w:br/>
      </w:r>
      <w:r w:rsidRPr="0075248E">
        <w:rPr>
          <w:sz w:val="26"/>
          <w:szCs w:val="26"/>
        </w:rPr>
        <w:t>и могут быть предоставлены для размещения объектов, строительство которых д</w:t>
      </w:r>
      <w:r w:rsidRPr="0075248E">
        <w:rPr>
          <w:sz w:val="26"/>
          <w:szCs w:val="26"/>
        </w:rPr>
        <w:t>о</w:t>
      </w:r>
      <w:r w:rsidRPr="0075248E">
        <w:rPr>
          <w:sz w:val="26"/>
          <w:szCs w:val="26"/>
        </w:rPr>
        <w:t>пускается на территории этих зон. Оздоровительные, санитарно-гигиенические, стр</w:t>
      </w:r>
      <w:r w:rsidRPr="0075248E">
        <w:rPr>
          <w:sz w:val="26"/>
          <w:szCs w:val="26"/>
        </w:rPr>
        <w:t>о</w:t>
      </w:r>
      <w:r w:rsidRPr="0075248E">
        <w:rPr>
          <w:sz w:val="26"/>
          <w:szCs w:val="26"/>
        </w:rPr>
        <w:t>ительные и другие мероприятия, связанные с охраной окружающей среды на прил</w:t>
      </w:r>
      <w:r w:rsidRPr="0075248E">
        <w:rPr>
          <w:sz w:val="26"/>
          <w:szCs w:val="26"/>
        </w:rPr>
        <w:t>е</w:t>
      </w:r>
      <w:r w:rsidRPr="0075248E">
        <w:rPr>
          <w:sz w:val="26"/>
          <w:szCs w:val="26"/>
        </w:rPr>
        <w:t>гающей к предприятию загрязненной территории, включая благоустройство СЗЗ, осуществляются за счет предприятия, имеющего вредные выбросы.</w:t>
      </w:r>
    </w:p>
    <w:p w:rsidR="003F21B6" w:rsidRPr="0075248E" w:rsidRDefault="003F21B6" w:rsidP="001B116D">
      <w:pPr>
        <w:pStyle w:val="a6"/>
        <w:spacing w:before="0" w:after="0"/>
        <w:ind w:firstLine="709"/>
        <w:rPr>
          <w:sz w:val="26"/>
          <w:szCs w:val="26"/>
        </w:rPr>
      </w:pPr>
      <w:r w:rsidRPr="0075248E">
        <w:rPr>
          <w:sz w:val="26"/>
          <w:szCs w:val="26"/>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w:t>
      </w:r>
    </w:p>
    <w:p w:rsidR="003F21B6" w:rsidRPr="0075248E" w:rsidRDefault="003F21B6" w:rsidP="001B116D">
      <w:pPr>
        <w:pStyle w:val="a6"/>
        <w:spacing w:before="0" w:after="0"/>
        <w:ind w:firstLine="709"/>
        <w:rPr>
          <w:sz w:val="26"/>
          <w:szCs w:val="26"/>
        </w:rPr>
      </w:pPr>
      <w:r w:rsidRPr="0075248E">
        <w:rPr>
          <w:sz w:val="26"/>
          <w:szCs w:val="26"/>
        </w:rPr>
        <w:t>Занятость территории промышленной зоны определяется в процентах как о</w:t>
      </w:r>
      <w:r w:rsidRPr="0075248E">
        <w:rPr>
          <w:sz w:val="26"/>
          <w:szCs w:val="26"/>
        </w:rPr>
        <w:t>т</w:t>
      </w:r>
      <w:r w:rsidRPr="0075248E">
        <w:rPr>
          <w:sz w:val="26"/>
          <w:szCs w:val="26"/>
        </w:rPr>
        <w:t>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к общей территории пр</w:t>
      </w:r>
      <w:r w:rsidRPr="0075248E">
        <w:rPr>
          <w:sz w:val="26"/>
          <w:szCs w:val="26"/>
        </w:rPr>
        <w:t>о</w:t>
      </w:r>
      <w:r w:rsidRPr="0075248E">
        <w:rPr>
          <w:sz w:val="26"/>
          <w:szCs w:val="26"/>
        </w:rPr>
        <w:t>мышленной зоны, определенной генеральным планом населенного пункта. Занятые территории могут включать резервные участки на площадках предприятий и других объектов, намеченные в соответствии с заданием на проектирование для размещения на них зданий и сооружений.</w:t>
      </w:r>
    </w:p>
    <w:p w:rsidR="003F21B6" w:rsidRPr="0075248E" w:rsidRDefault="003F21B6" w:rsidP="001B116D">
      <w:pPr>
        <w:pStyle w:val="a6"/>
        <w:spacing w:before="0" w:after="0"/>
        <w:ind w:firstLine="709"/>
        <w:rPr>
          <w:sz w:val="26"/>
          <w:szCs w:val="26"/>
        </w:rPr>
      </w:pPr>
      <w:r w:rsidRPr="0075248E">
        <w:rPr>
          <w:sz w:val="26"/>
          <w:szCs w:val="26"/>
        </w:rPr>
        <w:t>Плотность застройки кварталов, занимаемых промышленными предприятиями и другими объектами, как правило, не должна превышать показателей, приведенных ниже, где коэффициент застройки – отношение площади, занятой под зданиями и с</w:t>
      </w:r>
      <w:r w:rsidRPr="0075248E">
        <w:rPr>
          <w:sz w:val="26"/>
          <w:szCs w:val="26"/>
        </w:rPr>
        <w:t>о</w:t>
      </w:r>
      <w:r w:rsidRPr="0075248E">
        <w:rPr>
          <w:sz w:val="26"/>
          <w:szCs w:val="26"/>
        </w:rPr>
        <w:t>оружениями, к площади участка (квартала); коэффициент плотности застройки – о</w:t>
      </w:r>
      <w:r w:rsidRPr="0075248E">
        <w:rPr>
          <w:sz w:val="26"/>
          <w:szCs w:val="26"/>
        </w:rPr>
        <w:t>т</w:t>
      </w:r>
      <w:r w:rsidRPr="0075248E">
        <w:rPr>
          <w:sz w:val="26"/>
          <w:szCs w:val="26"/>
        </w:rPr>
        <w:t>ношение площади всех этажей зданий и сооружений к площади участка (квартала).</w:t>
      </w:r>
    </w:p>
    <w:p w:rsidR="003F21B6" w:rsidRPr="0075248E" w:rsidRDefault="003F21B6" w:rsidP="001B116D">
      <w:pPr>
        <w:pStyle w:val="afff5"/>
        <w:spacing w:before="0" w:after="0"/>
        <w:ind w:firstLine="709"/>
        <w:rPr>
          <w:sz w:val="26"/>
          <w:szCs w:val="26"/>
          <w:lang w:val="ru-RU"/>
        </w:rPr>
      </w:pPr>
      <w:r w:rsidRPr="0075248E">
        <w:rPr>
          <w:sz w:val="26"/>
          <w:szCs w:val="26"/>
        </w:rPr>
        <w:t xml:space="preserve">Таблица </w:t>
      </w:r>
      <w:r w:rsidRPr="0075248E">
        <w:rPr>
          <w:sz w:val="26"/>
          <w:szCs w:val="26"/>
        </w:rPr>
        <w:fldChar w:fldCharType="begin"/>
      </w:r>
      <w:r w:rsidRPr="0075248E">
        <w:rPr>
          <w:sz w:val="26"/>
          <w:szCs w:val="26"/>
        </w:rPr>
        <w:instrText xml:space="preserve"> SEQ Таблица \* ARABIC </w:instrText>
      </w:r>
      <w:r w:rsidRPr="0075248E">
        <w:rPr>
          <w:sz w:val="26"/>
          <w:szCs w:val="26"/>
        </w:rPr>
        <w:fldChar w:fldCharType="separate"/>
      </w:r>
      <w:r w:rsidR="009800B1" w:rsidRPr="0075248E">
        <w:rPr>
          <w:noProof/>
          <w:sz w:val="26"/>
          <w:szCs w:val="26"/>
        </w:rPr>
        <w:t>3</w:t>
      </w:r>
      <w:r w:rsidRPr="0075248E">
        <w:rPr>
          <w:sz w:val="26"/>
          <w:szCs w:val="26"/>
        </w:rPr>
        <w:fldChar w:fldCharType="end"/>
      </w:r>
      <w:r w:rsidRPr="0075248E">
        <w:rPr>
          <w:sz w:val="26"/>
          <w:szCs w:val="26"/>
          <w:lang w:val="ru-RU"/>
        </w:rPr>
        <w:t xml:space="preserve"> </w:t>
      </w:r>
      <w:r w:rsidRPr="0075248E">
        <w:rPr>
          <w:noProof/>
          <w:sz w:val="26"/>
          <w:szCs w:val="26"/>
        </w:rPr>
        <w:t>Показатели плотности застройки участков территориальных зон</w:t>
      </w:r>
    </w:p>
    <w:tbl>
      <w:tblPr>
        <w:tblW w:w="0" w:type="auto"/>
        <w:jc w:val="center"/>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2093"/>
        <w:gridCol w:w="2760"/>
      </w:tblGrid>
      <w:tr w:rsidR="0075248E" w:rsidRPr="0075248E" w:rsidTr="00351236">
        <w:trPr>
          <w:jc w:val="center"/>
        </w:trPr>
        <w:tc>
          <w:tcPr>
            <w:tcW w:w="4571" w:type="dxa"/>
            <w:shd w:val="clear" w:color="auto" w:fill="auto"/>
          </w:tcPr>
          <w:p w:rsidR="003F21B6" w:rsidRPr="0075248E" w:rsidRDefault="003F21B6" w:rsidP="001B116D">
            <w:pPr>
              <w:tabs>
                <w:tab w:val="left" w:pos="993"/>
              </w:tabs>
              <w:ind w:firstLine="0"/>
              <w:jc w:val="center"/>
              <w:rPr>
                <w:b/>
                <w:sz w:val="24"/>
                <w:szCs w:val="24"/>
              </w:rPr>
            </w:pPr>
            <w:r w:rsidRPr="0075248E">
              <w:rPr>
                <w:b/>
                <w:sz w:val="24"/>
                <w:szCs w:val="24"/>
              </w:rPr>
              <w:t>Территориальные зоны</w:t>
            </w:r>
          </w:p>
        </w:tc>
        <w:tc>
          <w:tcPr>
            <w:tcW w:w="2093" w:type="dxa"/>
            <w:shd w:val="clear" w:color="auto" w:fill="auto"/>
          </w:tcPr>
          <w:p w:rsidR="003F21B6" w:rsidRPr="0075248E" w:rsidRDefault="003F21B6" w:rsidP="001B116D">
            <w:pPr>
              <w:tabs>
                <w:tab w:val="left" w:pos="993"/>
              </w:tabs>
              <w:ind w:firstLine="0"/>
              <w:jc w:val="center"/>
              <w:rPr>
                <w:b/>
                <w:sz w:val="24"/>
                <w:szCs w:val="24"/>
              </w:rPr>
            </w:pPr>
            <w:r w:rsidRPr="0075248E">
              <w:rPr>
                <w:b/>
                <w:sz w:val="24"/>
                <w:szCs w:val="24"/>
              </w:rPr>
              <w:t>Коэффициент застройки</w:t>
            </w:r>
          </w:p>
        </w:tc>
        <w:tc>
          <w:tcPr>
            <w:tcW w:w="2760" w:type="dxa"/>
            <w:shd w:val="clear" w:color="auto" w:fill="auto"/>
          </w:tcPr>
          <w:p w:rsidR="003F21B6" w:rsidRPr="0075248E" w:rsidRDefault="003F21B6" w:rsidP="001B116D">
            <w:pPr>
              <w:tabs>
                <w:tab w:val="left" w:pos="993"/>
              </w:tabs>
              <w:ind w:firstLine="0"/>
              <w:jc w:val="center"/>
              <w:rPr>
                <w:b/>
                <w:sz w:val="24"/>
                <w:szCs w:val="24"/>
              </w:rPr>
            </w:pPr>
            <w:r w:rsidRPr="0075248E">
              <w:rPr>
                <w:b/>
                <w:sz w:val="24"/>
                <w:szCs w:val="24"/>
              </w:rPr>
              <w:t>Коэффициент плотн</w:t>
            </w:r>
            <w:r w:rsidRPr="0075248E">
              <w:rPr>
                <w:b/>
                <w:sz w:val="24"/>
                <w:szCs w:val="24"/>
              </w:rPr>
              <w:t>о</w:t>
            </w:r>
            <w:r w:rsidRPr="0075248E">
              <w:rPr>
                <w:b/>
                <w:sz w:val="24"/>
                <w:szCs w:val="24"/>
              </w:rPr>
              <w:t>сти застройки</w:t>
            </w:r>
          </w:p>
        </w:tc>
      </w:tr>
      <w:tr w:rsidR="0075248E" w:rsidRPr="0075248E" w:rsidTr="00351236">
        <w:trPr>
          <w:jc w:val="center"/>
        </w:trPr>
        <w:tc>
          <w:tcPr>
            <w:tcW w:w="4571" w:type="dxa"/>
            <w:shd w:val="clear" w:color="auto" w:fill="auto"/>
          </w:tcPr>
          <w:p w:rsidR="003F21B6" w:rsidRPr="0075248E" w:rsidRDefault="003F21B6" w:rsidP="001B116D">
            <w:pPr>
              <w:tabs>
                <w:tab w:val="left" w:pos="993"/>
              </w:tabs>
              <w:ind w:firstLine="0"/>
              <w:rPr>
                <w:sz w:val="24"/>
                <w:szCs w:val="24"/>
              </w:rPr>
            </w:pPr>
            <w:r w:rsidRPr="0075248E">
              <w:rPr>
                <w:sz w:val="24"/>
                <w:szCs w:val="24"/>
              </w:rPr>
              <w:t>Производственная</w:t>
            </w:r>
          </w:p>
        </w:tc>
        <w:tc>
          <w:tcPr>
            <w:tcW w:w="2093"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0,8</w:t>
            </w:r>
          </w:p>
        </w:tc>
        <w:tc>
          <w:tcPr>
            <w:tcW w:w="2760"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2,4</w:t>
            </w:r>
          </w:p>
        </w:tc>
      </w:tr>
      <w:tr w:rsidR="0075248E" w:rsidRPr="0075248E" w:rsidTr="00351236">
        <w:trPr>
          <w:jc w:val="center"/>
        </w:trPr>
        <w:tc>
          <w:tcPr>
            <w:tcW w:w="4571" w:type="dxa"/>
            <w:shd w:val="clear" w:color="auto" w:fill="auto"/>
          </w:tcPr>
          <w:p w:rsidR="003F21B6" w:rsidRPr="0075248E" w:rsidRDefault="003F21B6" w:rsidP="001B116D">
            <w:pPr>
              <w:tabs>
                <w:tab w:val="left" w:pos="993"/>
              </w:tabs>
              <w:ind w:firstLine="0"/>
              <w:rPr>
                <w:sz w:val="24"/>
                <w:szCs w:val="24"/>
              </w:rPr>
            </w:pPr>
            <w:r w:rsidRPr="0075248E">
              <w:rPr>
                <w:sz w:val="24"/>
                <w:szCs w:val="24"/>
              </w:rPr>
              <w:t>Научно-производственная (без учета опытных полей и полигонов, резервных территорий и санитарно-защитных зон)</w:t>
            </w:r>
          </w:p>
        </w:tc>
        <w:tc>
          <w:tcPr>
            <w:tcW w:w="2093"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0,6</w:t>
            </w:r>
          </w:p>
        </w:tc>
        <w:tc>
          <w:tcPr>
            <w:tcW w:w="2760"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1,0</w:t>
            </w:r>
          </w:p>
        </w:tc>
      </w:tr>
      <w:tr w:rsidR="0075248E" w:rsidRPr="0075248E" w:rsidTr="00351236">
        <w:trPr>
          <w:jc w:val="center"/>
        </w:trPr>
        <w:tc>
          <w:tcPr>
            <w:tcW w:w="4571" w:type="dxa"/>
            <w:shd w:val="clear" w:color="auto" w:fill="auto"/>
          </w:tcPr>
          <w:p w:rsidR="003F21B6" w:rsidRPr="0075248E" w:rsidRDefault="003F21B6" w:rsidP="001B116D">
            <w:pPr>
              <w:tabs>
                <w:tab w:val="left" w:pos="993"/>
              </w:tabs>
              <w:ind w:firstLine="0"/>
              <w:rPr>
                <w:sz w:val="24"/>
                <w:szCs w:val="24"/>
              </w:rPr>
            </w:pPr>
            <w:r w:rsidRPr="0075248E">
              <w:rPr>
                <w:sz w:val="24"/>
                <w:szCs w:val="24"/>
              </w:rPr>
              <w:t>Коммунально-складская</w:t>
            </w:r>
          </w:p>
        </w:tc>
        <w:tc>
          <w:tcPr>
            <w:tcW w:w="2093"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0,6</w:t>
            </w:r>
          </w:p>
        </w:tc>
        <w:tc>
          <w:tcPr>
            <w:tcW w:w="2760" w:type="dxa"/>
            <w:shd w:val="clear" w:color="auto" w:fill="auto"/>
            <w:vAlign w:val="center"/>
          </w:tcPr>
          <w:p w:rsidR="003F21B6" w:rsidRPr="0075248E" w:rsidRDefault="003F21B6" w:rsidP="001B116D">
            <w:pPr>
              <w:tabs>
                <w:tab w:val="left" w:pos="993"/>
              </w:tabs>
              <w:ind w:firstLine="0"/>
              <w:jc w:val="center"/>
              <w:rPr>
                <w:sz w:val="24"/>
                <w:szCs w:val="24"/>
              </w:rPr>
            </w:pPr>
            <w:r w:rsidRPr="0075248E">
              <w:rPr>
                <w:sz w:val="24"/>
                <w:szCs w:val="24"/>
              </w:rPr>
              <w:t>1,8</w:t>
            </w:r>
          </w:p>
        </w:tc>
      </w:tr>
    </w:tbl>
    <w:p w:rsidR="003F21B6" w:rsidRPr="0075248E" w:rsidRDefault="003F21B6" w:rsidP="001B116D">
      <w:pPr>
        <w:pStyle w:val="a6"/>
        <w:spacing w:before="0" w:after="0"/>
        <w:ind w:firstLine="709"/>
        <w:rPr>
          <w:sz w:val="26"/>
          <w:szCs w:val="26"/>
        </w:rPr>
      </w:pPr>
      <w:r w:rsidRPr="0075248E">
        <w:rPr>
          <w:sz w:val="26"/>
          <w:szCs w:val="26"/>
        </w:rPr>
        <w:t>Указанные коэффициенты приведены для кварталов производственной з</w:t>
      </w:r>
      <w:r w:rsidRPr="0075248E">
        <w:rPr>
          <w:sz w:val="26"/>
          <w:szCs w:val="26"/>
        </w:rPr>
        <w:t>а</w:t>
      </w:r>
      <w:r w:rsidRPr="0075248E">
        <w:rPr>
          <w:sz w:val="26"/>
          <w:szCs w:val="26"/>
        </w:rPr>
        <w:t>стройки, включающей один или несколько объектов.</w:t>
      </w:r>
    </w:p>
    <w:p w:rsidR="003F21B6" w:rsidRPr="0075248E" w:rsidRDefault="003F21B6" w:rsidP="001B116D">
      <w:pPr>
        <w:pStyle w:val="a6"/>
        <w:spacing w:before="0" w:after="0"/>
        <w:ind w:firstLine="709"/>
        <w:rPr>
          <w:sz w:val="26"/>
          <w:szCs w:val="26"/>
        </w:rPr>
      </w:pPr>
      <w:r w:rsidRPr="0075248E">
        <w:rPr>
          <w:sz w:val="26"/>
          <w:szCs w:val="26"/>
        </w:rPr>
        <w:t>В составе научно-производственных зон следует размещать учреждения науки и научного обслуживания, опытные производства и связанные с ними высшие и сре</w:t>
      </w:r>
      <w:r w:rsidRPr="0075248E">
        <w:rPr>
          <w:sz w:val="26"/>
          <w:szCs w:val="26"/>
        </w:rPr>
        <w:t>д</w:t>
      </w:r>
      <w:r w:rsidRPr="0075248E">
        <w:rPr>
          <w:sz w:val="26"/>
          <w:szCs w:val="26"/>
        </w:rPr>
        <w:t>ние учебные заведения, гостиницы, учреждения и предприятия обслуживания, а та</w:t>
      </w:r>
      <w:r w:rsidRPr="0075248E">
        <w:rPr>
          <w:sz w:val="26"/>
          <w:szCs w:val="26"/>
        </w:rPr>
        <w:t>к</w:t>
      </w:r>
      <w:r w:rsidRPr="0075248E">
        <w:rPr>
          <w:sz w:val="26"/>
          <w:szCs w:val="26"/>
        </w:rPr>
        <w:t>же инженерные и транспортные коммуникации и сооружения.</w:t>
      </w:r>
    </w:p>
    <w:p w:rsidR="003F21B6" w:rsidRPr="0075248E" w:rsidRDefault="003F21B6" w:rsidP="001B116D">
      <w:pPr>
        <w:pStyle w:val="a6"/>
        <w:spacing w:before="0" w:after="0"/>
        <w:ind w:firstLine="709"/>
        <w:rPr>
          <w:sz w:val="26"/>
          <w:szCs w:val="26"/>
        </w:rPr>
      </w:pPr>
      <w:r w:rsidRPr="0075248E">
        <w:rPr>
          <w:sz w:val="26"/>
          <w:szCs w:val="26"/>
        </w:rPr>
        <w:t>На территориях коммунально-складских зон (районов) следует размещать предприятия пищевой промышленности, общетоварные (продовольственные и н</w:t>
      </w:r>
      <w:r w:rsidRPr="0075248E">
        <w:rPr>
          <w:sz w:val="26"/>
          <w:szCs w:val="26"/>
        </w:rPr>
        <w:t>е</w:t>
      </w:r>
      <w:r w:rsidRPr="0075248E">
        <w:rPr>
          <w:sz w:val="26"/>
          <w:szCs w:val="26"/>
        </w:rPr>
        <w:t xml:space="preserve">продовольственные), специализированные склады (холодильники, картофеле-, </w:t>
      </w:r>
      <w:r w:rsidR="00DC70FE" w:rsidRPr="0075248E">
        <w:rPr>
          <w:sz w:val="26"/>
          <w:szCs w:val="26"/>
        </w:rPr>
        <w:br/>
      </w:r>
      <w:r w:rsidRPr="0075248E">
        <w:rPr>
          <w:sz w:val="26"/>
          <w:szCs w:val="26"/>
        </w:rPr>
        <w:t>овоще-, фруктохранилища), предприятия коммунального, транспортного и бытового обслуживания населения.</w:t>
      </w:r>
    </w:p>
    <w:p w:rsidR="00690738" w:rsidRPr="0075248E" w:rsidRDefault="00690738" w:rsidP="001B116D">
      <w:pPr>
        <w:pStyle w:val="a6"/>
        <w:spacing w:before="0" w:after="0"/>
        <w:ind w:firstLine="709"/>
        <w:rPr>
          <w:sz w:val="26"/>
          <w:szCs w:val="26"/>
        </w:rPr>
      </w:pPr>
      <w:r w:rsidRPr="0075248E">
        <w:rPr>
          <w:sz w:val="26"/>
          <w:szCs w:val="26"/>
        </w:rPr>
        <w:t>За пределами территории населенных пунктов, в обособленных складских ра</w:t>
      </w:r>
      <w:r w:rsidRPr="0075248E">
        <w:rPr>
          <w:sz w:val="26"/>
          <w:szCs w:val="26"/>
        </w:rPr>
        <w:t>й</w:t>
      </w:r>
      <w:r w:rsidRPr="0075248E">
        <w:rPr>
          <w:sz w:val="26"/>
          <w:szCs w:val="26"/>
        </w:rPr>
        <w:t xml:space="preserve">онах с соблюдением санитарных, противопожарных и специальных норм следует предусматривать рассредоточенное размещение базисных складов продовольствия, </w:t>
      </w:r>
      <w:r w:rsidRPr="0075248E">
        <w:rPr>
          <w:sz w:val="26"/>
          <w:szCs w:val="26"/>
        </w:rPr>
        <w:lastRenderedPageBreak/>
        <w:t xml:space="preserve">фуража и промышленного сырья, лесоперевалочных баз базисных складов лесных </w:t>
      </w:r>
      <w:r w:rsidR="00351236" w:rsidRPr="0075248E">
        <w:rPr>
          <w:sz w:val="26"/>
          <w:szCs w:val="26"/>
        </w:rPr>
        <w:br/>
      </w:r>
      <w:r w:rsidRPr="0075248E">
        <w:rPr>
          <w:sz w:val="26"/>
          <w:szCs w:val="26"/>
        </w:rPr>
        <w:t>и строительных материалов.</w:t>
      </w:r>
    </w:p>
    <w:p w:rsidR="003F21B6" w:rsidRPr="0075248E" w:rsidRDefault="003F21B6" w:rsidP="001B116D">
      <w:pPr>
        <w:pStyle w:val="a6"/>
        <w:spacing w:before="0" w:after="0"/>
        <w:ind w:firstLine="709"/>
        <w:rPr>
          <w:sz w:val="26"/>
          <w:szCs w:val="26"/>
        </w:rPr>
      </w:pPr>
      <w:r w:rsidRPr="0075248E">
        <w:rPr>
          <w:sz w:val="26"/>
          <w:szCs w:val="26"/>
        </w:rPr>
        <w:t>При планировке земельных участков объектов и их групп следует, как правило, выделять планировочные зоны: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предзаводскую;</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производственную, включая зоны исследовательского назначения и опытных производств;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подсобную;</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складскую.</w:t>
      </w:r>
    </w:p>
    <w:p w:rsidR="003F21B6" w:rsidRPr="0075248E" w:rsidRDefault="003F21B6" w:rsidP="001B116D">
      <w:pPr>
        <w:pStyle w:val="a6"/>
        <w:spacing w:before="0" w:after="0"/>
        <w:ind w:firstLine="709"/>
        <w:rPr>
          <w:sz w:val="26"/>
          <w:szCs w:val="26"/>
        </w:rPr>
      </w:pPr>
      <w:r w:rsidRPr="0075248E">
        <w:rPr>
          <w:sz w:val="26"/>
          <w:szCs w:val="26"/>
        </w:rPr>
        <w:t>Предзаводскую зону производственного объекта следует размещать со стороны основных подъездов и подходов работающих.</w:t>
      </w:r>
    </w:p>
    <w:p w:rsidR="003F21B6" w:rsidRPr="0075248E" w:rsidRDefault="003F21B6" w:rsidP="001B116D">
      <w:pPr>
        <w:pStyle w:val="a6"/>
        <w:spacing w:before="0" w:after="0"/>
        <w:ind w:firstLine="709"/>
        <w:rPr>
          <w:sz w:val="26"/>
          <w:szCs w:val="26"/>
        </w:rPr>
      </w:pPr>
      <w:r w:rsidRPr="0075248E">
        <w:rPr>
          <w:sz w:val="26"/>
          <w:szCs w:val="26"/>
        </w:rPr>
        <w:t xml:space="preserve">В зоне общих объектов вспомогательных производств и хозяйств следует, </w:t>
      </w:r>
      <w:r w:rsidR="00351236" w:rsidRPr="0075248E">
        <w:rPr>
          <w:sz w:val="26"/>
          <w:szCs w:val="26"/>
        </w:rPr>
        <w:br/>
      </w:r>
      <w:r w:rsidRPr="0075248E">
        <w:rPr>
          <w:sz w:val="26"/>
          <w:szCs w:val="26"/>
        </w:rPr>
        <w:t>как правило, размещать объекты энергоснабжения, водоснабжения и канализации, транспорта, ремонтного хозяйства, пожарных депо, отвального хозяйства.</w:t>
      </w:r>
    </w:p>
    <w:p w:rsidR="003F21B6" w:rsidRPr="0075248E" w:rsidRDefault="003F21B6" w:rsidP="001B116D">
      <w:pPr>
        <w:pStyle w:val="a6"/>
        <w:spacing w:before="0" w:after="0"/>
        <w:ind w:firstLine="709"/>
        <w:rPr>
          <w:sz w:val="26"/>
          <w:szCs w:val="26"/>
        </w:rPr>
      </w:pPr>
      <w:r w:rsidRPr="0075248E">
        <w:rPr>
          <w:sz w:val="26"/>
          <w:szCs w:val="26"/>
        </w:rPr>
        <w:t xml:space="preserve">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 а также положениями </w:t>
      </w:r>
      <w:r w:rsidR="00690738" w:rsidRPr="0075248E">
        <w:rPr>
          <w:sz w:val="26"/>
          <w:szCs w:val="26"/>
        </w:rPr>
        <w:t xml:space="preserve">генерального плана </w:t>
      </w:r>
      <w:r w:rsidR="00740A47" w:rsidRPr="00D56B89">
        <w:rPr>
          <w:strike/>
          <w:color w:val="FF0000"/>
          <w:sz w:val="26"/>
          <w:szCs w:val="26"/>
          <w:highlight w:val="yellow"/>
        </w:rPr>
        <w:t>городского</w:t>
      </w:r>
      <w:r w:rsidR="00740A47" w:rsidRPr="00D56B89">
        <w:rPr>
          <w:color w:val="FF0000"/>
          <w:sz w:val="26"/>
          <w:szCs w:val="26"/>
          <w:highlight w:val="yellow"/>
        </w:rPr>
        <w:t xml:space="preserve"> муниципального</w:t>
      </w:r>
      <w:r w:rsidR="00690738" w:rsidRPr="0075248E">
        <w:rPr>
          <w:sz w:val="26"/>
          <w:szCs w:val="26"/>
        </w:rPr>
        <w:t xml:space="preserve"> округа</w:t>
      </w:r>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В схеме планировочной организации земельного участка расширяемого и р</w:t>
      </w:r>
      <w:r w:rsidRPr="0075248E">
        <w:rPr>
          <w:sz w:val="26"/>
          <w:szCs w:val="26"/>
        </w:rPr>
        <w:t>е</w:t>
      </w:r>
      <w:r w:rsidRPr="0075248E">
        <w:rPr>
          <w:sz w:val="26"/>
          <w:szCs w:val="26"/>
        </w:rPr>
        <w:t>конструируемого объекта следует предусматривать:</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организацию СЗЗ (при необходимости);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увязку с планировкой и застройкой прилегающих жилых и иных территор</w:t>
      </w:r>
      <w:r w:rsidRPr="0075248E">
        <w:rPr>
          <w:sz w:val="26"/>
          <w:szCs w:val="26"/>
        </w:rPr>
        <w:t>и</w:t>
      </w:r>
      <w:r w:rsidRPr="0075248E">
        <w:rPr>
          <w:sz w:val="26"/>
          <w:szCs w:val="26"/>
        </w:rPr>
        <w:t>альных зон населенного пункта;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совершенствование планировочного зонирования, благоустройства земельн</w:t>
      </w:r>
      <w:r w:rsidRPr="0075248E">
        <w:rPr>
          <w:sz w:val="26"/>
          <w:szCs w:val="26"/>
        </w:rPr>
        <w:t>о</w:t>
      </w:r>
      <w:r w:rsidRPr="0075248E">
        <w:rPr>
          <w:sz w:val="26"/>
          <w:szCs w:val="26"/>
        </w:rPr>
        <w:t>го участка и архитектурного облика объекта;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повышение эффективности использования территории;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объединение разрозненных производственных и вспомогательных объектов.</w:t>
      </w:r>
    </w:p>
    <w:p w:rsidR="003F21B6" w:rsidRPr="0075248E" w:rsidRDefault="003F21B6" w:rsidP="001B116D">
      <w:pPr>
        <w:ind w:firstLine="709"/>
        <w:rPr>
          <w:sz w:val="26"/>
          <w:szCs w:val="26"/>
        </w:rPr>
      </w:pPr>
      <w:r w:rsidRPr="0075248E">
        <w:rPr>
          <w:sz w:val="26"/>
          <w:szCs w:val="26"/>
        </w:rPr>
        <w:t>Расстояния между зданиями, сооружениями, в т.ч. инженерными коммуник</w:t>
      </w:r>
      <w:r w:rsidRPr="0075248E">
        <w:rPr>
          <w:sz w:val="26"/>
          <w:szCs w:val="26"/>
        </w:rPr>
        <w:t>а</w:t>
      </w:r>
      <w:r w:rsidRPr="0075248E">
        <w:rPr>
          <w:sz w:val="26"/>
          <w:szCs w:val="26"/>
        </w:rPr>
        <w:t>циями, следует принимать минимально допустимыми.</w:t>
      </w:r>
    </w:p>
    <w:p w:rsidR="003F21B6" w:rsidRPr="0075248E" w:rsidRDefault="003F21B6" w:rsidP="001B116D">
      <w:pPr>
        <w:pStyle w:val="a6"/>
        <w:spacing w:before="0" w:after="0"/>
        <w:ind w:firstLine="709"/>
        <w:rPr>
          <w:sz w:val="26"/>
          <w:szCs w:val="26"/>
        </w:rPr>
      </w:pPr>
      <w:r w:rsidRPr="0075248E">
        <w:rPr>
          <w:sz w:val="26"/>
          <w:szCs w:val="26"/>
        </w:rPr>
        <w:t>Проектируемые сельскохозяйственные предприятия, здания и сооружения сл</w:t>
      </w:r>
      <w:r w:rsidRPr="0075248E">
        <w:rPr>
          <w:sz w:val="26"/>
          <w:szCs w:val="26"/>
        </w:rPr>
        <w:t>е</w:t>
      </w:r>
      <w:r w:rsidRPr="0075248E">
        <w:rPr>
          <w:sz w:val="26"/>
          <w:szCs w:val="26"/>
        </w:rPr>
        <w:t xml:space="preserve">дует размещать в производственных </w:t>
      </w:r>
      <w:proofErr w:type="gramStart"/>
      <w:r w:rsidRPr="0075248E">
        <w:rPr>
          <w:sz w:val="26"/>
          <w:szCs w:val="26"/>
        </w:rPr>
        <w:t>зонах</w:t>
      </w:r>
      <w:proofErr w:type="gramEnd"/>
      <w:r w:rsidRPr="0075248E">
        <w:rPr>
          <w:sz w:val="26"/>
          <w:szCs w:val="26"/>
        </w:rPr>
        <w:t xml:space="preserve"> на основе планов развития существующих организаций и их производственной специализации в соответствии с утвержденным генеральны</w:t>
      </w:r>
      <w:r w:rsidR="00701C8D" w:rsidRPr="0075248E">
        <w:rPr>
          <w:sz w:val="26"/>
          <w:szCs w:val="26"/>
        </w:rPr>
        <w:t>м</w:t>
      </w:r>
      <w:r w:rsidRPr="0075248E">
        <w:rPr>
          <w:sz w:val="26"/>
          <w:szCs w:val="26"/>
        </w:rPr>
        <w:t xml:space="preserve"> плано</w:t>
      </w:r>
      <w:r w:rsidR="00701C8D" w:rsidRPr="0075248E">
        <w:rPr>
          <w:sz w:val="26"/>
          <w:szCs w:val="26"/>
        </w:rPr>
        <w:t>м</w:t>
      </w:r>
      <w:r w:rsidRPr="0075248E">
        <w:rPr>
          <w:sz w:val="26"/>
          <w:szCs w:val="26"/>
        </w:rPr>
        <w:t xml:space="preserve"> </w:t>
      </w:r>
      <w:r w:rsidR="00701C8D" w:rsidRPr="0075248E">
        <w:rPr>
          <w:sz w:val="26"/>
          <w:szCs w:val="26"/>
        </w:rPr>
        <w:t xml:space="preserve">Шебекинского </w:t>
      </w:r>
      <w:r w:rsidR="00740A47" w:rsidRPr="00D56B89">
        <w:rPr>
          <w:strike/>
          <w:color w:val="FF0000"/>
          <w:sz w:val="26"/>
          <w:szCs w:val="26"/>
          <w:highlight w:val="yellow"/>
        </w:rPr>
        <w:t>городского</w:t>
      </w:r>
      <w:r w:rsidR="00740A47" w:rsidRPr="00D56B89">
        <w:rPr>
          <w:color w:val="FF0000"/>
          <w:sz w:val="26"/>
          <w:szCs w:val="26"/>
          <w:highlight w:val="yellow"/>
        </w:rPr>
        <w:t xml:space="preserve"> муниципального</w:t>
      </w:r>
      <w:r w:rsidR="00701C8D" w:rsidRPr="0075248E">
        <w:rPr>
          <w:sz w:val="26"/>
          <w:szCs w:val="26"/>
        </w:rPr>
        <w:t xml:space="preserve"> округа</w:t>
      </w:r>
      <w:r w:rsidRPr="0075248E">
        <w:rPr>
          <w:sz w:val="26"/>
          <w:szCs w:val="26"/>
        </w:rPr>
        <w:t xml:space="preserve"> с учетом схем размещения объектов сельского хозяйства субъектов Российской Федерации, муниципальных образований.</w:t>
      </w:r>
    </w:p>
    <w:p w:rsidR="00690738" w:rsidRPr="0075248E" w:rsidRDefault="00690738" w:rsidP="001B116D">
      <w:pPr>
        <w:pStyle w:val="a6"/>
        <w:spacing w:before="0" w:after="0"/>
        <w:ind w:firstLine="709"/>
        <w:rPr>
          <w:sz w:val="26"/>
          <w:szCs w:val="26"/>
        </w:rPr>
      </w:pPr>
      <w:r w:rsidRPr="0075248E">
        <w:rPr>
          <w:sz w:val="26"/>
          <w:szCs w:val="26"/>
        </w:rPr>
        <w:t>При формировании производственных зон расстояния между сельскохозя</w:t>
      </w:r>
      <w:r w:rsidRPr="0075248E">
        <w:rPr>
          <w:sz w:val="26"/>
          <w:szCs w:val="26"/>
        </w:rPr>
        <w:t>й</w:t>
      </w:r>
      <w:r w:rsidRPr="0075248E">
        <w:rPr>
          <w:sz w:val="26"/>
          <w:szCs w:val="26"/>
        </w:rPr>
        <w:t>ственными предприятиями, зданиями и сооружениями следует предусматривать м</w:t>
      </w:r>
      <w:r w:rsidRPr="0075248E">
        <w:rPr>
          <w:sz w:val="26"/>
          <w:szCs w:val="26"/>
        </w:rPr>
        <w:t>и</w:t>
      </w:r>
      <w:r w:rsidRPr="0075248E">
        <w:rPr>
          <w:sz w:val="26"/>
          <w:szCs w:val="26"/>
        </w:rPr>
        <w:t>нимально допустимые исходя из санитарных, ветеринарных, противопожарных тр</w:t>
      </w:r>
      <w:r w:rsidRPr="0075248E">
        <w:rPr>
          <w:sz w:val="26"/>
          <w:szCs w:val="26"/>
        </w:rPr>
        <w:t>е</w:t>
      </w:r>
      <w:r w:rsidRPr="0075248E">
        <w:rPr>
          <w:sz w:val="26"/>
          <w:szCs w:val="26"/>
        </w:rPr>
        <w:t xml:space="preserve">бований и норм технологического проектирования. </w:t>
      </w:r>
    </w:p>
    <w:p w:rsidR="00690738" w:rsidRPr="0075248E" w:rsidRDefault="00690738" w:rsidP="001B116D">
      <w:pPr>
        <w:pStyle w:val="a6"/>
        <w:spacing w:before="0" w:after="0"/>
        <w:ind w:firstLine="709"/>
        <w:rPr>
          <w:sz w:val="26"/>
          <w:szCs w:val="26"/>
        </w:rPr>
      </w:pPr>
      <w:r w:rsidRPr="0075248E">
        <w:rPr>
          <w:sz w:val="26"/>
          <w:szCs w:val="26"/>
        </w:rPr>
        <w:t>На территории животноводческих комплексов и ферм и в их СЗЗ не допускае</w:t>
      </w:r>
      <w:r w:rsidRPr="0075248E">
        <w:rPr>
          <w:sz w:val="26"/>
          <w:szCs w:val="26"/>
        </w:rPr>
        <w:t>т</w:t>
      </w:r>
      <w:r w:rsidRPr="0075248E">
        <w:rPr>
          <w:sz w:val="26"/>
          <w:szCs w:val="26"/>
        </w:rPr>
        <w:t>ся размещать предприятия по переработке сельскохозяйственной продукции, объекты питания и объекты, к ним приравненные.</w:t>
      </w:r>
    </w:p>
    <w:p w:rsidR="003F21B6" w:rsidRPr="0075248E" w:rsidRDefault="003F21B6" w:rsidP="001B116D">
      <w:pPr>
        <w:pStyle w:val="a6"/>
        <w:spacing w:before="0" w:after="0"/>
        <w:ind w:firstLine="709"/>
        <w:rPr>
          <w:sz w:val="26"/>
          <w:szCs w:val="26"/>
        </w:rPr>
      </w:pPr>
      <w:r w:rsidRPr="0075248E">
        <w:rPr>
          <w:sz w:val="26"/>
          <w:szCs w:val="26"/>
        </w:rPr>
        <w:t>При организации сельскохозяйственного производства необходимо предусма</w:t>
      </w:r>
      <w:r w:rsidRPr="0075248E">
        <w:rPr>
          <w:sz w:val="26"/>
          <w:szCs w:val="26"/>
        </w:rPr>
        <w:t>т</w:t>
      </w:r>
      <w:r w:rsidRPr="0075248E">
        <w:rPr>
          <w:sz w:val="26"/>
          <w:szCs w:val="26"/>
        </w:rPr>
        <w:t>ривать меры по защите жилых и общественно-деловых зон от неблагоприятного вл</w:t>
      </w:r>
      <w:r w:rsidRPr="0075248E">
        <w:rPr>
          <w:sz w:val="26"/>
          <w:szCs w:val="26"/>
        </w:rPr>
        <w:t>и</w:t>
      </w:r>
      <w:r w:rsidRPr="0075248E">
        <w:rPr>
          <w:sz w:val="26"/>
          <w:szCs w:val="26"/>
        </w:rPr>
        <w:t>яния производственных комплексов, а также самих этих комплексов, если они связ</w:t>
      </w:r>
      <w:r w:rsidRPr="0075248E">
        <w:rPr>
          <w:sz w:val="26"/>
          <w:szCs w:val="26"/>
        </w:rPr>
        <w:t>а</w:t>
      </w:r>
      <w:r w:rsidRPr="0075248E">
        <w:rPr>
          <w:sz w:val="26"/>
          <w:szCs w:val="26"/>
        </w:rPr>
        <w:t>ны с производством пищевых продуктов, от загрязнений и вредных воздействий иных производств, транспортных и коммунальных сооружений.</w:t>
      </w:r>
    </w:p>
    <w:p w:rsidR="003F21B6" w:rsidRPr="0075248E" w:rsidRDefault="003F21B6" w:rsidP="001B116D">
      <w:pPr>
        <w:pStyle w:val="a6"/>
        <w:spacing w:before="0" w:after="0"/>
        <w:ind w:firstLine="709"/>
        <w:rPr>
          <w:sz w:val="26"/>
          <w:szCs w:val="26"/>
        </w:rPr>
      </w:pPr>
      <w:r w:rsidRPr="0075248E">
        <w:rPr>
          <w:sz w:val="26"/>
          <w:szCs w:val="26"/>
        </w:rPr>
        <w:lastRenderedPageBreak/>
        <w:t>Размещение сельскохозяйственных предприятий, зданий и сооружений не д</w:t>
      </w:r>
      <w:r w:rsidRPr="0075248E">
        <w:rPr>
          <w:sz w:val="26"/>
          <w:szCs w:val="26"/>
        </w:rPr>
        <w:t>о</w:t>
      </w:r>
      <w:r w:rsidRPr="0075248E">
        <w:rPr>
          <w:sz w:val="26"/>
          <w:szCs w:val="26"/>
        </w:rPr>
        <w:t>пускается (ограничения установлены в соответствии с п. 4.6 СП 19.13330.201</w:t>
      </w:r>
      <w:r w:rsidR="00665A9A" w:rsidRPr="0075248E">
        <w:rPr>
          <w:sz w:val="26"/>
          <w:szCs w:val="26"/>
        </w:rPr>
        <w:t>9</w:t>
      </w:r>
      <w:r w:rsidRPr="0075248E">
        <w:rPr>
          <w:sz w:val="26"/>
          <w:szCs w:val="26"/>
        </w:rPr>
        <w:t>):</w:t>
      </w:r>
    </w:p>
    <w:p w:rsidR="00F22C5E" w:rsidRPr="0075248E" w:rsidRDefault="00F22C5E" w:rsidP="00F22C5E">
      <w:pPr>
        <w:pStyle w:val="afff1"/>
        <w:ind w:firstLine="709"/>
        <w:rPr>
          <w:sz w:val="26"/>
          <w:szCs w:val="26"/>
        </w:rPr>
      </w:pPr>
      <w:r w:rsidRPr="0075248E">
        <w:rPr>
          <w:sz w:val="26"/>
          <w:szCs w:val="26"/>
        </w:rPr>
        <w:t>- на территории бывших полигонов для бытовых отходов, очистных соор</w:t>
      </w:r>
      <w:r w:rsidRPr="0075248E">
        <w:rPr>
          <w:sz w:val="26"/>
          <w:szCs w:val="26"/>
        </w:rPr>
        <w:t>у</w:t>
      </w:r>
      <w:r w:rsidRPr="0075248E">
        <w:rPr>
          <w:sz w:val="26"/>
          <w:szCs w:val="26"/>
        </w:rPr>
        <w:t>жений, скотомогильников (СП 289.1325800), кожевенно-сырьевых предприятий;</w:t>
      </w:r>
    </w:p>
    <w:p w:rsidR="00F22C5E" w:rsidRPr="0075248E" w:rsidRDefault="00F22C5E" w:rsidP="00F22C5E">
      <w:pPr>
        <w:pStyle w:val="afff1"/>
        <w:ind w:firstLine="709"/>
        <w:rPr>
          <w:sz w:val="26"/>
          <w:szCs w:val="26"/>
        </w:rPr>
      </w:pPr>
      <w:r w:rsidRPr="0075248E">
        <w:rPr>
          <w:sz w:val="26"/>
          <w:szCs w:val="26"/>
        </w:rPr>
        <w:t>- на площадях залегания полезных ископаемых без согласования с органами Федерального агентства по недропользованию;</w:t>
      </w:r>
    </w:p>
    <w:p w:rsidR="00F22C5E" w:rsidRPr="0075248E" w:rsidRDefault="00F22C5E" w:rsidP="00F22C5E">
      <w:pPr>
        <w:pStyle w:val="afff1"/>
        <w:ind w:firstLine="709"/>
        <w:rPr>
          <w:sz w:val="26"/>
          <w:szCs w:val="26"/>
        </w:rPr>
      </w:pPr>
      <w:r w:rsidRPr="0075248E">
        <w:rPr>
          <w:sz w:val="26"/>
          <w:szCs w:val="26"/>
        </w:rPr>
        <w:t>- в опасных зонах отвалов породы угольных и сланцевых шахт и обогат</w:t>
      </w:r>
      <w:r w:rsidRPr="0075248E">
        <w:rPr>
          <w:sz w:val="26"/>
          <w:szCs w:val="26"/>
        </w:rPr>
        <w:t>и</w:t>
      </w:r>
      <w:r w:rsidRPr="0075248E">
        <w:rPr>
          <w:sz w:val="26"/>
          <w:szCs w:val="26"/>
        </w:rPr>
        <w:t>тельных фабрик;</w:t>
      </w:r>
    </w:p>
    <w:p w:rsidR="00F22C5E" w:rsidRPr="0075248E" w:rsidRDefault="00F22C5E" w:rsidP="00F22C5E">
      <w:pPr>
        <w:pStyle w:val="afff1"/>
        <w:ind w:firstLine="709"/>
        <w:rPr>
          <w:sz w:val="26"/>
          <w:szCs w:val="26"/>
        </w:rPr>
      </w:pPr>
      <w:r w:rsidRPr="0075248E">
        <w:rPr>
          <w:sz w:val="26"/>
          <w:szCs w:val="26"/>
        </w:rPr>
        <w:t>-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F22C5E" w:rsidRPr="0075248E" w:rsidRDefault="00F22C5E" w:rsidP="00F22C5E">
      <w:pPr>
        <w:pStyle w:val="afff1"/>
        <w:ind w:firstLine="709"/>
        <w:rPr>
          <w:sz w:val="26"/>
          <w:szCs w:val="26"/>
        </w:rPr>
      </w:pPr>
      <w:r w:rsidRPr="0075248E">
        <w:rPr>
          <w:sz w:val="26"/>
          <w:szCs w:val="26"/>
        </w:rPr>
        <w:t>- в зонах санитарной охраны источников водоснабжения и минеральных и</w:t>
      </w:r>
      <w:r w:rsidRPr="0075248E">
        <w:rPr>
          <w:sz w:val="26"/>
          <w:szCs w:val="26"/>
        </w:rPr>
        <w:t>с</w:t>
      </w:r>
      <w:r w:rsidRPr="0075248E">
        <w:rPr>
          <w:sz w:val="26"/>
          <w:szCs w:val="26"/>
        </w:rPr>
        <w:t>точников во всех зонах округов санитарной, горно-санитарной охраны лечебно-оздоровительных местностей и курортов;</w:t>
      </w:r>
    </w:p>
    <w:p w:rsidR="00F22C5E" w:rsidRPr="0075248E" w:rsidRDefault="00F22C5E" w:rsidP="00F22C5E">
      <w:pPr>
        <w:pStyle w:val="afff1"/>
        <w:ind w:firstLine="709"/>
        <w:rPr>
          <w:sz w:val="26"/>
          <w:szCs w:val="26"/>
        </w:rPr>
      </w:pPr>
      <w:r w:rsidRPr="0075248E">
        <w:rPr>
          <w:sz w:val="26"/>
          <w:szCs w:val="26"/>
        </w:rPr>
        <w:t>- на землях зеленых зон городов;</w:t>
      </w:r>
    </w:p>
    <w:p w:rsidR="00F22C5E" w:rsidRPr="0075248E" w:rsidRDefault="00F22C5E" w:rsidP="00F22C5E">
      <w:pPr>
        <w:pStyle w:val="afff1"/>
        <w:ind w:firstLine="709"/>
        <w:rPr>
          <w:sz w:val="26"/>
          <w:szCs w:val="26"/>
        </w:rPr>
      </w:pPr>
      <w:r w:rsidRPr="0075248E">
        <w:rPr>
          <w:sz w:val="26"/>
          <w:szCs w:val="26"/>
        </w:rPr>
        <w:t>- на земельных участках, загрязненных органическими и радиоактивными отходами, до истечения сроков, установленных органами Роспотребнадзора и Ро</w:t>
      </w:r>
      <w:r w:rsidRPr="0075248E">
        <w:rPr>
          <w:sz w:val="26"/>
          <w:szCs w:val="26"/>
        </w:rPr>
        <w:t>с</w:t>
      </w:r>
      <w:r w:rsidRPr="0075248E">
        <w:rPr>
          <w:sz w:val="26"/>
          <w:szCs w:val="26"/>
        </w:rPr>
        <w:t>сельхознадзора;</w:t>
      </w:r>
    </w:p>
    <w:p w:rsidR="00F22C5E" w:rsidRPr="0075248E" w:rsidRDefault="00F22C5E" w:rsidP="00F22C5E">
      <w:pPr>
        <w:pStyle w:val="afff1"/>
        <w:ind w:firstLine="709"/>
        <w:rPr>
          <w:sz w:val="26"/>
          <w:szCs w:val="26"/>
        </w:rPr>
      </w:pPr>
      <w:r w:rsidRPr="0075248E">
        <w:rPr>
          <w:sz w:val="26"/>
          <w:szCs w:val="26"/>
        </w:rPr>
        <w:t>- на землях особоохраняемых природных территорий;</w:t>
      </w:r>
    </w:p>
    <w:p w:rsidR="00F22C5E" w:rsidRPr="0075248E" w:rsidRDefault="00F22C5E" w:rsidP="00F22C5E">
      <w:pPr>
        <w:pStyle w:val="afff1"/>
        <w:ind w:firstLine="709"/>
        <w:rPr>
          <w:sz w:val="26"/>
          <w:szCs w:val="26"/>
        </w:rPr>
      </w:pPr>
      <w:r w:rsidRPr="0075248E">
        <w:rPr>
          <w:sz w:val="26"/>
          <w:szCs w:val="26"/>
        </w:rPr>
        <w:t>-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w:t>
      </w:r>
      <w:r w:rsidRPr="0075248E">
        <w:rPr>
          <w:sz w:val="26"/>
          <w:szCs w:val="26"/>
        </w:rPr>
        <w:t>а</w:t>
      </w:r>
      <w:r w:rsidRPr="0075248E">
        <w:rPr>
          <w:sz w:val="26"/>
          <w:szCs w:val="26"/>
        </w:rPr>
        <w:t>достроительными регламентами в границах зон охраны объектов культурного наследия;</w:t>
      </w:r>
    </w:p>
    <w:p w:rsidR="00AF38B1" w:rsidRPr="0075248E" w:rsidRDefault="00F22C5E" w:rsidP="00F22C5E">
      <w:pPr>
        <w:pStyle w:val="afff1"/>
        <w:ind w:firstLine="709"/>
        <w:rPr>
          <w:sz w:val="26"/>
          <w:szCs w:val="26"/>
        </w:rPr>
      </w:pPr>
      <w:r w:rsidRPr="0075248E">
        <w:rPr>
          <w:sz w:val="26"/>
          <w:szCs w:val="26"/>
        </w:rPr>
        <w:t>- на особо ценных сельскохозяйственных угодьях из состава земель сельск</w:t>
      </w:r>
      <w:r w:rsidRPr="0075248E">
        <w:rPr>
          <w:sz w:val="26"/>
          <w:szCs w:val="26"/>
        </w:rPr>
        <w:t>о</w:t>
      </w:r>
      <w:r w:rsidRPr="0075248E">
        <w:rPr>
          <w:sz w:val="26"/>
          <w:szCs w:val="26"/>
        </w:rPr>
        <w:t>хозяйственного назначения, отнесенных в соответствии с законодательством суб</w:t>
      </w:r>
      <w:r w:rsidRPr="0075248E">
        <w:rPr>
          <w:sz w:val="26"/>
          <w:szCs w:val="26"/>
        </w:rPr>
        <w:t>ъ</w:t>
      </w:r>
      <w:r w:rsidRPr="0075248E">
        <w:rPr>
          <w:sz w:val="26"/>
          <w:szCs w:val="26"/>
        </w:rPr>
        <w:t>ектов Российской Федерации к особо ценным продуктивным сельскохозяйстве</w:t>
      </w:r>
      <w:r w:rsidRPr="0075248E">
        <w:rPr>
          <w:sz w:val="26"/>
          <w:szCs w:val="26"/>
        </w:rPr>
        <w:t>н</w:t>
      </w:r>
      <w:r w:rsidRPr="0075248E">
        <w:rPr>
          <w:sz w:val="26"/>
          <w:szCs w:val="26"/>
        </w:rPr>
        <w:t>ным угодьям, а также пашне, мелиорируемых сельскохозяйственных угодьях, на землях на которых расположены сооружения, обеспечивающие осушение, орош</w:t>
      </w:r>
      <w:r w:rsidRPr="0075248E">
        <w:rPr>
          <w:sz w:val="26"/>
          <w:szCs w:val="26"/>
        </w:rPr>
        <w:t>е</w:t>
      </w:r>
      <w:r w:rsidRPr="0075248E">
        <w:rPr>
          <w:sz w:val="26"/>
          <w:szCs w:val="26"/>
        </w:rPr>
        <w:t>ние или противоэрозионную защиту земель, если указанные сооружения не явл</w:t>
      </w:r>
      <w:r w:rsidRPr="0075248E">
        <w:rPr>
          <w:sz w:val="26"/>
          <w:szCs w:val="26"/>
        </w:rPr>
        <w:t>я</w:t>
      </w:r>
      <w:r w:rsidRPr="0075248E">
        <w:rPr>
          <w:sz w:val="26"/>
          <w:szCs w:val="26"/>
        </w:rPr>
        <w:t>ются улучшениями земельного участка.</w:t>
      </w:r>
    </w:p>
    <w:p w:rsidR="00F22C5E" w:rsidRPr="0075248E" w:rsidRDefault="00F22C5E" w:rsidP="00F22C5E">
      <w:pPr>
        <w:pStyle w:val="afff1"/>
        <w:ind w:firstLine="709"/>
        <w:rPr>
          <w:sz w:val="26"/>
          <w:szCs w:val="26"/>
        </w:rPr>
      </w:pPr>
    </w:p>
    <w:p w:rsidR="003F21B6" w:rsidRPr="0075248E" w:rsidRDefault="003F21B6"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40" w:name="_Toc420924729"/>
      <w:bookmarkStart w:id="141" w:name="_Toc427067183"/>
      <w:bookmarkStart w:id="142" w:name="_Toc433836757"/>
      <w:bookmarkStart w:id="143" w:name="_Toc434252553"/>
      <w:bookmarkStart w:id="144" w:name="_Toc434511591"/>
      <w:bookmarkStart w:id="145" w:name="_Toc434576950"/>
      <w:bookmarkStart w:id="146" w:name="_Toc434583220"/>
      <w:bookmarkStart w:id="147" w:name="_Toc444504777"/>
      <w:bookmarkStart w:id="148" w:name="_Toc68777314"/>
      <w:r w:rsidRPr="0075248E">
        <w:rPr>
          <w:rFonts w:ascii="Times New Roman" w:hAnsi="Times New Roman" w:cs="Times New Roman"/>
          <w:i w:val="0"/>
          <w:sz w:val="26"/>
          <w:szCs w:val="26"/>
        </w:rPr>
        <w:t>Требования по обеспечению охраны окружающей среды,</w:t>
      </w:r>
      <w:r w:rsidR="004014C6" w:rsidRPr="0075248E">
        <w:rPr>
          <w:rFonts w:ascii="Times New Roman" w:hAnsi="Times New Roman" w:cs="Times New Roman"/>
          <w:i w:val="0"/>
          <w:sz w:val="26"/>
          <w:szCs w:val="26"/>
        </w:rPr>
        <w:t xml:space="preserve"> </w:t>
      </w:r>
      <w:r w:rsidRPr="0075248E">
        <w:rPr>
          <w:rFonts w:ascii="Times New Roman" w:hAnsi="Times New Roman" w:cs="Times New Roman"/>
          <w:i w:val="0"/>
          <w:sz w:val="26"/>
          <w:szCs w:val="26"/>
        </w:rPr>
        <w:t xml:space="preserve"> по обеспеч</w:t>
      </w:r>
      <w:r w:rsidRPr="0075248E">
        <w:rPr>
          <w:rFonts w:ascii="Times New Roman" w:hAnsi="Times New Roman" w:cs="Times New Roman"/>
          <w:i w:val="0"/>
          <w:sz w:val="26"/>
          <w:szCs w:val="26"/>
        </w:rPr>
        <w:t>е</w:t>
      </w:r>
      <w:r w:rsidRPr="0075248E">
        <w:rPr>
          <w:rFonts w:ascii="Times New Roman" w:hAnsi="Times New Roman" w:cs="Times New Roman"/>
          <w:i w:val="0"/>
          <w:sz w:val="26"/>
          <w:szCs w:val="26"/>
        </w:rPr>
        <w:t>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140"/>
      <w:bookmarkEnd w:id="141"/>
      <w:bookmarkEnd w:id="142"/>
      <w:bookmarkEnd w:id="143"/>
      <w:bookmarkEnd w:id="144"/>
      <w:bookmarkEnd w:id="145"/>
      <w:bookmarkEnd w:id="146"/>
      <w:bookmarkEnd w:id="147"/>
      <w:bookmarkEnd w:id="148"/>
    </w:p>
    <w:p w:rsidR="00AF38B1" w:rsidRPr="0075248E" w:rsidRDefault="00AF38B1" w:rsidP="001B116D">
      <w:pPr>
        <w:ind w:firstLine="709"/>
        <w:jc w:val="center"/>
        <w:rPr>
          <w:sz w:val="26"/>
          <w:szCs w:val="26"/>
        </w:rPr>
      </w:pPr>
    </w:p>
    <w:p w:rsidR="003F21B6" w:rsidRPr="0075248E" w:rsidRDefault="003F21B6" w:rsidP="004014C6">
      <w:pPr>
        <w:pStyle w:val="3"/>
        <w:rPr>
          <w:rFonts w:ascii="Times New Roman" w:hAnsi="Times New Roman" w:cs="Times New Roman"/>
          <w:i/>
          <w:sz w:val="26"/>
          <w:szCs w:val="26"/>
        </w:rPr>
      </w:pPr>
      <w:bookmarkStart w:id="149" w:name="_Toc420924730"/>
      <w:bookmarkStart w:id="150" w:name="_Toc427067184"/>
      <w:bookmarkStart w:id="151" w:name="_Toc433836758"/>
      <w:bookmarkStart w:id="152" w:name="_Toc434252554"/>
      <w:bookmarkStart w:id="153" w:name="_Toc434511592"/>
      <w:bookmarkStart w:id="154" w:name="_Toc434576951"/>
      <w:bookmarkStart w:id="155" w:name="_Toc434583221"/>
      <w:bookmarkStart w:id="156" w:name="_Toc444504778"/>
      <w:bookmarkStart w:id="157" w:name="_Toc68777315"/>
      <w:r w:rsidRPr="0075248E">
        <w:rPr>
          <w:rFonts w:ascii="Times New Roman" w:hAnsi="Times New Roman" w:cs="Times New Roman"/>
          <w:i/>
          <w:sz w:val="26"/>
          <w:szCs w:val="26"/>
        </w:rPr>
        <w:t>Требования по обеспечению охраны окружающей среды</w:t>
      </w:r>
      <w:bookmarkEnd w:id="149"/>
      <w:bookmarkEnd w:id="150"/>
      <w:bookmarkEnd w:id="151"/>
      <w:bookmarkEnd w:id="152"/>
      <w:bookmarkEnd w:id="153"/>
      <w:bookmarkEnd w:id="154"/>
      <w:bookmarkEnd w:id="155"/>
      <w:bookmarkEnd w:id="156"/>
      <w:bookmarkEnd w:id="157"/>
    </w:p>
    <w:p w:rsidR="003F21B6" w:rsidRPr="0075248E" w:rsidRDefault="003F21B6" w:rsidP="001B116D">
      <w:pPr>
        <w:pStyle w:val="a6"/>
        <w:spacing w:before="0" w:after="0"/>
        <w:ind w:firstLine="709"/>
        <w:rPr>
          <w:rFonts w:eastAsia="Calibri"/>
          <w:sz w:val="26"/>
          <w:szCs w:val="26"/>
          <w:lang w:eastAsia="en-US"/>
        </w:rPr>
      </w:pPr>
      <w:bookmarkStart w:id="158" w:name="_Toc398652910"/>
      <w:bookmarkStart w:id="159" w:name="_Toc395184298"/>
      <w:r w:rsidRPr="0075248E">
        <w:rPr>
          <w:rFonts w:eastAsia="Calibri"/>
          <w:sz w:val="26"/>
          <w:szCs w:val="26"/>
          <w:lang w:eastAsia="en-US"/>
        </w:rPr>
        <w:t>Требования по обеспечению охраны окружающей среды, учитываемые при разработке градостроительной документации</w:t>
      </w:r>
      <w:bookmarkEnd w:id="158"/>
      <w:r w:rsidRPr="0075248E">
        <w:rPr>
          <w:rFonts w:eastAsia="Calibri"/>
          <w:sz w:val="26"/>
          <w:szCs w:val="26"/>
          <w:lang w:eastAsia="en-US"/>
        </w:rPr>
        <w:t>, устанавливаются в соответствии с ф</w:t>
      </w:r>
      <w:r w:rsidRPr="0075248E">
        <w:rPr>
          <w:rFonts w:eastAsia="Calibri"/>
          <w:sz w:val="26"/>
          <w:szCs w:val="26"/>
          <w:lang w:eastAsia="en-US"/>
        </w:rPr>
        <w:t>е</w:t>
      </w:r>
      <w:r w:rsidRPr="0075248E">
        <w:rPr>
          <w:rFonts w:eastAsia="Calibri"/>
          <w:sz w:val="26"/>
          <w:szCs w:val="26"/>
          <w:lang w:eastAsia="en-US"/>
        </w:rPr>
        <w:t>деральным и региональным законодательством в области охраны окружающей среды.</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определенными в следующих нормативных документах:</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максимальные уровни звукового воздействия принимаются в соответствии </w:t>
      </w:r>
      <w:r w:rsidR="00351236" w:rsidRPr="0075248E">
        <w:rPr>
          <w:sz w:val="26"/>
          <w:szCs w:val="26"/>
        </w:rPr>
        <w:br/>
      </w:r>
      <w:r w:rsidRPr="0075248E">
        <w:rPr>
          <w:sz w:val="26"/>
          <w:szCs w:val="26"/>
        </w:rPr>
        <w:t>с требованиями СН 2.2.4/2.1.8.562-96;</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максимальные уровни электромагнитного излучения от радиотехнических объектов принимаются в соответствии с требованиями СанПиН 2.1.8/2.2.4.1383-03, СанПиН 2.1.8/2.2.4.1190-03;</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lastRenderedPageBreak/>
        <w:t>требования к очистке сточных вод в соответствии с СП 32.13330.201</w:t>
      </w:r>
      <w:r w:rsidR="00D07662" w:rsidRPr="0075248E">
        <w:rPr>
          <w:sz w:val="26"/>
          <w:szCs w:val="26"/>
        </w:rPr>
        <w:t>8</w:t>
      </w:r>
      <w:r w:rsidRPr="0075248E">
        <w:rPr>
          <w:sz w:val="26"/>
          <w:szCs w:val="26"/>
        </w:rPr>
        <w:t>.</w:t>
      </w:r>
    </w:p>
    <w:p w:rsidR="003F21B6" w:rsidRPr="0075248E" w:rsidRDefault="003F21B6" w:rsidP="001B116D">
      <w:pPr>
        <w:pStyle w:val="afff5"/>
        <w:spacing w:before="0" w:after="0"/>
        <w:ind w:firstLine="709"/>
        <w:rPr>
          <w:rFonts w:eastAsia="Calibri"/>
          <w:sz w:val="26"/>
          <w:szCs w:val="26"/>
          <w:lang w:val="ru-RU" w:eastAsia="en-US"/>
        </w:rPr>
      </w:pPr>
      <w:r w:rsidRPr="0075248E">
        <w:rPr>
          <w:sz w:val="26"/>
          <w:szCs w:val="26"/>
        </w:rPr>
        <w:t xml:space="preserve">Таблица </w:t>
      </w:r>
      <w:r w:rsidRPr="0075248E">
        <w:rPr>
          <w:sz w:val="26"/>
          <w:szCs w:val="26"/>
        </w:rPr>
        <w:fldChar w:fldCharType="begin"/>
      </w:r>
      <w:r w:rsidRPr="0075248E">
        <w:rPr>
          <w:sz w:val="26"/>
          <w:szCs w:val="26"/>
        </w:rPr>
        <w:instrText xml:space="preserve"> SEQ Таблица \* ARABIC </w:instrText>
      </w:r>
      <w:r w:rsidRPr="0075248E">
        <w:rPr>
          <w:sz w:val="26"/>
          <w:szCs w:val="26"/>
        </w:rPr>
        <w:fldChar w:fldCharType="separate"/>
      </w:r>
      <w:r w:rsidR="009800B1" w:rsidRPr="0075248E">
        <w:rPr>
          <w:noProof/>
          <w:sz w:val="26"/>
          <w:szCs w:val="26"/>
        </w:rPr>
        <w:t>4</w:t>
      </w:r>
      <w:r w:rsidRPr="0075248E">
        <w:rPr>
          <w:sz w:val="26"/>
          <w:szCs w:val="26"/>
        </w:rPr>
        <w:fldChar w:fldCharType="end"/>
      </w:r>
      <w:r w:rsidRPr="0075248E">
        <w:rPr>
          <w:sz w:val="26"/>
          <w:szCs w:val="26"/>
          <w:lang w:val="ru-RU"/>
        </w:rPr>
        <w:t xml:space="preserve"> </w:t>
      </w:r>
      <w:r w:rsidRPr="0075248E">
        <w:rPr>
          <w:rFonts w:eastAsia="Calibri"/>
          <w:sz w:val="26"/>
          <w:szCs w:val="26"/>
          <w:lang w:eastAsia="en-US"/>
        </w:rPr>
        <w:t>Разрешенные параметры допустимых уровней воздействия на человека и условия проживания</w:t>
      </w:r>
    </w:p>
    <w:tbl>
      <w:tblPr>
        <w:tblStyle w:val="af2"/>
        <w:tblW w:w="0" w:type="auto"/>
        <w:tblLook w:val="04A0" w:firstRow="1" w:lastRow="0" w:firstColumn="1" w:lastColumn="0" w:noHBand="0" w:noVBand="1"/>
      </w:tblPr>
      <w:tblGrid>
        <w:gridCol w:w="2110"/>
        <w:gridCol w:w="1749"/>
        <w:gridCol w:w="1749"/>
        <w:gridCol w:w="2137"/>
        <w:gridCol w:w="2109"/>
      </w:tblGrid>
      <w:tr w:rsidR="0075248E" w:rsidRPr="0075248E" w:rsidTr="001B116D">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Функциональная зона</w:t>
            </w:r>
            <w:r w:rsidRPr="0075248E">
              <w:rPr>
                <w:sz w:val="24"/>
                <w:szCs w:val="24"/>
                <w:lang w:eastAsia="en-US"/>
              </w:rPr>
              <w:tab/>
            </w:r>
            <w:r w:rsidRPr="0075248E">
              <w:rPr>
                <w:sz w:val="24"/>
                <w:szCs w:val="24"/>
                <w:lang w:eastAsia="en-US"/>
              </w:rPr>
              <w:tab/>
            </w:r>
            <w:r w:rsidRPr="0075248E">
              <w:rPr>
                <w:sz w:val="24"/>
                <w:szCs w:val="24"/>
                <w:lang w:eastAsia="en-US"/>
              </w:rPr>
              <w:tab/>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ab/>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Максимал</w:t>
            </w:r>
            <w:r w:rsidRPr="0075248E">
              <w:rPr>
                <w:sz w:val="24"/>
                <w:szCs w:val="24"/>
                <w:lang w:eastAsia="en-US"/>
              </w:rPr>
              <w:t>ь</w:t>
            </w:r>
            <w:r w:rsidRPr="0075248E">
              <w:rPr>
                <w:sz w:val="24"/>
                <w:szCs w:val="24"/>
                <w:lang w:eastAsia="en-US"/>
              </w:rPr>
              <w:t>ный уровень звукового во</w:t>
            </w:r>
            <w:r w:rsidRPr="0075248E">
              <w:rPr>
                <w:sz w:val="24"/>
                <w:szCs w:val="24"/>
                <w:lang w:eastAsia="en-US"/>
              </w:rPr>
              <w:t>з</w:t>
            </w:r>
            <w:r w:rsidRPr="0075248E">
              <w:rPr>
                <w:sz w:val="24"/>
                <w:szCs w:val="24"/>
                <w:lang w:eastAsia="en-US"/>
              </w:rPr>
              <w:t>действия, дБА</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Максимал</w:t>
            </w:r>
            <w:r w:rsidRPr="0075248E">
              <w:rPr>
                <w:sz w:val="24"/>
                <w:szCs w:val="24"/>
                <w:lang w:eastAsia="en-US"/>
              </w:rPr>
              <w:t>ь</w:t>
            </w:r>
            <w:r w:rsidRPr="0075248E">
              <w:rPr>
                <w:sz w:val="24"/>
                <w:szCs w:val="24"/>
                <w:lang w:eastAsia="en-US"/>
              </w:rPr>
              <w:t>ный уровень загрязнения атмосферного воздуха (пр</w:t>
            </w:r>
            <w:r w:rsidRPr="0075248E">
              <w:rPr>
                <w:sz w:val="24"/>
                <w:szCs w:val="24"/>
                <w:lang w:eastAsia="en-US"/>
              </w:rPr>
              <w:t>е</w:t>
            </w:r>
            <w:r w:rsidRPr="0075248E">
              <w:rPr>
                <w:sz w:val="24"/>
                <w:szCs w:val="24"/>
                <w:lang w:eastAsia="en-US"/>
              </w:rPr>
              <w:t>дельно доп</w:t>
            </w:r>
            <w:r w:rsidRPr="0075248E">
              <w:rPr>
                <w:sz w:val="24"/>
                <w:szCs w:val="24"/>
                <w:lang w:eastAsia="en-US"/>
              </w:rPr>
              <w:t>у</w:t>
            </w:r>
            <w:r w:rsidRPr="0075248E">
              <w:rPr>
                <w:sz w:val="24"/>
                <w:szCs w:val="24"/>
                <w:lang w:eastAsia="en-US"/>
              </w:rPr>
              <w:t>стимые ко</w:t>
            </w:r>
            <w:r w:rsidRPr="0075248E">
              <w:rPr>
                <w:sz w:val="24"/>
                <w:szCs w:val="24"/>
                <w:lang w:eastAsia="en-US"/>
              </w:rPr>
              <w:t>н</w:t>
            </w:r>
            <w:r w:rsidRPr="0075248E">
              <w:rPr>
                <w:sz w:val="24"/>
                <w:szCs w:val="24"/>
                <w:lang w:eastAsia="en-US"/>
              </w:rPr>
              <w:t>центрации (ПДК)</w:t>
            </w:r>
            <w:r w:rsidR="00DC70FE" w:rsidRPr="0075248E">
              <w:rPr>
                <w:sz w:val="24"/>
                <w:szCs w:val="24"/>
                <w:lang w:eastAsia="en-US"/>
              </w:rPr>
              <w:t>)</w:t>
            </w:r>
          </w:p>
        </w:tc>
        <w:tc>
          <w:tcPr>
            <w:tcW w:w="2193"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Максимальный уровень электр</w:t>
            </w:r>
            <w:r w:rsidRPr="0075248E">
              <w:rPr>
                <w:sz w:val="24"/>
                <w:szCs w:val="24"/>
                <w:lang w:eastAsia="en-US"/>
              </w:rPr>
              <w:t>о</w:t>
            </w:r>
            <w:r w:rsidRPr="0075248E">
              <w:rPr>
                <w:sz w:val="24"/>
                <w:szCs w:val="24"/>
                <w:lang w:eastAsia="en-US"/>
              </w:rPr>
              <w:t>магнитного изл</w:t>
            </w:r>
            <w:r w:rsidRPr="0075248E">
              <w:rPr>
                <w:sz w:val="24"/>
                <w:szCs w:val="24"/>
                <w:lang w:eastAsia="en-US"/>
              </w:rPr>
              <w:t>у</w:t>
            </w:r>
            <w:r w:rsidRPr="0075248E">
              <w:rPr>
                <w:sz w:val="24"/>
                <w:szCs w:val="24"/>
                <w:lang w:eastAsia="en-US"/>
              </w:rPr>
              <w:t>чения от ради</w:t>
            </w:r>
            <w:r w:rsidRPr="0075248E">
              <w:rPr>
                <w:sz w:val="24"/>
                <w:szCs w:val="24"/>
                <w:lang w:eastAsia="en-US"/>
              </w:rPr>
              <w:t>о</w:t>
            </w:r>
            <w:r w:rsidRPr="0075248E">
              <w:rPr>
                <w:sz w:val="24"/>
                <w:szCs w:val="24"/>
                <w:lang w:eastAsia="en-US"/>
              </w:rPr>
              <w:t>технических об</w:t>
            </w:r>
            <w:r w:rsidRPr="0075248E">
              <w:rPr>
                <w:sz w:val="24"/>
                <w:szCs w:val="24"/>
                <w:lang w:eastAsia="en-US"/>
              </w:rPr>
              <w:t>ъ</w:t>
            </w:r>
            <w:r w:rsidRPr="0075248E">
              <w:rPr>
                <w:sz w:val="24"/>
                <w:szCs w:val="24"/>
                <w:lang w:eastAsia="en-US"/>
              </w:rPr>
              <w:t>ектов</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(предельно доп</w:t>
            </w:r>
            <w:r w:rsidRPr="0075248E">
              <w:rPr>
                <w:sz w:val="24"/>
                <w:szCs w:val="24"/>
                <w:lang w:eastAsia="en-US"/>
              </w:rPr>
              <w:t>у</w:t>
            </w:r>
            <w:r w:rsidRPr="0075248E">
              <w:rPr>
                <w:sz w:val="24"/>
                <w:szCs w:val="24"/>
                <w:lang w:eastAsia="en-US"/>
              </w:rPr>
              <w:t>стимые уровни (ПДУ)</w:t>
            </w:r>
            <w:r w:rsidR="00DC70FE" w:rsidRPr="0075248E">
              <w:rPr>
                <w:sz w:val="24"/>
                <w:szCs w:val="24"/>
                <w:lang w:eastAsia="en-US"/>
              </w:rPr>
              <w:t>)</w:t>
            </w:r>
          </w:p>
        </w:tc>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Загрязненность сточных вод</w:t>
            </w:r>
          </w:p>
        </w:tc>
      </w:tr>
      <w:tr w:rsidR="0075248E" w:rsidRPr="0075248E" w:rsidTr="001B116D">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Жилые зоны:</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Индивидуальная жилищная з</w:t>
            </w:r>
            <w:r w:rsidRPr="0075248E">
              <w:rPr>
                <w:sz w:val="24"/>
                <w:szCs w:val="24"/>
                <w:lang w:eastAsia="en-US"/>
              </w:rPr>
              <w:t>а</w:t>
            </w:r>
            <w:r w:rsidRPr="0075248E">
              <w:rPr>
                <w:sz w:val="24"/>
                <w:szCs w:val="24"/>
                <w:lang w:eastAsia="en-US"/>
              </w:rPr>
              <w:t>стройка и мал</w:t>
            </w:r>
            <w:r w:rsidRPr="0075248E">
              <w:rPr>
                <w:sz w:val="24"/>
                <w:szCs w:val="24"/>
                <w:lang w:eastAsia="en-US"/>
              </w:rPr>
              <w:t>о</w:t>
            </w:r>
            <w:r w:rsidRPr="0075248E">
              <w:rPr>
                <w:sz w:val="24"/>
                <w:szCs w:val="24"/>
                <w:lang w:eastAsia="en-US"/>
              </w:rPr>
              <w:t>этажная застройка</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9C49E4" w:rsidRPr="0075248E" w:rsidRDefault="009C49E4"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Среднеэтажная застройка</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70</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9C49E4" w:rsidRPr="0075248E" w:rsidRDefault="009C49E4"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70</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ПДК</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9C49E4" w:rsidRPr="0075248E" w:rsidRDefault="009C49E4"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ПДК</w:t>
            </w:r>
          </w:p>
        </w:tc>
        <w:tc>
          <w:tcPr>
            <w:tcW w:w="2193" w:type="dxa"/>
          </w:tcPr>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9C49E4" w:rsidRPr="0075248E" w:rsidRDefault="009C49E4" w:rsidP="001B116D">
            <w:pPr>
              <w:autoSpaceDE w:val="0"/>
              <w:autoSpaceDN w:val="0"/>
              <w:adjustRightInd w:val="0"/>
              <w:ind w:firstLine="0"/>
              <w:rPr>
                <w:sz w:val="24"/>
                <w:szCs w:val="24"/>
                <w:lang w:eastAsia="en-US"/>
              </w:rPr>
            </w:pPr>
          </w:p>
          <w:p w:rsidR="001B116D" w:rsidRPr="0075248E" w:rsidRDefault="001B116D"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ПДУ</w:t>
            </w:r>
          </w:p>
        </w:tc>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Нормативно оч</w:t>
            </w:r>
            <w:r w:rsidRPr="0075248E">
              <w:rPr>
                <w:sz w:val="24"/>
                <w:szCs w:val="24"/>
                <w:lang w:eastAsia="en-US"/>
              </w:rPr>
              <w:t>и</w:t>
            </w:r>
            <w:r w:rsidRPr="0075248E">
              <w:rPr>
                <w:sz w:val="24"/>
                <w:szCs w:val="24"/>
                <w:lang w:eastAsia="en-US"/>
              </w:rPr>
              <w:t xml:space="preserve">щенные стоки </w:t>
            </w:r>
            <w:r w:rsidR="009C49E4" w:rsidRPr="0075248E">
              <w:rPr>
                <w:sz w:val="24"/>
                <w:szCs w:val="24"/>
                <w:lang w:eastAsia="en-US"/>
              </w:rPr>
              <w:br/>
            </w:r>
            <w:r w:rsidRPr="0075248E">
              <w:rPr>
                <w:sz w:val="24"/>
                <w:szCs w:val="24"/>
                <w:lang w:eastAsia="en-US"/>
              </w:rPr>
              <w:t>на локальных очистных соор</w:t>
            </w:r>
            <w:r w:rsidRPr="0075248E">
              <w:rPr>
                <w:sz w:val="24"/>
                <w:szCs w:val="24"/>
                <w:lang w:eastAsia="en-US"/>
              </w:rPr>
              <w:t>у</w:t>
            </w:r>
            <w:r w:rsidRPr="0075248E">
              <w:rPr>
                <w:sz w:val="24"/>
                <w:szCs w:val="24"/>
                <w:lang w:eastAsia="en-US"/>
              </w:rPr>
              <w:t>жениях или хр</w:t>
            </w:r>
            <w:r w:rsidRPr="0075248E">
              <w:rPr>
                <w:sz w:val="24"/>
                <w:szCs w:val="24"/>
                <w:lang w:eastAsia="en-US"/>
              </w:rPr>
              <w:t>а</w:t>
            </w:r>
            <w:r w:rsidRPr="0075248E">
              <w:rPr>
                <w:sz w:val="24"/>
                <w:szCs w:val="24"/>
                <w:lang w:eastAsia="en-US"/>
              </w:rPr>
              <w:t>нение в герм</w:t>
            </w:r>
            <w:r w:rsidRPr="0075248E">
              <w:rPr>
                <w:sz w:val="24"/>
                <w:szCs w:val="24"/>
                <w:lang w:eastAsia="en-US"/>
              </w:rPr>
              <w:t>е</w:t>
            </w:r>
            <w:r w:rsidRPr="0075248E">
              <w:rPr>
                <w:sz w:val="24"/>
                <w:szCs w:val="24"/>
                <w:lang w:eastAsia="en-US"/>
              </w:rPr>
              <w:t>тичных выгре</w:t>
            </w:r>
            <w:r w:rsidRPr="0075248E">
              <w:rPr>
                <w:sz w:val="24"/>
                <w:szCs w:val="24"/>
                <w:lang w:eastAsia="en-US"/>
              </w:rPr>
              <w:t>б</w:t>
            </w:r>
            <w:r w:rsidRPr="0075248E">
              <w:rPr>
                <w:sz w:val="24"/>
                <w:szCs w:val="24"/>
                <w:lang w:eastAsia="en-US"/>
              </w:rPr>
              <w:t>ных ямах с посл</w:t>
            </w:r>
            <w:r w:rsidRPr="0075248E">
              <w:rPr>
                <w:sz w:val="24"/>
                <w:szCs w:val="24"/>
                <w:lang w:eastAsia="en-US"/>
              </w:rPr>
              <w:t>е</w:t>
            </w:r>
            <w:r w:rsidRPr="0075248E">
              <w:rPr>
                <w:sz w:val="24"/>
                <w:szCs w:val="24"/>
                <w:lang w:eastAsia="en-US"/>
              </w:rPr>
              <w:t>дующим вывозом на КОС.</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Выпуск в колле</w:t>
            </w:r>
            <w:r w:rsidRPr="0075248E">
              <w:rPr>
                <w:sz w:val="24"/>
                <w:szCs w:val="24"/>
                <w:lang w:eastAsia="en-US"/>
              </w:rPr>
              <w:t>к</w:t>
            </w:r>
            <w:r w:rsidRPr="0075248E">
              <w:rPr>
                <w:sz w:val="24"/>
                <w:szCs w:val="24"/>
                <w:lang w:eastAsia="en-US"/>
              </w:rPr>
              <w:t>тор с последу</w:t>
            </w:r>
            <w:r w:rsidRPr="0075248E">
              <w:rPr>
                <w:sz w:val="24"/>
                <w:szCs w:val="24"/>
                <w:lang w:eastAsia="en-US"/>
              </w:rPr>
              <w:t>ю</w:t>
            </w:r>
            <w:r w:rsidRPr="0075248E">
              <w:rPr>
                <w:sz w:val="24"/>
                <w:szCs w:val="24"/>
                <w:lang w:eastAsia="en-US"/>
              </w:rPr>
              <w:t xml:space="preserve">щей очисткой </w:t>
            </w:r>
            <w:r w:rsidR="009C49E4" w:rsidRPr="0075248E">
              <w:rPr>
                <w:sz w:val="24"/>
                <w:szCs w:val="24"/>
                <w:lang w:eastAsia="en-US"/>
              </w:rPr>
              <w:br/>
            </w:r>
            <w:r w:rsidRPr="0075248E">
              <w:rPr>
                <w:sz w:val="24"/>
                <w:szCs w:val="24"/>
                <w:lang w:eastAsia="en-US"/>
              </w:rPr>
              <w:t>на КОС.</w:t>
            </w:r>
          </w:p>
        </w:tc>
      </w:tr>
      <w:tr w:rsidR="0075248E" w:rsidRPr="0075248E" w:rsidTr="001B116D">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Зоны здравоохр</w:t>
            </w:r>
            <w:r w:rsidRPr="0075248E">
              <w:rPr>
                <w:sz w:val="24"/>
                <w:szCs w:val="24"/>
                <w:lang w:eastAsia="en-US"/>
              </w:rPr>
              <w:t>а</w:t>
            </w:r>
            <w:r w:rsidRPr="0075248E">
              <w:rPr>
                <w:sz w:val="24"/>
                <w:szCs w:val="24"/>
                <w:lang w:eastAsia="en-US"/>
              </w:rPr>
              <w:t>нения:</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Территории ра</w:t>
            </w:r>
            <w:r w:rsidRPr="0075248E">
              <w:rPr>
                <w:sz w:val="24"/>
                <w:szCs w:val="24"/>
                <w:lang w:eastAsia="en-US"/>
              </w:rPr>
              <w:t>з</w:t>
            </w:r>
            <w:r w:rsidRPr="0075248E">
              <w:rPr>
                <w:sz w:val="24"/>
                <w:szCs w:val="24"/>
                <w:lang w:eastAsia="en-US"/>
              </w:rPr>
              <w:t>мещения лечебно-профилактич</w:t>
            </w:r>
            <w:r w:rsidRPr="0075248E">
              <w:rPr>
                <w:sz w:val="24"/>
                <w:szCs w:val="24"/>
                <w:lang w:eastAsia="en-US"/>
              </w:rPr>
              <w:t>е</w:t>
            </w:r>
            <w:r w:rsidRPr="0075248E">
              <w:rPr>
                <w:sz w:val="24"/>
                <w:szCs w:val="24"/>
                <w:lang w:eastAsia="en-US"/>
              </w:rPr>
              <w:t>ских организаций длительного пр</w:t>
            </w:r>
            <w:r w:rsidRPr="0075248E">
              <w:rPr>
                <w:sz w:val="24"/>
                <w:szCs w:val="24"/>
                <w:lang w:eastAsia="en-US"/>
              </w:rPr>
              <w:t>е</w:t>
            </w:r>
            <w:r w:rsidRPr="0075248E">
              <w:rPr>
                <w:sz w:val="24"/>
                <w:szCs w:val="24"/>
                <w:lang w:eastAsia="en-US"/>
              </w:rPr>
              <w:t>бывания больных и центров реаб</w:t>
            </w:r>
            <w:r w:rsidRPr="0075248E">
              <w:rPr>
                <w:sz w:val="24"/>
                <w:szCs w:val="24"/>
                <w:lang w:eastAsia="en-US"/>
              </w:rPr>
              <w:t>и</w:t>
            </w:r>
            <w:r w:rsidRPr="0075248E">
              <w:rPr>
                <w:sz w:val="24"/>
                <w:szCs w:val="24"/>
                <w:lang w:eastAsia="en-US"/>
              </w:rPr>
              <w:t>литации</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Территории ра</w:t>
            </w:r>
            <w:r w:rsidRPr="0075248E">
              <w:rPr>
                <w:sz w:val="24"/>
                <w:szCs w:val="24"/>
                <w:lang w:eastAsia="en-US"/>
              </w:rPr>
              <w:t>з</w:t>
            </w:r>
            <w:r w:rsidRPr="0075248E">
              <w:rPr>
                <w:sz w:val="24"/>
                <w:szCs w:val="24"/>
                <w:lang w:eastAsia="en-US"/>
              </w:rPr>
              <w:t>мещения лечебно-профилактич</w:t>
            </w:r>
            <w:r w:rsidRPr="0075248E">
              <w:rPr>
                <w:sz w:val="24"/>
                <w:szCs w:val="24"/>
                <w:lang w:eastAsia="en-US"/>
              </w:rPr>
              <w:t>е</w:t>
            </w:r>
            <w:r w:rsidRPr="0075248E">
              <w:rPr>
                <w:sz w:val="24"/>
                <w:szCs w:val="24"/>
                <w:lang w:eastAsia="en-US"/>
              </w:rPr>
              <w:t>ских медици</w:t>
            </w:r>
            <w:r w:rsidRPr="0075248E">
              <w:rPr>
                <w:sz w:val="24"/>
                <w:szCs w:val="24"/>
                <w:lang w:eastAsia="en-US"/>
              </w:rPr>
              <w:t>н</w:t>
            </w:r>
            <w:r w:rsidRPr="0075248E">
              <w:rPr>
                <w:sz w:val="24"/>
                <w:szCs w:val="24"/>
                <w:lang w:eastAsia="en-US"/>
              </w:rPr>
              <w:t>ских организаций, оказывающих м</w:t>
            </w:r>
            <w:r w:rsidRPr="0075248E">
              <w:rPr>
                <w:sz w:val="24"/>
                <w:szCs w:val="24"/>
                <w:lang w:eastAsia="en-US"/>
              </w:rPr>
              <w:t>е</w:t>
            </w:r>
            <w:r w:rsidRPr="0075248E">
              <w:rPr>
                <w:sz w:val="24"/>
                <w:szCs w:val="24"/>
                <w:lang w:eastAsia="en-US"/>
              </w:rPr>
              <w:t>дицинскую п</w:t>
            </w:r>
            <w:r w:rsidRPr="0075248E">
              <w:rPr>
                <w:sz w:val="24"/>
                <w:szCs w:val="24"/>
                <w:lang w:eastAsia="en-US"/>
              </w:rPr>
              <w:t>о</w:t>
            </w:r>
            <w:r w:rsidRPr="0075248E">
              <w:rPr>
                <w:sz w:val="24"/>
                <w:szCs w:val="24"/>
                <w:lang w:eastAsia="en-US"/>
              </w:rPr>
              <w:t>мощь в амбул</w:t>
            </w:r>
            <w:r w:rsidRPr="0075248E">
              <w:rPr>
                <w:sz w:val="24"/>
                <w:szCs w:val="24"/>
                <w:lang w:eastAsia="en-US"/>
              </w:rPr>
              <w:t>а</w:t>
            </w:r>
            <w:r w:rsidRPr="0075248E">
              <w:rPr>
                <w:sz w:val="24"/>
                <w:szCs w:val="24"/>
                <w:lang w:eastAsia="en-US"/>
              </w:rPr>
              <w:t>торных условиях, домов отдыха, пансионатов</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60</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70</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0,8 ПДК</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ПДК</w:t>
            </w:r>
          </w:p>
        </w:tc>
        <w:tc>
          <w:tcPr>
            <w:tcW w:w="2193"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ПДУ</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ПДУ</w:t>
            </w:r>
          </w:p>
        </w:tc>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Выпуск в колле</w:t>
            </w:r>
            <w:r w:rsidRPr="0075248E">
              <w:rPr>
                <w:sz w:val="24"/>
                <w:szCs w:val="24"/>
                <w:lang w:eastAsia="en-US"/>
              </w:rPr>
              <w:t>к</w:t>
            </w:r>
            <w:r w:rsidRPr="0075248E">
              <w:rPr>
                <w:sz w:val="24"/>
                <w:szCs w:val="24"/>
                <w:lang w:eastAsia="en-US"/>
              </w:rPr>
              <w:t>тор с последу</w:t>
            </w:r>
            <w:r w:rsidRPr="0075248E">
              <w:rPr>
                <w:sz w:val="24"/>
                <w:szCs w:val="24"/>
                <w:lang w:eastAsia="en-US"/>
              </w:rPr>
              <w:t>ю</w:t>
            </w:r>
            <w:r w:rsidRPr="0075248E">
              <w:rPr>
                <w:sz w:val="24"/>
                <w:szCs w:val="24"/>
                <w:lang w:eastAsia="en-US"/>
              </w:rPr>
              <w:t xml:space="preserve">щей очисткой </w:t>
            </w:r>
            <w:r w:rsidR="009C49E4" w:rsidRPr="0075248E">
              <w:rPr>
                <w:sz w:val="24"/>
                <w:szCs w:val="24"/>
                <w:lang w:eastAsia="en-US"/>
              </w:rPr>
              <w:br/>
            </w:r>
            <w:r w:rsidRPr="0075248E">
              <w:rPr>
                <w:sz w:val="24"/>
                <w:szCs w:val="24"/>
                <w:lang w:eastAsia="en-US"/>
              </w:rPr>
              <w:t>на КОС.</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Выпуск в колле</w:t>
            </w:r>
            <w:r w:rsidRPr="0075248E">
              <w:rPr>
                <w:sz w:val="24"/>
                <w:szCs w:val="24"/>
                <w:lang w:eastAsia="en-US"/>
              </w:rPr>
              <w:t>к</w:t>
            </w:r>
            <w:r w:rsidRPr="0075248E">
              <w:rPr>
                <w:sz w:val="24"/>
                <w:szCs w:val="24"/>
                <w:lang w:eastAsia="en-US"/>
              </w:rPr>
              <w:t>тор с последу</w:t>
            </w:r>
            <w:r w:rsidRPr="0075248E">
              <w:rPr>
                <w:sz w:val="24"/>
                <w:szCs w:val="24"/>
                <w:lang w:eastAsia="en-US"/>
              </w:rPr>
              <w:t>ю</w:t>
            </w:r>
            <w:r w:rsidRPr="0075248E">
              <w:rPr>
                <w:sz w:val="24"/>
                <w:szCs w:val="24"/>
                <w:lang w:eastAsia="en-US"/>
              </w:rPr>
              <w:t xml:space="preserve">щей очисткой </w:t>
            </w:r>
            <w:r w:rsidR="009C49E4" w:rsidRPr="0075248E">
              <w:rPr>
                <w:sz w:val="24"/>
                <w:szCs w:val="24"/>
                <w:lang w:eastAsia="en-US"/>
              </w:rPr>
              <w:br/>
            </w:r>
            <w:r w:rsidRPr="0075248E">
              <w:rPr>
                <w:sz w:val="24"/>
                <w:szCs w:val="24"/>
                <w:lang w:eastAsia="en-US"/>
              </w:rPr>
              <w:t>на КОС.</w:t>
            </w:r>
          </w:p>
        </w:tc>
      </w:tr>
      <w:tr w:rsidR="0075248E" w:rsidRPr="0075248E" w:rsidTr="001B116D">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Производстве</w:t>
            </w:r>
            <w:r w:rsidRPr="0075248E">
              <w:rPr>
                <w:sz w:val="24"/>
                <w:szCs w:val="24"/>
                <w:lang w:eastAsia="en-US"/>
              </w:rPr>
              <w:t>н</w:t>
            </w:r>
            <w:r w:rsidRPr="0075248E">
              <w:rPr>
                <w:sz w:val="24"/>
                <w:szCs w:val="24"/>
                <w:lang w:eastAsia="en-US"/>
              </w:rPr>
              <w:t>ные зоны</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Нормируется</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по границе объединенной СЗЗ</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70</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Нормируется</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по границе</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объединенной СЗЗ</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ПДК</w:t>
            </w:r>
          </w:p>
        </w:tc>
        <w:tc>
          <w:tcPr>
            <w:tcW w:w="2193"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Нормируется</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по границе</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объединенной СЗЗ</w:t>
            </w:r>
          </w:p>
          <w:p w:rsidR="001F2A66" w:rsidRPr="0075248E" w:rsidRDefault="001F2A66" w:rsidP="001B116D">
            <w:pPr>
              <w:autoSpaceDE w:val="0"/>
              <w:autoSpaceDN w:val="0"/>
              <w:adjustRightInd w:val="0"/>
              <w:ind w:firstLine="0"/>
              <w:rPr>
                <w:sz w:val="24"/>
                <w:szCs w:val="24"/>
                <w:lang w:eastAsia="en-US"/>
              </w:rPr>
            </w:pP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ПДУ</w:t>
            </w:r>
          </w:p>
        </w:tc>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Нормативно оч</w:t>
            </w:r>
            <w:r w:rsidRPr="0075248E">
              <w:rPr>
                <w:sz w:val="24"/>
                <w:szCs w:val="24"/>
                <w:lang w:eastAsia="en-US"/>
              </w:rPr>
              <w:t>и</w:t>
            </w:r>
            <w:r w:rsidRPr="0075248E">
              <w:rPr>
                <w:sz w:val="24"/>
                <w:szCs w:val="24"/>
                <w:lang w:eastAsia="en-US"/>
              </w:rPr>
              <w:t xml:space="preserve">щенные стоки </w:t>
            </w:r>
            <w:r w:rsidR="009C49E4" w:rsidRPr="0075248E">
              <w:rPr>
                <w:sz w:val="24"/>
                <w:szCs w:val="24"/>
                <w:lang w:eastAsia="en-US"/>
              </w:rPr>
              <w:br/>
            </w:r>
            <w:r w:rsidRPr="0075248E">
              <w:rPr>
                <w:sz w:val="24"/>
                <w:szCs w:val="24"/>
                <w:lang w:eastAsia="en-US"/>
              </w:rPr>
              <w:t>на локальных очистных соор</w:t>
            </w:r>
            <w:r w:rsidRPr="0075248E">
              <w:rPr>
                <w:sz w:val="24"/>
                <w:szCs w:val="24"/>
                <w:lang w:eastAsia="en-US"/>
              </w:rPr>
              <w:t>у</w:t>
            </w:r>
            <w:r w:rsidRPr="0075248E">
              <w:rPr>
                <w:sz w:val="24"/>
                <w:szCs w:val="24"/>
                <w:lang w:eastAsia="en-US"/>
              </w:rPr>
              <w:lastRenderedPageBreak/>
              <w:t>жениях с сам</w:t>
            </w:r>
            <w:r w:rsidRPr="0075248E">
              <w:rPr>
                <w:sz w:val="24"/>
                <w:szCs w:val="24"/>
                <w:lang w:eastAsia="en-US"/>
              </w:rPr>
              <w:t>о</w:t>
            </w:r>
            <w:r w:rsidRPr="0075248E">
              <w:rPr>
                <w:sz w:val="24"/>
                <w:szCs w:val="24"/>
                <w:lang w:eastAsia="en-US"/>
              </w:rPr>
              <w:t>стоятельным или централизова</w:t>
            </w:r>
            <w:r w:rsidRPr="0075248E">
              <w:rPr>
                <w:sz w:val="24"/>
                <w:szCs w:val="24"/>
                <w:lang w:eastAsia="en-US"/>
              </w:rPr>
              <w:t>н</w:t>
            </w:r>
            <w:r w:rsidRPr="0075248E">
              <w:rPr>
                <w:sz w:val="24"/>
                <w:szCs w:val="24"/>
                <w:lang w:eastAsia="en-US"/>
              </w:rPr>
              <w:t>ным выпуском</w:t>
            </w:r>
          </w:p>
        </w:tc>
      </w:tr>
      <w:tr w:rsidR="0075248E" w:rsidRPr="0075248E" w:rsidTr="001B116D">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lastRenderedPageBreak/>
              <w:t xml:space="preserve">Рекреационные </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зоны</w:t>
            </w:r>
          </w:p>
        </w:tc>
        <w:tc>
          <w:tcPr>
            <w:tcW w:w="1808" w:type="dxa"/>
          </w:tcPr>
          <w:p w:rsidR="001F2A66" w:rsidRPr="0075248E" w:rsidRDefault="001F2A66" w:rsidP="001B116D">
            <w:pPr>
              <w:autoSpaceDE w:val="0"/>
              <w:autoSpaceDN w:val="0"/>
              <w:adjustRightInd w:val="0"/>
              <w:ind w:firstLine="0"/>
              <w:jc w:val="center"/>
              <w:rPr>
                <w:sz w:val="24"/>
                <w:szCs w:val="24"/>
                <w:lang w:eastAsia="en-US"/>
              </w:rPr>
            </w:pPr>
            <w:r w:rsidRPr="0075248E">
              <w:rPr>
                <w:sz w:val="24"/>
                <w:szCs w:val="24"/>
                <w:lang w:eastAsia="en-US"/>
              </w:rPr>
              <w:t>60</w:t>
            </w:r>
          </w:p>
        </w:tc>
        <w:tc>
          <w:tcPr>
            <w:tcW w:w="1808"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0,8 ПДК</w:t>
            </w:r>
          </w:p>
        </w:tc>
        <w:tc>
          <w:tcPr>
            <w:tcW w:w="2193"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1 ПДУ</w:t>
            </w:r>
          </w:p>
        </w:tc>
        <w:tc>
          <w:tcPr>
            <w:tcW w:w="2164" w:type="dxa"/>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Нормативно оч</w:t>
            </w:r>
            <w:r w:rsidRPr="0075248E">
              <w:rPr>
                <w:sz w:val="24"/>
                <w:szCs w:val="24"/>
                <w:lang w:eastAsia="en-US"/>
              </w:rPr>
              <w:t>и</w:t>
            </w:r>
            <w:r w:rsidRPr="0075248E">
              <w:rPr>
                <w:sz w:val="24"/>
                <w:szCs w:val="24"/>
                <w:lang w:eastAsia="en-US"/>
              </w:rPr>
              <w:t>щенные</w:t>
            </w:r>
          </w:p>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стоки на локал</w:t>
            </w:r>
            <w:r w:rsidRPr="0075248E">
              <w:rPr>
                <w:sz w:val="24"/>
                <w:szCs w:val="24"/>
                <w:lang w:eastAsia="en-US"/>
              </w:rPr>
              <w:t>ь</w:t>
            </w:r>
            <w:r w:rsidRPr="0075248E">
              <w:rPr>
                <w:sz w:val="24"/>
                <w:szCs w:val="24"/>
                <w:lang w:eastAsia="en-US"/>
              </w:rPr>
              <w:t>ных очистных с</w:t>
            </w:r>
            <w:r w:rsidRPr="0075248E">
              <w:rPr>
                <w:sz w:val="24"/>
                <w:szCs w:val="24"/>
                <w:lang w:eastAsia="en-US"/>
              </w:rPr>
              <w:t>о</w:t>
            </w:r>
            <w:r w:rsidRPr="0075248E">
              <w:rPr>
                <w:sz w:val="24"/>
                <w:szCs w:val="24"/>
                <w:lang w:eastAsia="en-US"/>
              </w:rPr>
              <w:t>оружениях с во</w:t>
            </w:r>
            <w:r w:rsidRPr="0075248E">
              <w:rPr>
                <w:sz w:val="24"/>
                <w:szCs w:val="24"/>
                <w:lang w:eastAsia="en-US"/>
              </w:rPr>
              <w:t>з</w:t>
            </w:r>
            <w:r w:rsidRPr="0075248E">
              <w:rPr>
                <w:sz w:val="24"/>
                <w:szCs w:val="24"/>
                <w:lang w:eastAsia="en-US"/>
              </w:rPr>
              <w:t>можным самост</w:t>
            </w:r>
            <w:r w:rsidRPr="0075248E">
              <w:rPr>
                <w:sz w:val="24"/>
                <w:szCs w:val="24"/>
                <w:lang w:eastAsia="en-US"/>
              </w:rPr>
              <w:t>о</w:t>
            </w:r>
            <w:r w:rsidRPr="0075248E">
              <w:rPr>
                <w:sz w:val="24"/>
                <w:szCs w:val="24"/>
                <w:lang w:eastAsia="en-US"/>
              </w:rPr>
              <w:t>ятельным выпу</w:t>
            </w:r>
            <w:r w:rsidRPr="0075248E">
              <w:rPr>
                <w:sz w:val="24"/>
                <w:szCs w:val="24"/>
                <w:lang w:eastAsia="en-US"/>
              </w:rPr>
              <w:t>с</w:t>
            </w:r>
            <w:r w:rsidRPr="0075248E">
              <w:rPr>
                <w:sz w:val="24"/>
                <w:szCs w:val="24"/>
                <w:lang w:eastAsia="en-US"/>
              </w:rPr>
              <w:t>ком</w:t>
            </w:r>
          </w:p>
        </w:tc>
      </w:tr>
      <w:tr w:rsidR="0075248E" w:rsidRPr="0075248E" w:rsidTr="001B116D">
        <w:tc>
          <w:tcPr>
            <w:tcW w:w="10137" w:type="dxa"/>
            <w:gridSpan w:val="5"/>
          </w:tcPr>
          <w:p w:rsidR="001F2A66" w:rsidRPr="0075248E" w:rsidRDefault="001F2A66" w:rsidP="001B116D">
            <w:pPr>
              <w:autoSpaceDE w:val="0"/>
              <w:autoSpaceDN w:val="0"/>
              <w:adjustRightInd w:val="0"/>
              <w:ind w:firstLine="0"/>
              <w:rPr>
                <w:sz w:val="24"/>
                <w:szCs w:val="24"/>
                <w:lang w:eastAsia="en-US"/>
              </w:rPr>
            </w:pPr>
            <w:r w:rsidRPr="0075248E">
              <w:rPr>
                <w:sz w:val="24"/>
                <w:szCs w:val="24"/>
                <w:lang w:eastAsia="en-US"/>
              </w:rPr>
              <w:t>Примечание: Значение максимально допустимых уровней относятся к территориям, расп</w:t>
            </w:r>
            <w:r w:rsidRPr="0075248E">
              <w:rPr>
                <w:sz w:val="24"/>
                <w:szCs w:val="24"/>
                <w:lang w:eastAsia="en-US"/>
              </w:rPr>
              <w:t>о</w:t>
            </w:r>
            <w:r w:rsidRPr="0075248E">
              <w:rPr>
                <w:sz w:val="24"/>
                <w:szCs w:val="24"/>
                <w:lang w:eastAsia="en-US"/>
              </w:rPr>
              <w:t>ложенным внутри зон. На границах зон должны обеспечиваться значения уровней возде</w:t>
            </w:r>
            <w:r w:rsidRPr="0075248E">
              <w:rPr>
                <w:sz w:val="24"/>
                <w:szCs w:val="24"/>
                <w:lang w:eastAsia="en-US"/>
              </w:rPr>
              <w:t>й</w:t>
            </w:r>
            <w:r w:rsidRPr="0075248E">
              <w:rPr>
                <w:sz w:val="24"/>
                <w:szCs w:val="24"/>
                <w:lang w:eastAsia="en-US"/>
              </w:rPr>
              <w:t>ствия, соответствующие меньшему значению их разрешенных в зонах по обе стороны гран</w:t>
            </w:r>
            <w:r w:rsidRPr="0075248E">
              <w:rPr>
                <w:sz w:val="24"/>
                <w:szCs w:val="24"/>
                <w:lang w:eastAsia="en-US"/>
              </w:rPr>
              <w:t>и</w:t>
            </w:r>
            <w:r w:rsidRPr="0075248E">
              <w:rPr>
                <w:sz w:val="24"/>
                <w:szCs w:val="24"/>
                <w:lang w:eastAsia="en-US"/>
              </w:rPr>
              <w:t>цы.</w:t>
            </w:r>
          </w:p>
        </w:tc>
      </w:tr>
    </w:tbl>
    <w:p w:rsidR="003F21B6" w:rsidRPr="0075248E" w:rsidRDefault="003F21B6" w:rsidP="001B116D">
      <w:pPr>
        <w:autoSpaceDE w:val="0"/>
        <w:autoSpaceDN w:val="0"/>
        <w:adjustRightInd w:val="0"/>
        <w:ind w:firstLine="709"/>
        <w:rPr>
          <w:sz w:val="26"/>
          <w:szCs w:val="26"/>
          <w:lang w:eastAsia="en-US"/>
        </w:rPr>
      </w:pPr>
      <w:r w:rsidRPr="0075248E">
        <w:rPr>
          <w:sz w:val="26"/>
          <w:szCs w:val="26"/>
          <w:lang w:eastAsia="en-US"/>
        </w:rPr>
        <w:t>Площадки для размещения и расширения объектов, которые могут быть исто</w:t>
      </w:r>
      <w:r w:rsidRPr="0075248E">
        <w:rPr>
          <w:sz w:val="26"/>
          <w:szCs w:val="26"/>
          <w:lang w:eastAsia="en-US"/>
        </w:rPr>
        <w:t>ч</w:t>
      </w:r>
      <w:r w:rsidRPr="0075248E">
        <w:rPr>
          <w:sz w:val="26"/>
          <w:szCs w:val="26"/>
          <w:lang w:eastAsia="en-US"/>
        </w:rPr>
        <w:t>никами вредного воздействия на здоровье населения и условия его проживания, в</w:t>
      </w:r>
      <w:r w:rsidRPr="0075248E">
        <w:rPr>
          <w:sz w:val="26"/>
          <w:szCs w:val="26"/>
          <w:lang w:eastAsia="en-US"/>
        </w:rPr>
        <w:t>ы</w:t>
      </w:r>
      <w:r w:rsidRPr="0075248E">
        <w:rPr>
          <w:sz w:val="26"/>
          <w:szCs w:val="26"/>
          <w:lang w:eastAsia="en-US"/>
        </w:rPr>
        <w:t>бираются с учетом аэроклиматической характеристики, рельефа местности, закон</w:t>
      </w:r>
      <w:r w:rsidRPr="0075248E">
        <w:rPr>
          <w:sz w:val="26"/>
          <w:szCs w:val="26"/>
          <w:lang w:eastAsia="en-US"/>
        </w:rPr>
        <w:t>о</w:t>
      </w:r>
      <w:r w:rsidRPr="0075248E">
        <w:rPr>
          <w:sz w:val="26"/>
          <w:szCs w:val="26"/>
          <w:lang w:eastAsia="en-US"/>
        </w:rPr>
        <w:t>мерностей распространения промышленных выбросов в атмосфере, а также потенц</w:t>
      </w:r>
      <w:r w:rsidRPr="0075248E">
        <w:rPr>
          <w:sz w:val="26"/>
          <w:szCs w:val="26"/>
          <w:lang w:eastAsia="en-US"/>
        </w:rPr>
        <w:t>и</w:t>
      </w:r>
      <w:r w:rsidRPr="0075248E">
        <w:rPr>
          <w:sz w:val="26"/>
          <w:szCs w:val="26"/>
          <w:lang w:eastAsia="en-US"/>
        </w:rPr>
        <w:t xml:space="preserve">ала загрязнения атмосферы. </w:t>
      </w:r>
    </w:p>
    <w:p w:rsidR="003F21B6" w:rsidRPr="0075248E" w:rsidRDefault="003F21B6" w:rsidP="001B116D">
      <w:pPr>
        <w:autoSpaceDE w:val="0"/>
        <w:autoSpaceDN w:val="0"/>
        <w:adjustRightInd w:val="0"/>
        <w:ind w:firstLine="709"/>
        <w:rPr>
          <w:sz w:val="26"/>
          <w:szCs w:val="26"/>
          <w:lang w:eastAsia="en-US"/>
        </w:rPr>
      </w:pPr>
      <w:r w:rsidRPr="0075248E">
        <w:rPr>
          <w:sz w:val="26"/>
          <w:szCs w:val="26"/>
          <w:lang w:eastAsia="en-US"/>
        </w:rPr>
        <w:t>Условия размещения жилых зон по отношению к производственным предпри</w:t>
      </w:r>
      <w:r w:rsidRPr="0075248E">
        <w:rPr>
          <w:sz w:val="26"/>
          <w:szCs w:val="26"/>
          <w:lang w:eastAsia="en-US"/>
        </w:rPr>
        <w:t>я</w:t>
      </w:r>
      <w:r w:rsidRPr="0075248E">
        <w:rPr>
          <w:sz w:val="26"/>
          <w:szCs w:val="26"/>
          <w:lang w:eastAsia="en-US"/>
        </w:rPr>
        <w:t>тиям определены в СП 42.13330.201</w:t>
      </w:r>
      <w:r w:rsidR="00D07662" w:rsidRPr="0075248E">
        <w:rPr>
          <w:sz w:val="26"/>
          <w:szCs w:val="26"/>
          <w:lang w:eastAsia="en-US"/>
        </w:rPr>
        <w:t>6</w:t>
      </w:r>
      <w:r w:rsidRPr="0075248E">
        <w:rPr>
          <w:sz w:val="26"/>
          <w:szCs w:val="26"/>
        </w:rPr>
        <w:t>.</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Жилые зоны следует размещать с наветренной стороны (для ветров преобл</w:t>
      </w:r>
      <w:r w:rsidRPr="0075248E">
        <w:rPr>
          <w:rFonts w:eastAsia="Calibri"/>
          <w:sz w:val="26"/>
          <w:szCs w:val="26"/>
          <w:lang w:eastAsia="en-US"/>
        </w:rPr>
        <w:t>а</w:t>
      </w:r>
      <w:r w:rsidRPr="0075248E">
        <w:rPr>
          <w:rFonts w:eastAsia="Calibri"/>
          <w:sz w:val="26"/>
          <w:szCs w:val="26"/>
          <w:lang w:eastAsia="en-US"/>
        </w:rPr>
        <w:t>дающего направления) по отношению к производственным предприятиям, явля</w:t>
      </w:r>
      <w:r w:rsidRPr="0075248E">
        <w:rPr>
          <w:rFonts w:eastAsia="Calibri"/>
          <w:sz w:val="26"/>
          <w:szCs w:val="26"/>
          <w:lang w:eastAsia="en-US"/>
        </w:rPr>
        <w:t>ю</w:t>
      </w:r>
      <w:r w:rsidRPr="0075248E">
        <w:rPr>
          <w:rFonts w:eastAsia="Calibri"/>
          <w:sz w:val="26"/>
          <w:szCs w:val="26"/>
          <w:lang w:eastAsia="en-US"/>
        </w:rPr>
        <w:t>щимся источниками загрязнения атмосферного воздуха, а также представляющим п</w:t>
      </w:r>
      <w:r w:rsidRPr="0075248E">
        <w:rPr>
          <w:rFonts w:eastAsia="Calibri"/>
          <w:sz w:val="26"/>
          <w:szCs w:val="26"/>
          <w:lang w:eastAsia="en-US"/>
        </w:rPr>
        <w:t>о</w:t>
      </w:r>
      <w:r w:rsidRPr="0075248E">
        <w:rPr>
          <w:rFonts w:eastAsia="Calibri"/>
          <w:sz w:val="26"/>
          <w:szCs w:val="26"/>
          <w:lang w:eastAsia="en-US"/>
        </w:rPr>
        <w:t xml:space="preserve">вышенную пожарную опасность. </w:t>
      </w:r>
    </w:p>
    <w:p w:rsidR="003F21B6" w:rsidRPr="0075248E" w:rsidRDefault="003F21B6" w:rsidP="001B116D">
      <w:pPr>
        <w:pStyle w:val="a6"/>
        <w:spacing w:before="0" w:after="0"/>
        <w:ind w:firstLine="709"/>
        <w:rPr>
          <w:rFonts w:eastAsia="Calibri"/>
          <w:sz w:val="26"/>
          <w:szCs w:val="26"/>
          <w:lang w:eastAsia="en-US"/>
        </w:rPr>
      </w:pPr>
      <w:r w:rsidRPr="0075248E">
        <w:rPr>
          <w:sz w:val="26"/>
          <w:szCs w:val="26"/>
        </w:rPr>
        <w:t>Объекты, требующие особой чистоты атмосферного воздуха, не следует ра</w:t>
      </w:r>
      <w:r w:rsidRPr="0075248E">
        <w:rPr>
          <w:sz w:val="26"/>
          <w:szCs w:val="26"/>
        </w:rPr>
        <w:t>з</w:t>
      </w:r>
      <w:r w:rsidRPr="0075248E">
        <w:rPr>
          <w:sz w:val="26"/>
          <w:szCs w:val="26"/>
        </w:rPr>
        <w:t xml:space="preserve">мещать с подветренной стороны ветров преобладающего направления по отношению к соседним </w:t>
      </w:r>
      <w:r w:rsidRPr="0075248E">
        <w:rPr>
          <w:rFonts w:eastAsia="Calibri"/>
          <w:sz w:val="26"/>
          <w:szCs w:val="26"/>
          <w:lang w:eastAsia="en-US"/>
        </w:rPr>
        <w:t>объектам с источниками загрязнения атмосферного воздуха.</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Животноводческие, птицеводческие и звероводческие предприятия, склады </w:t>
      </w:r>
      <w:r w:rsidR="009C49E4" w:rsidRPr="0075248E">
        <w:rPr>
          <w:rFonts w:eastAsia="Calibri"/>
          <w:sz w:val="26"/>
          <w:szCs w:val="26"/>
          <w:lang w:eastAsia="en-US"/>
        </w:rPr>
        <w:br/>
      </w:r>
      <w:r w:rsidRPr="0075248E">
        <w:rPr>
          <w:rFonts w:eastAsia="Calibri"/>
          <w:sz w:val="26"/>
          <w:szCs w:val="26"/>
          <w:lang w:eastAsia="en-US"/>
        </w:rPr>
        <w:t>по хранению ядохимикатов, биопрепаратов, удобрений, пожаровзрывоопасные скл</w:t>
      </w:r>
      <w:r w:rsidRPr="0075248E">
        <w:rPr>
          <w:rFonts w:eastAsia="Calibri"/>
          <w:sz w:val="26"/>
          <w:szCs w:val="26"/>
          <w:lang w:eastAsia="en-US"/>
        </w:rPr>
        <w:t>а</w:t>
      </w:r>
      <w:r w:rsidRPr="0075248E">
        <w:rPr>
          <w:rFonts w:eastAsia="Calibri"/>
          <w:sz w:val="26"/>
          <w:szCs w:val="26"/>
          <w:lang w:eastAsia="en-US"/>
        </w:rPr>
        <w:t xml:space="preserve">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w:t>
      </w:r>
      <w:r w:rsidR="009C49E4" w:rsidRPr="0075248E">
        <w:rPr>
          <w:rFonts w:eastAsia="Calibri"/>
          <w:sz w:val="26"/>
          <w:szCs w:val="26"/>
          <w:lang w:eastAsia="en-US"/>
        </w:rPr>
        <w:br/>
      </w:r>
      <w:r w:rsidRPr="0075248E">
        <w:rPr>
          <w:rFonts w:eastAsia="Calibri"/>
          <w:sz w:val="26"/>
          <w:szCs w:val="26"/>
          <w:lang w:eastAsia="en-US"/>
        </w:rPr>
        <w:t>по отношению к жилым, общественно-деловым и рекреационным зонам, а также др</w:t>
      </w:r>
      <w:r w:rsidRPr="0075248E">
        <w:rPr>
          <w:rFonts w:eastAsia="Calibri"/>
          <w:sz w:val="26"/>
          <w:szCs w:val="26"/>
          <w:lang w:eastAsia="en-US"/>
        </w:rPr>
        <w:t>у</w:t>
      </w:r>
      <w:r w:rsidRPr="0075248E">
        <w:rPr>
          <w:rFonts w:eastAsia="Calibri"/>
          <w:sz w:val="26"/>
          <w:szCs w:val="26"/>
          <w:lang w:eastAsia="en-US"/>
        </w:rPr>
        <w:t>гим объектам производственной зоны в соответствии с действующими нормативными документами.</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Обязательным условием проектирования таких объектов является организация санитарно-защитных зон в соответствии с требованиями СанПиН 2.2.1/2.1.1.1200-03.</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Производственная зона для строительства новых и расширения существующих производственных предприятий проектируется в соответствии с требованиями Са</w:t>
      </w:r>
      <w:r w:rsidRPr="0075248E">
        <w:rPr>
          <w:rFonts w:eastAsia="Calibri"/>
          <w:sz w:val="26"/>
          <w:szCs w:val="26"/>
          <w:lang w:eastAsia="en-US"/>
        </w:rPr>
        <w:t>н</w:t>
      </w:r>
      <w:r w:rsidRPr="0075248E">
        <w:rPr>
          <w:rFonts w:eastAsia="Calibri"/>
          <w:sz w:val="26"/>
          <w:szCs w:val="26"/>
          <w:lang w:eastAsia="en-US"/>
        </w:rPr>
        <w:t xml:space="preserve">ПиН 2.2.1/2.1.1.1200-03.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В жилой зоне и местах массового отдыха населения запрещается размещать объекты I и II классов опасности по санитарной классификации.</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Запрещается проектирование и размещение объектов I-III класса опасности </w:t>
      </w:r>
      <w:r w:rsidR="009C49E4" w:rsidRPr="0075248E">
        <w:rPr>
          <w:rFonts w:eastAsia="Calibri"/>
          <w:sz w:val="26"/>
          <w:szCs w:val="26"/>
          <w:lang w:eastAsia="en-US"/>
        </w:rPr>
        <w:br/>
      </w:r>
      <w:r w:rsidRPr="0075248E">
        <w:rPr>
          <w:rFonts w:eastAsia="Calibri"/>
          <w:sz w:val="26"/>
          <w:szCs w:val="26"/>
          <w:lang w:eastAsia="en-US"/>
        </w:rPr>
        <w:t>по классификации СанПиН 2.2.1/2.1.1.1200-03, на территориях с уровнями загрязн</w:t>
      </w:r>
      <w:r w:rsidRPr="0075248E">
        <w:rPr>
          <w:rFonts w:eastAsia="Calibri"/>
          <w:sz w:val="26"/>
          <w:szCs w:val="26"/>
          <w:lang w:eastAsia="en-US"/>
        </w:rPr>
        <w:t>е</w:t>
      </w:r>
      <w:r w:rsidRPr="0075248E">
        <w:rPr>
          <w:rFonts w:eastAsia="Calibri"/>
          <w:sz w:val="26"/>
          <w:szCs w:val="26"/>
          <w:lang w:eastAsia="en-US"/>
        </w:rPr>
        <w:t>ния, превышающими установленные гигиенические нормативы.</w:t>
      </w:r>
    </w:p>
    <w:p w:rsidR="001F2A66" w:rsidRPr="0075248E" w:rsidRDefault="001F2A66" w:rsidP="001B116D">
      <w:pPr>
        <w:autoSpaceDE w:val="0"/>
        <w:autoSpaceDN w:val="0"/>
        <w:adjustRightInd w:val="0"/>
        <w:ind w:firstLine="709"/>
        <w:rPr>
          <w:sz w:val="26"/>
          <w:szCs w:val="26"/>
          <w:lang w:eastAsia="en-US"/>
        </w:rPr>
      </w:pPr>
      <w:r w:rsidRPr="0075248E">
        <w:rPr>
          <w:sz w:val="26"/>
          <w:szCs w:val="26"/>
          <w:lang w:eastAsia="en-US"/>
        </w:rPr>
        <w:lastRenderedPageBreak/>
        <w:t>Производственные зоны, промышленные узлы, предприятия и связанные с н</w:t>
      </w:r>
      <w:r w:rsidRPr="0075248E">
        <w:rPr>
          <w:sz w:val="26"/>
          <w:szCs w:val="26"/>
          <w:lang w:eastAsia="en-US"/>
        </w:rPr>
        <w:t>и</w:t>
      </w:r>
      <w:r w:rsidRPr="0075248E">
        <w:rPr>
          <w:sz w:val="26"/>
          <w:szCs w:val="26"/>
          <w:lang w:eastAsia="en-US"/>
        </w:rPr>
        <w:t>ми отвалы, отходы, очистные сооружения следует размещать на землях несельскох</w:t>
      </w:r>
      <w:r w:rsidRPr="0075248E">
        <w:rPr>
          <w:sz w:val="26"/>
          <w:szCs w:val="26"/>
          <w:lang w:eastAsia="en-US"/>
        </w:rPr>
        <w:t>о</w:t>
      </w:r>
      <w:r w:rsidRPr="0075248E">
        <w:rPr>
          <w:sz w:val="26"/>
          <w:szCs w:val="26"/>
          <w:lang w:eastAsia="en-US"/>
        </w:rPr>
        <w:t xml:space="preserve">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В соответствии с Федеральным законом от 04.05.1999 № 96-ФЗ «Об охране а</w:t>
      </w:r>
      <w:r w:rsidRPr="0075248E">
        <w:rPr>
          <w:rFonts w:eastAsia="Calibri"/>
          <w:sz w:val="26"/>
          <w:szCs w:val="26"/>
          <w:lang w:eastAsia="en-US"/>
        </w:rPr>
        <w:t>т</w:t>
      </w:r>
      <w:r w:rsidRPr="0075248E">
        <w:rPr>
          <w:rFonts w:eastAsia="Calibri"/>
          <w:sz w:val="26"/>
          <w:szCs w:val="26"/>
          <w:lang w:eastAsia="en-US"/>
        </w:rPr>
        <w:t>мосферного воздуха» места хранения и захоронения загрязняющих атмосферный во</w:t>
      </w:r>
      <w:r w:rsidRPr="0075248E">
        <w:rPr>
          <w:rFonts w:eastAsia="Calibri"/>
          <w:sz w:val="26"/>
          <w:szCs w:val="26"/>
          <w:lang w:eastAsia="en-US"/>
        </w:rPr>
        <w:t>з</w:t>
      </w:r>
      <w:r w:rsidRPr="0075248E">
        <w:rPr>
          <w:rFonts w:eastAsia="Calibri"/>
          <w:sz w:val="26"/>
          <w:szCs w:val="26"/>
          <w:lang w:eastAsia="en-US"/>
        </w:rPr>
        <w:t>дух отходов производства и потребления должны быть согласованы с территориал</w:t>
      </w:r>
      <w:r w:rsidRPr="0075248E">
        <w:rPr>
          <w:rFonts w:eastAsia="Calibri"/>
          <w:sz w:val="26"/>
          <w:szCs w:val="26"/>
          <w:lang w:eastAsia="en-US"/>
        </w:rPr>
        <w:t>ь</w:t>
      </w:r>
      <w:r w:rsidRPr="0075248E">
        <w:rPr>
          <w:rFonts w:eastAsia="Calibri"/>
          <w:sz w:val="26"/>
          <w:szCs w:val="26"/>
          <w:lang w:eastAsia="en-US"/>
        </w:rPr>
        <w:t>ными органами федерального органа исполнительной власти в области охраны окр</w:t>
      </w:r>
      <w:r w:rsidRPr="0075248E">
        <w:rPr>
          <w:rFonts w:eastAsia="Calibri"/>
          <w:sz w:val="26"/>
          <w:szCs w:val="26"/>
          <w:lang w:eastAsia="en-US"/>
        </w:rPr>
        <w:t>у</w:t>
      </w:r>
      <w:r w:rsidRPr="0075248E">
        <w:rPr>
          <w:rFonts w:eastAsia="Calibri"/>
          <w:sz w:val="26"/>
          <w:szCs w:val="26"/>
          <w:lang w:eastAsia="en-US"/>
        </w:rPr>
        <w:t>жающей среды и территориальными органами других федеральных органов исполн</w:t>
      </w:r>
      <w:r w:rsidRPr="0075248E">
        <w:rPr>
          <w:rFonts w:eastAsia="Calibri"/>
          <w:sz w:val="26"/>
          <w:szCs w:val="26"/>
          <w:lang w:eastAsia="en-US"/>
        </w:rPr>
        <w:t>и</w:t>
      </w:r>
      <w:r w:rsidRPr="0075248E">
        <w:rPr>
          <w:rFonts w:eastAsia="Calibri"/>
          <w:sz w:val="26"/>
          <w:szCs w:val="26"/>
          <w:lang w:eastAsia="en-US"/>
        </w:rPr>
        <w:t>тельной власти.</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Запрещается размещение производственной зоны и объектов, не связанных </w:t>
      </w:r>
      <w:r w:rsidR="009C49E4" w:rsidRPr="0075248E">
        <w:rPr>
          <w:rFonts w:eastAsia="Calibri"/>
          <w:sz w:val="26"/>
          <w:szCs w:val="26"/>
          <w:lang w:eastAsia="en-US"/>
        </w:rPr>
        <w:br/>
      </w:r>
      <w:r w:rsidRPr="0075248E">
        <w:rPr>
          <w:rFonts w:eastAsia="Calibri"/>
          <w:sz w:val="26"/>
          <w:szCs w:val="26"/>
          <w:lang w:eastAsia="en-US"/>
        </w:rPr>
        <w:t>с созданием лесной инфраструктуры, на землях лесного фонда, за исключением об</w:t>
      </w:r>
      <w:r w:rsidRPr="0075248E">
        <w:rPr>
          <w:rFonts w:eastAsia="Calibri"/>
          <w:sz w:val="26"/>
          <w:szCs w:val="26"/>
          <w:lang w:eastAsia="en-US"/>
        </w:rPr>
        <w:t>ъ</w:t>
      </w:r>
      <w:r w:rsidRPr="0075248E">
        <w:rPr>
          <w:rFonts w:eastAsia="Calibri"/>
          <w:sz w:val="26"/>
          <w:szCs w:val="26"/>
          <w:lang w:eastAsia="en-US"/>
        </w:rPr>
        <w:t>ектов, назначение которых соответствует требованиям п</w:t>
      </w:r>
      <w:r w:rsidR="009C49E4" w:rsidRPr="0075248E">
        <w:rPr>
          <w:rFonts w:eastAsia="Calibri"/>
          <w:sz w:val="26"/>
          <w:szCs w:val="26"/>
          <w:lang w:eastAsia="en-US"/>
        </w:rPr>
        <w:t>.</w:t>
      </w:r>
      <w:r w:rsidRPr="0075248E">
        <w:rPr>
          <w:rFonts w:eastAsia="Calibri"/>
          <w:sz w:val="26"/>
          <w:szCs w:val="26"/>
          <w:lang w:eastAsia="en-US"/>
        </w:rPr>
        <w:t xml:space="preserve"> 1 ст</w:t>
      </w:r>
      <w:r w:rsidR="009C49E4" w:rsidRPr="0075248E">
        <w:rPr>
          <w:rFonts w:eastAsia="Calibri"/>
          <w:sz w:val="26"/>
          <w:szCs w:val="26"/>
          <w:lang w:eastAsia="en-US"/>
        </w:rPr>
        <w:t>.</w:t>
      </w:r>
      <w:r w:rsidRPr="0075248E">
        <w:rPr>
          <w:rFonts w:eastAsia="Calibri"/>
          <w:sz w:val="26"/>
          <w:szCs w:val="26"/>
          <w:lang w:eastAsia="en-US"/>
        </w:rPr>
        <w:t xml:space="preserve"> 21 Лесного кодекса Российской Федерации. </w:t>
      </w:r>
    </w:p>
    <w:p w:rsidR="003F21B6" w:rsidRPr="0075248E" w:rsidRDefault="003F21B6" w:rsidP="001B116D">
      <w:pPr>
        <w:pStyle w:val="a6"/>
        <w:spacing w:before="0" w:after="0"/>
        <w:ind w:firstLine="709"/>
        <w:rPr>
          <w:rFonts w:eastAsia="Calibri"/>
          <w:sz w:val="26"/>
          <w:szCs w:val="26"/>
          <w:lang w:eastAsia="en-US"/>
        </w:rPr>
      </w:pPr>
      <w:r w:rsidRPr="0075248E">
        <w:rPr>
          <w:rFonts w:eastAsia="Calibri"/>
          <w:sz w:val="26"/>
          <w:szCs w:val="26"/>
          <w:lang w:eastAsia="en-US"/>
        </w:rPr>
        <w:t xml:space="preserve">Застройка площадей залегания полезных ископаемых, а также размещение </w:t>
      </w:r>
      <w:r w:rsidR="009C49E4" w:rsidRPr="0075248E">
        <w:rPr>
          <w:rFonts w:eastAsia="Calibri"/>
          <w:sz w:val="26"/>
          <w:szCs w:val="26"/>
          <w:lang w:eastAsia="en-US"/>
        </w:rPr>
        <w:br/>
      </w:r>
      <w:r w:rsidRPr="0075248E">
        <w:rPr>
          <w:rFonts w:eastAsia="Calibri"/>
          <w:sz w:val="26"/>
          <w:szCs w:val="26"/>
          <w:lang w:eastAsia="en-US"/>
        </w:rPr>
        <w:t>в местах их залегания подземных сооружений допускается с учетом условий, изл</w:t>
      </w:r>
      <w:r w:rsidRPr="0075248E">
        <w:rPr>
          <w:rFonts w:eastAsia="Calibri"/>
          <w:sz w:val="26"/>
          <w:szCs w:val="26"/>
          <w:lang w:eastAsia="en-US"/>
        </w:rPr>
        <w:t>о</w:t>
      </w:r>
      <w:r w:rsidRPr="0075248E">
        <w:rPr>
          <w:rFonts w:eastAsia="Calibri"/>
          <w:sz w:val="26"/>
          <w:szCs w:val="26"/>
          <w:lang w:eastAsia="en-US"/>
        </w:rPr>
        <w:t>женных в ст</w:t>
      </w:r>
      <w:r w:rsidR="009C49E4" w:rsidRPr="0075248E">
        <w:rPr>
          <w:rFonts w:eastAsia="Calibri"/>
          <w:sz w:val="26"/>
          <w:szCs w:val="26"/>
          <w:lang w:eastAsia="en-US"/>
        </w:rPr>
        <w:t>.</w:t>
      </w:r>
      <w:r w:rsidRPr="0075248E">
        <w:rPr>
          <w:rFonts w:eastAsia="Calibri"/>
          <w:sz w:val="26"/>
          <w:szCs w:val="26"/>
          <w:lang w:eastAsia="en-US"/>
        </w:rPr>
        <w:t xml:space="preserve"> 25 Закона Российской Федерации от 21.02.1992 № 2395-1 «О недрах», </w:t>
      </w:r>
      <w:r w:rsidR="009C49E4" w:rsidRPr="0075248E">
        <w:rPr>
          <w:rFonts w:eastAsia="Calibri"/>
          <w:sz w:val="26"/>
          <w:szCs w:val="26"/>
          <w:lang w:eastAsia="en-US"/>
        </w:rPr>
        <w:br/>
      </w:r>
      <w:r w:rsidRPr="0075248E">
        <w:rPr>
          <w:rFonts w:eastAsia="Calibri"/>
          <w:sz w:val="26"/>
          <w:szCs w:val="26"/>
          <w:lang w:eastAsia="en-US"/>
        </w:rPr>
        <w:t>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w:t>
      </w:r>
      <w:r w:rsidRPr="0075248E">
        <w:rPr>
          <w:rFonts w:eastAsia="Calibri"/>
          <w:sz w:val="26"/>
          <w:szCs w:val="26"/>
          <w:lang w:eastAsia="en-US"/>
        </w:rPr>
        <w:t>о</w:t>
      </w:r>
      <w:r w:rsidRPr="0075248E">
        <w:rPr>
          <w:rFonts w:eastAsia="Calibri"/>
          <w:sz w:val="26"/>
          <w:szCs w:val="26"/>
          <w:lang w:eastAsia="en-US"/>
        </w:rPr>
        <w:t>сти застройки.</w:t>
      </w:r>
    </w:p>
    <w:p w:rsidR="003F21B6" w:rsidRPr="0075248E" w:rsidRDefault="003F21B6" w:rsidP="001B116D">
      <w:pPr>
        <w:pStyle w:val="a6"/>
        <w:spacing w:before="0" w:after="0"/>
        <w:ind w:firstLine="709"/>
        <w:rPr>
          <w:sz w:val="26"/>
          <w:szCs w:val="26"/>
        </w:rPr>
      </w:pPr>
      <w:r w:rsidRPr="0075248E">
        <w:rPr>
          <w:sz w:val="26"/>
          <w:szCs w:val="26"/>
        </w:rPr>
        <w:t>Размещение объектов в границах зон санитарной охраны источников вод</w:t>
      </w:r>
      <w:r w:rsidRPr="0075248E">
        <w:rPr>
          <w:sz w:val="26"/>
          <w:szCs w:val="26"/>
        </w:rPr>
        <w:t>о</w:t>
      </w:r>
      <w:r w:rsidRPr="0075248E">
        <w:rPr>
          <w:sz w:val="26"/>
          <w:szCs w:val="26"/>
        </w:rPr>
        <w:t>снабжения производится в соответствии с требованиями по соблюдению режимов х</w:t>
      </w:r>
      <w:r w:rsidRPr="0075248E">
        <w:rPr>
          <w:sz w:val="26"/>
          <w:szCs w:val="26"/>
        </w:rPr>
        <w:t>о</w:t>
      </w:r>
      <w:r w:rsidRPr="0075248E">
        <w:rPr>
          <w:sz w:val="26"/>
          <w:szCs w:val="26"/>
        </w:rPr>
        <w:t xml:space="preserve">зяйственной деятельности в границах таких зон, установленными СанПиН 2.1.4.1110-02. </w:t>
      </w:r>
    </w:p>
    <w:p w:rsidR="003F21B6" w:rsidRPr="0075248E" w:rsidRDefault="003F21B6" w:rsidP="001B116D">
      <w:pPr>
        <w:pStyle w:val="a6"/>
        <w:spacing w:before="0" w:after="0"/>
        <w:ind w:firstLine="709"/>
        <w:rPr>
          <w:sz w:val="26"/>
          <w:szCs w:val="26"/>
        </w:rPr>
      </w:pPr>
      <w:r w:rsidRPr="0075248E">
        <w:rPr>
          <w:sz w:val="26"/>
          <w:szCs w:val="26"/>
        </w:rPr>
        <w:t xml:space="preserve">Мероприятия по защите водных объектов (водоемов и водотоков) необходимо предусматривать в соответствии с требованиями Водного </w:t>
      </w:r>
      <w:hyperlink r:id="rId23" w:tooltip="&quot;Водный кодекс Российской Федерации&quot; от 03.06.2006 N 74-ФЗ (ред. от 31.12.2014){КонсультантПлюс}" w:history="1">
        <w:r w:rsidRPr="0075248E">
          <w:rPr>
            <w:sz w:val="26"/>
            <w:szCs w:val="26"/>
          </w:rPr>
          <w:t>кодекса</w:t>
        </w:r>
      </w:hyperlink>
      <w:r w:rsidRPr="0075248E">
        <w:rPr>
          <w:sz w:val="26"/>
          <w:szCs w:val="26"/>
        </w:rPr>
        <w:t xml:space="preserve"> Российской Фед</w:t>
      </w:r>
      <w:r w:rsidRPr="0075248E">
        <w:rPr>
          <w:sz w:val="26"/>
          <w:szCs w:val="26"/>
        </w:rPr>
        <w:t>е</w:t>
      </w:r>
      <w:r w:rsidRPr="0075248E">
        <w:rPr>
          <w:sz w:val="26"/>
          <w:szCs w:val="26"/>
        </w:rPr>
        <w:t xml:space="preserve">рации, нормативных правовых актов Белгородской области, Шебекинского </w:t>
      </w:r>
      <w:r w:rsidR="00740A47" w:rsidRPr="00D56B89">
        <w:rPr>
          <w:strike/>
          <w:color w:val="FF0000"/>
          <w:sz w:val="26"/>
          <w:szCs w:val="26"/>
          <w:highlight w:val="yellow"/>
        </w:rPr>
        <w:t>городск</w:t>
      </w:r>
      <w:r w:rsidR="00740A47" w:rsidRPr="00D56B89">
        <w:rPr>
          <w:strike/>
          <w:color w:val="FF0000"/>
          <w:sz w:val="26"/>
          <w:szCs w:val="26"/>
          <w:highlight w:val="yellow"/>
        </w:rPr>
        <w:t>о</w:t>
      </w:r>
      <w:r w:rsidR="00740A47" w:rsidRPr="00D56B89">
        <w:rPr>
          <w:strike/>
          <w:color w:val="FF0000"/>
          <w:sz w:val="26"/>
          <w:szCs w:val="26"/>
          <w:highlight w:val="yellow"/>
        </w:rPr>
        <w:t>го</w:t>
      </w:r>
      <w:r w:rsidR="00740A47" w:rsidRPr="00D56B89">
        <w:rPr>
          <w:color w:val="FF0000"/>
          <w:sz w:val="26"/>
          <w:szCs w:val="26"/>
          <w:highlight w:val="yellow"/>
        </w:rPr>
        <w:t xml:space="preserve"> муниципального</w:t>
      </w:r>
      <w:r w:rsidR="00D07662" w:rsidRPr="0075248E">
        <w:rPr>
          <w:sz w:val="26"/>
          <w:szCs w:val="26"/>
        </w:rPr>
        <w:t xml:space="preserve"> округа</w:t>
      </w:r>
      <w:r w:rsidRPr="0075248E">
        <w:rPr>
          <w:sz w:val="26"/>
          <w:szCs w:val="26"/>
        </w:rPr>
        <w:t>, санитарных и экологических норм, утвержденных в уст</w:t>
      </w:r>
      <w:r w:rsidRPr="0075248E">
        <w:rPr>
          <w:sz w:val="26"/>
          <w:szCs w:val="26"/>
        </w:rPr>
        <w:t>а</w:t>
      </w:r>
      <w:r w:rsidRPr="0075248E">
        <w:rPr>
          <w:sz w:val="26"/>
          <w:szCs w:val="26"/>
        </w:rPr>
        <w:t xml:space="preserve">новленном порядке. </w:t>
      </w:r>
    </w:p>
    <w:p w:rsidR="003F21B6" w:rsidRPr="0075248E" w:rsidRDefault="003F21B6" w:rsidP="001B116D">
      <w:pPr>
        <w:pStyle w:val="a6"/>
        <w:spacing w:before="0" w:after="0"/>
        <w:ind w:firstLine="709"/>
        <w:rPr>
          <w:sz w:val="26"/>
          <w:szCs w:val="26"/>
        </w:rPr>
      </w:pPr>
      <w:r w:rsidRPr="0075248E">
        <w:rPr>
          <w:sz w:val="26"/>
          <w:szCs w:val="26"/>
        </w:rPr>
        <w:t>Жилые, общественно-деловые, смешанные и рекреационные зоны следует ра</w:t>
      </w:r>
      <w:r w:rsidRPr="0075248E">
        <w:rPr>
          <w:sz w:val="26"/>
          <w:szCs w:val="26"/>
        </w:rPr>
        <w:t>з</w:t>
      </w:r>
      <w:r w:rsidRPr="0075248E">
        <w:rPr>
          <w:sz w:val="26"/>
          <w:szCs w:val="26"/>
        </w:rPr>
        <w:t xml:space="preserve">мещать выше по течению водотоков относительно сбросов всех категорий сточных вод, включая поверхностные стоки с территории населенных пунктов. </w:t>
      </w:r>
    </w:p>
    <w:p w:rsidR="003F21B6" w:rsidRPr="0075248E" w:rsidRDefault="003F21B6" w:rsidP="001B116D">
      <w:pPr>
        <w:pStyle w:val="a6"/>
        <w:spacing w:before="0" w:after="0"/>
        <w:ind w:firstLine="709"/>
        <w:rPr>
          <w:sz w:val="26"/>
          <w:szCs w:val="26"/>
        </w:rPr>
      </w:pPr>
      <w:r w:rsidRPr="0075248E">
        <w:rPr>
          <w:sz w:val="26"/>
          <w:szCs w:val="26"/>
        </w:rPr>
        <w:t xml:space="preserve">В целях поддержания благоприятного гидрологического режима, улучшения санитарного состояния, рационального использования водных ресурсов рек, озер </w:t>
      </w:r>
      <w:r w:rsidR="009C49E4" w:rsidRPr="0075248E">
        <w:rPr>
          <w:sz w:val="26"/>
          <w:szCs w:val="26"/>
        </w:rPr>
        <w:br/>
      </w:r>
      <w:r w:rsidRPr="0075248E">
        <w:rPr>
          <w:sz w:val="26"/>
          <w:szCs w:val="26"/>
        </w:rPr>
        <w:t>и водохранилищ устанавливаются водоохранные зоны и прибрежные защитные пол</w:t>
      </w:r>
      <w:r w:rsidRPr="0075248E">
        <w:rPr>
          <w:sz w:val="26"/>
          <w:szCs w:val="26"/>
        </w:rPr>
        <w:t>о</w:t>
      </w:r>
      <w:r w:rsidRPr="0075248E">
        <w:rPr>
          <w:sz w:val="26"/>
          <w:szCs w:val="26"/>
        </w:rPr>
        <w:t xml:space="preserve">сы. </w:t>
      </w:r>
    </w:p>
    <w:p w:rsidR="003F21B6" w:rsidRPr="0075248E" w:rsidRDefault="003F21B6" w:rsidP="001B116D">
      <w:pPr>
        <w:pStyle w:val="a6"/>
        <w:spacing w:before="0" w:after="0"/>
        <w:ind w:firstLine="709"/>
        <w:rPr>
          <w:sz w:val="26"/>
          <w:szCs w:val="26"/>
        </w:rPr>
      </w:pPr>
      <w:r w:rsidRPr="0075248E">
        <w:rPr>
          <w:sz w:val="26"/>
          <w:szCs w:val="26"/>
        </w:rPr>
        <w:t xml:space="preserve">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 </w:t>
      </w:r>
    </w:p>
    <w:p w:rsidR="003F21B6" w:rsidRPr="0075248E" w:rsidRDefault="003F21B6" w:rsidP="001B116D">
      <w:pPr>
        <w:pStyle w:val="a6"/>
        <w:spacing w:before="0" w:after="0"/>
        <w:ind w:firstLine="709"/>
        <w:rPr>
          <w:sz w:val="26"/>
          <w:szCs w:val="26"/>
        </w:rPr>
      </w:pPr>
      <w:r w:rsidRPr="0075248E">
        <w:rPr>
          <w:sz w:val="26"/>
          <w:szCs w:val="26"/>
        </w:rPr>
        <w:t>В границах водоохранных зон запрещается: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использование сточных вод в целях регулирования плодородия почв;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размещение кладбищ, скотомогильников, объектов размещения отходов пр</w:t>
      </w:r>
      <w:r w:rsidRPr="0075248E">
        <w:rPr>
          <w:sz w:val="26"/>
          <w:szCs w:val="26"/>
        </w:rPr>
        <w:t>о</w:t>
      </w:r>
      <w:r w:rsidRPr="0075248E">
        <w:rPr>
          <w:sz w:val="26"/>
          <w:szCs w:val="26"/>
        </w:rPr>
        <w:t>изводства и потребления, химических, взрывчатых, токсичных, отравляющих и яд</w:t>
      </w:r>
      <w:r w:rsidRPr="0075248E">
        <w:rPr>
          <w:sz w:val="26"/>
          <w:szCs w:val="26"/>
        </w:rPr>
        <w:t>о</w:t>
      </w:r>
      <w:r w:rsidRPr="0075248E">
        <w:rPr>
          <w:sz w:val="26"/>
          <w:szCs w:val="26"/>
        </w:rPr>
        <w:t>витых веществ, пунктов захоронения радиоактивных отходов;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осуществление авиационных мер по борьбе с вредными организмами;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lastRenderedPageBreak/>
        <w:t>движение и стоянки транспортных средств (кроме специальных транспор</w:t>
      </w:r>
      <w:r w:rsidRPr="0075248E">
        <w:rPr>
          <w:sz w:val="26"/>
          <w:szCs w:val="26"/>
        </w:rPr>
        <w:t>т</w:t>
      </w:r>
      <w:r w:rsidRPr="0075248E">
        <w:rPr>
          <w:sz w:val="26"/>
          <w:szCs w:val="26"/>
        </w:rPr>
        <w:t>ных средств), за исключением их движения по дорогам и стоянки на дорогах и в сп</w:t>
      </w:r>
      <w:r w:rsidRPr="0075248E">
        <w:rPr>
          <w:sz w:val="26"/>
          <w:szCs w:val="26"/>
        </w:rPr>
        <w:t>е</w:t>
      </w:r>
      <w:r w:rsidRPr="0075248E">
        <w:rPr>
          <w:sz w:val="26"/>
          <w:szCs w:val="26"/>
        </w:rPr>
        <w:t>циально оборудованных местах, имеющих твердое покрытие;</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размещение автозаправочных станций, складов горюче-смазочных матери</w:t>
      </w:r>
      <w:r w:rsidRPr="0075248E">
        <w:rPr>
          <w:sz w:val="26"/>
          <w:szCs w:val="26"/>
        </w:rPr>
        <w:t>а</w:t>
      </w:r>
      <w:r w:rsidRPr="0075248E">
        <w:rPr>
          <w:sz w:val="26"/>
          <w:szCs w:val="26"/>
        </w:rPr>
        <w:t>лов (за исключением случаев, если автозаправочные станции, склады горюче-смазочных материалов размещены на территориях портов, судостроительных и суд</w:t>
      </w:r>
      <w:r w:rsidRPr="0075248E">
        <w:rPr>
          <w:sz w:val="26"/>
          <w:szCs w:val="26"/>
        </w:rPr>
        <w:t>о</w:t>
      </w:r>
      <w:r w:rsidRPr="0075248E">
        <w:rPr>
          <w:sz w:val="26"/>
          <w:szCs w:val="26"/>
        </w:rPr>
        <w:t>ремонтных организаций, инфраструктуры внутренних водных путей при условии с</w:t>
      </w:r>
      <w:r w:rsidRPr="0075248E">
        <w:rPr>
          <w:sz w:val="26"/>
          <w:szCs w:val="26"/>
        </w:rPr>
        <w:t>о</w:t>
      </w:r>
      <w:r w:rsidRPr="0075248E">
        <w:rPr>
          <w:sz w:val="26"/>
          <w:szCs w:val="26"/>
        </w:rPr>
        <w:t>блюдения требований законодательства в области охраны окружающей среды и Во</w:t>
      </w:r>
      <w:r w:rsidRPr="0075248E">
        <w:rPr>
          <w:sz w:val="26"/>
          <w:szCs w:val="26"/>
        </w:rPr>
        <w:t>д</w:t>
      </w:r>
      <w:r w:rsidRPr="0075248E">
        <w:rPr>
          <w:sz w:val="26"/>
          <w:szCs w:val="26"/>
        </w:rPr>
        <w:t>ного кодекса Российской Федерации), станций технического обслуживания, испол</w:t>
      </w:r>
      <w:r w:rsidRPr="0075248E">
        <w:rPr>
          <w:sz w:val="26"/>
          <w:szCs w:val="26"/>
        </w:rPr>
        <w:t>ь</w:t>
      </w:r>
      <w:r w:rsidRPr="0075248E">
        <w:rPr>
          <w:sz w:val="26"/>
          <w:szCs w:val="26"/>
        </w:rPr>
        <w:t>зуемых для технического осмотра и ремонта транспортных средств, осуществление мойки транспортных средств;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размещение специализированных хранилищ пестицидов и агрохимикатов, применение пестицидов и агрохимикатов;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сброс сточных, в том числе дренажных, вод;</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разведка и добыча общераспространенных полезных ископаемых (за искл</w:t>
      </w:r>
      <w:r w:rsidRPr="0075248E">
        <w:rPr>
          <w:sz w:val="26"/>
          <w:szCs w:val="26"/>
        </w:rPr>
        <w:t>ю</w:t>
      </w:r>
      <w:r w:rsidRPr="0075248E">
        <w:rPr>
          <w:sz w:val="26"/>
          <w:szCs w:val="26"/>
        </w:rPr>
        <w:t>чением случаев, если разведка и добыча общераспространенных полезных ископа</w:t>
      </w:r>
      <w:r w:rsidRPr="0075248E">
        <w:rPr>
          <w:sz w:val="26"/>
          <w:szCs w:val="26"/>
        </w:rPr>
        <w:t>е</w:t>
      </w:r>
      <w:r w:rsidRPr="0075248E">
        <w:rPr>
          <w:sz w:val="26"/>
          <w:szCs w:val="26"/>
        </w:rPr>
        <w:t xml:space="preserve">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w:t>
      </w:r>
      <w:r w:rsidR="009C49E4" w:rsidRPr="0075248E">
        <w:rPr>
          <w:sz w:val="26"/>
          <w:szCs w:val="26"/>
        </w:rPr>
        <w:br/>
      </w:r>
      <w:r w:rsidRPr="0075248E">
        <w:rPr>
          <w:sz w:val="26"/>
          <w:szCs w:val="26"/>
        </w:rPr>
        <w:t>с законодательством Российской Федерации о недрах горных отводов и (или) геол</w:t>
      </w:r>
      <w:r w:rsidRPr="0075248E">
        <w:rPr>
          <w:sz w:val="26"/>
          <w:szCs w:val="26"/>
        </w:rPr>
        <w:t>о</w:t>
      </w:r>
      <w:r w:rsidRPr="0075248E">
        <w:rPr>
          <w:sz w:val="26"/>
          <w:szCs w:val="26"/>
        </w:rPr>
        <w:t xml:space="preserve">гических отводов на основании утвержденного технического проекта в соответствии со </w:t>
      </w:r>
      <w:hyperlink r:id="rId24" w:history="1">
        <w:r w:rsidRPr="0075248E">
          <w:rPr>
            <w:sz w:val="26"/>
            <w:szCs w:val="26"/>
          </w:rPr>
          <w:t>статьей 19.1</w:t>
        </w:r>
      </w:hyperlink>
      <w:r w:rsidRPr="0075248E">
        <w:rPr>
          <w:sz w:val="26"/>
          <w:szCs w:val="26"/>
        </w:rPr>
        <w:t xml:space="preserve"> Закона Российской Федерации № 2395-1 «О недрах»).</w:t>
      </w:r>
    </w:p>
    <w:p w:rsidR="003F21B6" w:rsidRPr="0075248E" w:rsidRDefault="003F21B6" w:rsidP="001B116D">
      <w:pPr>
        <w:pStyle w:val="a6"/>
        <w:spacing w:before="0" w:after="0"/>
        <w:ind w:firstLine="709"/>
        <w:rPr>
          <w:sz w:val="26"/>
          <w:szCs w:val="26"/>
        </w:rPr>
      </w:pPr>
      <w:r w:rsidRPr="0075248E">
        <w:rPr>
          <w:sz w:val="26"/>
          <w:szCs w:val="26"/>
        </w:rPr>
        <w:t>В границах водоохранных зон допускаются проектирование, строительство, р</w:t>
      </w:r>
      <w:r w:rsidRPr="0075248E">
        <w:rPr>
          <w:sz w:val="26"/>
          <w:szCs w:val="26"/>
        </w:rPr>
        <w:t>е</w:t>
      </w:r>
      <w:r w:rsidRPr="0075248E">
        <w:rPr>
          <w:sz w:val="26"/>
          <w:szCs w:val="26"/>
        </w:rPr>
        <w:t>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w:t>
      </w:r>
      <w:r w:rsidRPr="0075248E">
        <w:rPr>
          <w:sz w:val="26"/>
          <w:szCs w:val="26"/>
        </w:rPr>
        <w:t>д</w:t>
      </w:r>
      <w:r w:rsidRPr="0075248E">
        <w:rPr>
          <w:sz w:val="26"/>
          <w:szCs w:val="26"/>
        </w:rPr>
        <w:t xml:space="preserve">ных объектов от загрязнения, засорения, заиления и истощения вод в соответствии </w:t>
      </w:r>
      <w:r w:rsidR="009C49E4" w:rsidRPr="0075248E">
        <w:rPr>
          <w:sz w:val="26"/>
          <w:szCs w:val="26"/>
        </w:rPr>
        <w:br/>
      </w:r>
      <w:r w:rsidRPr="0075248E">
        <w:rPr>
          <w:sz w:val="26"/>
          <w:szCs w:val="26"/>
        </w:rPr>
        <w:t>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w:t>
      </w:r>
      <w:r w:rsidRPr="0075248E">
        <w:rPr>
          <w:sz w:val="26"/>
          <w:szCs w:val="26"/>
        </w:rPr>
        <w:t>з</w:t>
      </w:r>
      <w:r w:rsidRPr="0075248E">
        <w:rPr>
          <w:sz w:val="26"/>
          <w:szCs w:val="26"/>
        </w:rPr>
        <w:t>нения, засорения, заиления и истощения вод, осуществляется с учетом необходим</w:t>
      </w:r>
      <w:r w:rsidRPr="0075248E">
        <w:rPr>
          <w:sz w:val="26"/>
          <w:szCs w:val="26"/>
        </w:rPr>
        <w:t>о</w:t>
      </w:r>
      <w:r w:rsidRPr="0075248E">
        <w:rPr>
          <w:sz w:val="26"/>
          <w:szCs w:val="26"/>
        </w:rPr>
        <w:t xml:space="preserve">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3F21B6" w:rsidRPr="0075248E" w:rsidRDefault="003F21B6" w:rsidP="001B116D">
      <w:pPr>
        <w:pStyle w:val="a6"/>
        <w:spacing w:before="0" w:after="0"/>
        <w:ind w:firstLine="709"/>
        <w:rPr>
          <w:sz w:val="26"/>
          <w:szCs w:val="26"/>
        </w:rPr>
      </w:pPr>
      <w:r w:rsidRPr="0075248E">
        <w:rPr>
          <w:sz w:val="26"/>
          <w:szCs w:val="26"/>
        </w:rPr>
        <w:t>Под сооружениями, обеспечивающими охрану водных объектов от загрязн</w:t>
      </w:r>
      <w:r w:rsidRPr="0075248E">
        <w:rPr>
          <w:sz w:val="26"/>
          <w:szCs w:val="26"/>
        </w:rPr>
        <w:t>е</w:t>
      </w:r>
      <w:r w:rsidRPr="0075248E">
        <w:rPr>
          <w:sz w:val="26"/>
          <w:szCs w:val="26"/>
        </w:rPr>
        <w:t>ния, засорения, заиления и истощения вод, понимаются:</w:t>
      </w:r>
    </w:p>
    <w:p w:rsidR="003F21B6" w:rsidRPr="0075248E" w:rsidRDefault="003F21B6" w:rsidP="001B116D">
      <w:pPr>
        <w:pStyle w:val="a6"/>
        <w:spacing w:before="0" w:after="0"/>
        <w:ind w:firstLine="709"/>
        <w:rPr>
          <w:sz w:val="26"/>
          <w:szCs w:val="26"/>
        </w:rPr>
      </w:pPr>
      <w:r w:rsidRPr="0075248E">
        <w:rPr>
          <w:sz w:val="26"/>
          <w:szCs w:val="26"/>
        </w:rPr>
        <w:t>1) централизованные системы водоотведения (канализации), централизованные ливневые системы водоотведения;</w:t>
      </w:r>
    </w:p>
    <w:p w:rsidR="003F21B6" w:rsidRPr="0075248E" w:rsidRDefault="003F21B6" w:rsidP="001B116D">
      <w:pPr>
        <w:pStyle w:val="a6"/>
        <w:spacing w:before="0" w:after="0"/>
        <w:ind w:firstLine="709"/>
        <w:rPr>
          <w:sz w:val="26"/>
          <w:szCs w:val="26"/>
        </w:rPr>
      </w:pPr>
      <w:r w:rsidRPr="0075248E">
        <w:rPr>
          <w:sz w:val="26"/>
          <w:szCs w:val="26"/>
        </w:rPr>
        <w:t>2) сооружения и системы для отведения (сброса) сточных вод в централизова</w:t>
      </w:r>
      <w:r w:rsidRPr="0075248E">
        <w:rPr>
          <w:sz w:val="26"/>
          <w:szCs w:val="26"/>
        </w:rPr>
        <w:t>н</w:t>
      </w:r>
      <w:r w:rsidRPr="0075248E">
        <w:rPr>
          <w:sz w:val="26"/>
          <w:szCs w:val="26"/>
        </w:rPr>
        <w:t>ные системы водоотведения (в том числе дождевых, талых, инфильтрационных, п</w:t>
      </w:r>
      <w:r w:rsidRPr="0075248E">
        <w:rPr>
          <w:sz w:val="26"/>
          <w:szCs w:val="26"/>
        </w:rPr>
        <w:t>о</w:t>
      </w:r>
      <w:r w:rsidRPr="0075248E">
        <w:rPr>
          <w:sz w:val="26"/>
          <w:szCs w:val="26"/>
        </w:rPr>
        <w:t>ливомоечных и дренажных вод), если они предназначены для приема таких вод;</w:t>
      </w:r>
    </w:p>
    <w:p w:rsidR="003F21B6" w:rsidRPr="0075248E" w:rsidRDefault="003F21B6" w:rsidP="001B116D">
      <w:pPr>
        <w:pStyle w:val="a6"/>
        <w:spacing w:before="0" w:after="0"/>
        <w:ind w:firstLine="709"/>
        <w:rPr>
          <w:sz w:val="26"/>
          <w:szCs w:val="26"/>
        </w:rPr>
      </w:pPr>
      <w:r w:rsidRPr="0075248E">
        <w:rPr>
          <w:sz w:val="26"/>
          <w:szCs w:val="26"/>
        </w:rPr>
        <w:t>3) локальные очистные сооружения для очистки сточных вод (в том числе до</w:t>
      </w:r>
      <w:r w:rsidRPr="0075248E">
        <w:rPr>
          <w:sz w:val="26"/>
          <w:szCs w:val="26"/>
        </w:rPr>
        <w:t>ж</w:t>
      </w:r>
      <w:r w:rsidRPr="0075248E">
        <w:rPr>
          <w:sz w:val="26"/>
          <w:szCs w:val="26"/>
        </w:rPr>
        <w:t>девых, талых, инфильтрационных, поливомоечных и дренажных вод), обеспечива</w:t>
      </w:r>
      <w:r w:rsidRPr="0075248E">
        <w:rPr>
          <w:sz w:val="26"/>
          <w:szCs w:val="26"/>
        </w:rPr>
        <w:t>ю</w:t>
      </w:r>
      <w:r w:rsidRPr="0075248E">
        <w:rPr>
          <w:sz w:val="26"/>
          <w:szCs w:val="26"/>
        </w:rPr>
        <w:t>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w:t>
      </w:r>
      <w:r w:rsidRPr="0075248E">
        <w:rPr>
          <w:sz w:val="26"/>
          <w:szCs w:val="26"/>
        </w:rPr>
        <w:t>й</w:t>
      </w:r>
      <w:r w:rsidRPr="0075248E">
        <w:rPr>
          <w:sz w:val="26"/>
          <w:szCs w:val="26"/>
        </w:rPr>
        <w:t>ской Федерации;</w:t>
      </w:r>
    </w:p>
    <w:p w:rsidR="003F21B6" w:rsidRPr="0075248E" w:rsidRDefault="003F21B6" w:rsidP="001B116D">
      <w:pPr>
        <w:pStyle w:val="a6"/>
        <w:spacing w:before="0" w:after="0"/>
        <w:ind w:firstLine="709"/>
        <w:rPr>
          <w:sz w:val="26"/>
          <w:szCs w:val="26"/>
        </w:rPr>
      </w:pPr>
      <w:r w:rsidRPr="0075248E">
        <w:rPr>
          <w:sz w:val="26"/>
          <w:szCs w:val="26"/>
        </w:rPr>
        <w:t>4) сооружения для сбора отходов производства и потребления, а также соор</w:t>
      </w:r>
      <w:r w:rsidRPr="0075248E">
        <w:rPr>
          <w:sz w:val="26"/>
          <w:szCs w:val="26"/>
        </w:rPr>
        <w:t>у</w:t>
      </w:r>
      <w:r w:rsidRPr="0075248E">
        <w:rPr>
          <w:sz w:val="26"/>
          <w:szCs w:val="26"/>
        </w:rPr>
        <w:t>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3F21B6" w:rsidRPr="0075248E" w:rsidRDefault="003F21B6" w:rsidP="001B116D">
      <w:pPr>
        <w:pStyle w:val="a6"/>
        <w:spacing w:before="0" w:after="0"/>
        <w:ind w:firstLine="709"/>
        <w:rPr>
          <w:sz w:val="26"/>
          <w:szCs w:val="26"/>
        </w:rPr>
      </w:pPr>
      <w:r w:rsidRPr="0075248E">
        <w:rPr>
          <w:sz w:val="26"/>
          <w:szCs w:val="26"/>
        </w:rPr>
        <w:lastRenderedPageBreak/>
        <w:t xml:space="preserve">Условия размещения производственных и сельскохозяйственных предприятий по отношению к водным объектам устанавливаются в соответствии с требованиями </w:t>
      </w:r>
      <w:r w:rsidRPr="0075248E">
        <w:rPr>
          <w:sz w:val="26"/>
          <w:szCs w:val="26"/>
        </w:rPr>
        <w:br/>
      </w:r>
      <w:r w:rsidRPr="0075248E">
        <w:rPr>
          <w:sz w:val="26"/>
          <w:szCs w:val="26"/>
          <w:lang w:eastAsia="en-US"/>
        </w:rPr>
        <w:t>СП 42.13330.201</w:t>
      </w:r>
      <w:r w:rsidR="00D07662" w:rsidRPr="0075248E">
        <w:rPr>
          <w:sz w:val="26"/>
          <w:szCs w:val="26"/>
          <w:lang w:eastAsia="en-US"/>
        </w:rPr>
        <w:t>6</w:t>
      </w:r>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3F21B6" w:rsidRPr="0075248E" w:rsidRDefault="003F21B6" w:rsidP="001B116D">
      <w:pPr>
        <w:pStyle w:val="a6"/>
        <w:spacing w:before="0" w:after="0"/>
        <w:ind w:firstLine="709"/>
        <w:rPr>
          <w:sz w:val="26"/>
          <w:szCs w:val="26"/>
        </w:rPr>
      </w:pPr>
      <w:r w:rsidRPr="0075248E">
        <w:rPr>
          <w:sz w:val="26"/>
          <w:szCs w:val="26"/>
        </w:rPr>
        <w:t>При размещении сельскохозяйственных предприятий на прибрежных участках водных объектов и при отсутствии непосредственной связи предприятий с ними сл</w:t>
      </w:r>
      <w:r w:rsidRPr="0075248E">
        <w:rPr>
          <w:sz w:val="26"/>
          <w:szCs w:val="26"/>
        </w:rPr>
        <w:t>е</w:t>
      </w:r>
      <w:r w:rsidRPr="0075248E">
        <w:rPr>
          <w:sz w:val="26"/>
          <w:szCs w:val="26"/>
        </w:rPr>
        <w:t>дует предусматривать незастроенную прибрежную полосу шириной не менее 40 м. Территории сельскохозяйственных предприятий, расположенных в границах вод</w:t>
      </w:r>
      <w:r w:rsidRPr="0075248E">
        <w:rPr>
          <w:sz w:val="26"/>
          <w:szCs w:val="26"/>
        </w:rPr>
        <w:t>о</w:t>
      </w:r>
      <w:r w:rsidRPr="0075248E">
        <w:rPr>
          <w:sz w:val="26"/>
          <w:szCs w:val="26"/>
        </w:rPr>
        <w:t>охранных зон (в том числе прибрежных защитных полос) необходимо оборудовать системами сбора, очистки и отведения поверхностных стоков.</w:t>
      </w:r>
    </w:p>
    <w:p w:rsidR="003F21B6" w:rsidRPr="0075248E" w:rsidRDefault="003F21B6" w:rsidP="001B116D">
      <w:pPr>
        <w:pStyle w:val="a6"/>
        <w:spacing w:before="0" w:after="0"/>
        <w:ind w:firstLine="709"/>
        <w:rPr>
          <w:sz w:val="26"/>
          <w:szCs w:val="26"/>
        </w:rPr>
      </w:pPr>
      <w:r w:rsidRPr="0075248E">
        <w:rPr>
          <w:sz w:val="26"/>
          <w:szCs w:val="26"/>
        </w:rPr>
        <w:t>Склады минеральных удобрений и химических средств защиты растений сл</w:t>
      </w:r>
      <w:r w:rsidRPr="0075248E">
        <w:rPr>
          <w:sz w:val="26"/>
          <w:szCs w:val="26"/>
        </w:rPr>
        <w:t>е</w:t>
      </w:r>
      <w:r w:rsidRPr="0075248E">
        <w:rPr>
          <w:sz w:val="26"/>
          <w:szCs w:val="26"/>
        </w:rPr>
        <w:t>дует располагать на расстоянии не менее 2 км от рыбохозяйственных водоемов. С</w:t>
      </w:r>
      <w:r w:rsidRPr="0075248E">
        <w:rPr>
          <w:sz w:val="26"/>
          <w:szCs w:val="26"/>
        </w:rPr>
        <w:t>о</w:t>
      </w:r>
      <w:r w:rsidRPr="0075248E">
        <w:rPr>
          <w:sz w:val="26"/>
          <w:szCs w:val="26"/>
        </w:rPr>
        <w:t>кращение расстояния возможно при условии согласования с органами, осуществля</w:t>
      </w:r>
      <w:r w:rsidRPr="0075248E">
        <w:rPr>
          <w:sz w:val="26"/>
          <w:szCs w:val="26"/>
        </w:rPr>
        <w:t>ю</w:t>
      </w:r>
      <w:r w:rsidRPr="0075248E">
        <w:rPr>
          <w:sz w:val="26"/>
          <w:szCs w:val="26"/>
        </w:rPr>
        <w:t>щими охрану рыбных запасов.</w:t>
      </w:r>
    </w:p>
    <w:p w:rsidR="003F21B6" w:rsidRPr="0075248E" w:rsidRDefault="003F21B6" w:rsidP="001B116D">
      <w:pPr>
        <w:pStyle w:val="a6"/>
        <w:spacing w:before="0" w:after="0"/>
        <w:ind w:firstLine="709"/>
        <w:rPr>
          <w:sz w:val="26"/>
          <w:szCs w:val="26"/>
        </w:rPr>
      </w:pPr>
      <w:r w:rsidRPr="0075248E">
        <w:rPr>
          <w:sz w:val="26"/>
          <w:szCs w:val="26"/>
        </w:rPr>
        <w:t xml:space="preserve">В соответствии с требованиями </w:t>
      </w:r>
      <w:r w:rsidRPr="0075248E">
        <w:rPr>
          <w:sz w:val="26"/>
          <w:szCs w:val="26"/>
          <w:lang w:eastAsia="en-US"/>
        </w:rPr>
        <w:t>СП 42.13330.201</w:t>
      </w:r>
      <w:r w:rsidR="00D07662" w:rsidRPr="0075248E">
        <w:rPr>
          <w:sz w:val="26"/>
          <w:szCs w:val="26"/>
          <w:lang w:eastAsia="en-US"/>
        </w:rPr>
        <w:t>6</w:t>
      </w:r>
      <w:r w:rsidRPr="0075248E">
        <w:rPr>
          <w:sz w:val="26"/>
          <w:szCs w:val="26"/>
        </w:rPr>
        <w:t xml:space="preserve"> устанавливаются условия размещения отходов производственных предприятий. </w:t>
      </w:r>
    </w:p>
    <w:p w:rsidR="003F21B6" w:rsidRPr="0075248E" w:rsidRDefault="003F21B6" w:rsidP="001B116D">
      <w:pPr>
        <w:pStyle w:val="a6"/>
        <w:spacing w:before="0" w:after="0"/>
        <w:ind w:firstLine="709"/>
        <w:rPr>
          <w:sz w:val="26"/>
          <w:szCs w:val="26"/>
        </w:rPr>
      </w:pPr>
      <w:r w:rsidRPr="0075248E">
        <w:rPr>
          <w:sz w:val="26"/>
          <w:szCs w:val="26"/>
        </w:rPr>
        <w:t>Устройство отвалов, хвостохранилищ, шламонакопителей, мест складирования отходов предприятий допускается только при обосновании невозможности их утил</w:t>
      </w:r>
      <w:r w:rsidRPr="0075248E">
        <w:rPr>
          <w:sz w:val="26"/>
          <w:szCs w:val="26"/>
        </w:rPr>
        <w:t>и</w:t>
      </w:r>
      <w:r w:rsidRPr="0075248E">
        <w:rPr>
          <w:sz w:val="26"/>
          <w:szCs w:val="26"/>
        </w:rPr>
        <w:t>зации. При этом для производственных зон следует предусматривать централизова</w:t>
      </w:r>
      <w:r w:rsidRPr="0075248E">
        <w:rPr>
          <w:sz w:val="26"/>
          <w:szCs w:val="26"/>
        </w:rPr>
        <w:t>н</w:t>
      </w:r>
      <w:r w:rsidRPr="0075248E">
        <w:rPr>
          <w:sz w:val="26"/>
          <w:szCs w:val="26"/>
        </w:rPr>
        <w:t>ные (групповые) отвалы. Участки для них следует размещать за пределами террит</w:t>
      </w:r>
      <w:r w:rsidRPr="0075248E">
        <w:rPr>
          <w:sz w:val="26"/>
          <w:szCs w:val="26"/>
        </w:rPr>
        <w:t>о</w:t>
      </w:r>
      <w:r w:rsidRPr="0075248E">
        <w:rPr>
          <w:sz w:val="26"/>
          <w:szCs w:val="26"/>
        </w:rPr>
        <w:t>рии предприятий, а также за пределами I и II поясов зоны санитарной охраны по</w:t>
      </w:r>
      <w:r w:rsidRPr="0075248E">
        <w:rPr>
          <w:sz w:val="26"/>
          <w:szCs w:val="26"/>
        </w:rPr>
        <w:t>д</w:t>
      </w:r>
      <w:r w:rsidRPr="0075248E">
        <w:rPr>
          <w:sz w:val="26"/>
          <w:szCs w:val="26"/>
        </w:rPr>
        <w:t xml:space="preserve">земных и поверхностных источников водоснабжения с соблюдением санитарных норм. </w:t>
      </w:r>
    </w:p>
    <w:p w:rsidR="003F21B6" w:rsidRPr="0075248E" w:rsidRDefault="003F21B6" w:rsidP="001B116D">
      <w:pPr>
        <w:pStyle w:val="a6"/>
        <w:spacing w:before="0" w:after="0"/>
        <w:ind w:firstLine="709"/>
        <w:rPr>
          <w:sz w:val="26"/>
          <w:szCs w:val="26"/>
        </w:rPr>
      </w:pPr>
      <w:r w:rsidRPr="0075248E">
        <w:rPr>
          <w:sz w:val="26"/>
          <w:szCs w:val="26"/>
        </w:rPr>
        <w:t>Отвалы, в том числе содержащие сланец, мышьяк, свинец, ртуть и другие г</w:t>
      </w:r>
      <w:r w:rsidRPr="0075248E">
        <w:rPr>
          <w:sz w:val="26"/>
          <w:szCs w:val="26"/>
        </w:rPr>
        <w:t>о</w:t>
      </w:r>
      <w:r w:rsidRPr="0075248E">
        <w:rPr>
          <w:sz w:val="26"/>
          <w:szCs w:val="26"/>
        </w:rPr>
        <w:t>рючие и токсичные вещества, должны быть отделены от жилых и общественных зд</w:t>
      </w:r>
      <w:r w:rsidRPr="0075248E">
        <w:rPr>
          <w:sz w:val="26"/>
          <w:szCs w:val="26"/>
        </w:rPr>
        <w:t>а</w:t>
      </w:r>
      <w:r w:rsidRPr="0075248E">
        <w:rPr>
          <w:sz w:val="26"/>
          <w:szCs w:val="26"/>
        </w:rPr>
        <w:t xml:space="preserve">ний и сооружений санитарно-защитной зоной. </w:t>
      </w:r>
    </w:p>
    <w:p w:rsidR="003F21B6" w:rsidRPr="0075248E" w:rsidRDefault="003F21B6" w:rsidP="001B116D">
      <w:pPr>
        <w:pStyle w:val="a6"/>
        <w:spacing w:before="0" w:after="0"/>
        <w:ind w:firstLine="709"/>
        <w:rPr>
          <w:sz w:val="26"/>
          <w:szCs w:val="26"/>
        </w:rPr>
      </w:pPr>
      <w:r w:rsidRPr="0075248E">
        <w:rPr>
          <w:sz w:val="26"/>
          <w:szCs w:val="26"/>
        </w:rPr>
        <w:t xml:space="preserve">Для объектов по изготовлению и хранению взрывчатых веществ, материалов </w:t>
      </w:r>
      <w:r w:rsidR="009C49E4" w:rsidRPr="0075248E">
        <w:rPr>
          <w:sz w:val="26"/>
          <w:szCs w:val="26"/>
        </w:rPr>
        <w:br/>
      </w:r>
      <w:r w:rsidRPr="0075248E">
        <w:rPr>
          <w:sz w:val="26"/>
          <w:szCs w:val="26"/>
        </w:rPr>
        <w:t>и изделий на их основе следует предусматривать запретные (опасные) зоны. Застро</w:t>
      </w:r>
      <w:r w:rsidRPr="0075248E">
        <w:rPr>
          <w:sz w:val="26"/>
          <w:szCs w:val="26"/>
        </w:rPr>
        <w:t>й</w:t>
      </w:r>
      <w:r w:rsidRPr="0075248E">
        <w:rPr>
          <w:sz w:val="26"/>
          <w:szCs w:val="26"/>
        </w:rPr>
        <w:t>ка запретных (опасных) зон жилыми, общественными и производственными здани</w:t>
      </w:r>
      <w:r w:rsidRPr="0075248E">
        <w:rPr>
          <w:sz w:val="26"/>
          <w:szCs w:val="26"/>
        </w:rPr>
        <w:t>я</w:t>
      </w:r>
      <w:r w:rsidRPr="0075248E">
        <w:rPr>
          <w:sz w:val="26"/>
          <w:szCs w:val="26"/>
        </w:rPr>
        <w:t xml:space="preserve">ми не допускается. Условия застройки запретных (опасных) зон устанавливаются </w:t>
      </w:r>
      <w:r w:rsidR="009C49E4" w:rsidRPr="0075248E">
        <w:rPr>
          <w:sz w:val="26"/>
          <w:szCs w:val="26"/>
        </w:rPr>
        <w:br/>
      </w:r>
      <w:r w:rsidRPr="0075248E">
        <w:rPr>
          <w:sz w:val="26"/>
          <w:szCs w:val="26"/>
        </w:rPr>
        <w:t xml:space="preserve">в соответствии с требованиями </w:t>
      </w:r>
      <w:r w:rsidRPr="0075248E">
        <w:rPr>
          <w:sz w:val="26"/>
          <w:szCs w:val="26"/>
          <w:lang w:eastAsia="en-US"/>
        </w:rPr>
        <w:t>СП 42.13330.201</w:t>
      </w:r>
      <w:r w:rsidR="00D07662" w:rsidRPr="0075248E">
        <w:rPr>
          <w:sz w:val="26"/>
          <w:szCs w:val="26"/>
          <w:lang w:eastAsia="en-US"/>
        </w:rPr>
        <w:t>6</w:t>
      </w:r>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Режимы ограничений и размеры санитарно-защитных зон для производстве</w:t>
      </w:r>
      <w:r w:rsidRPr="0075248E">
        <w:rPr>
          <w:sz w:val="26"/>
          <w:szCs w:val="26"/>
        </w:rPr>
        <w:t>н</w:t>
      </w:r>
      <w:r w:rsidRPr="0075248E">
        <w:rPr>
          <w:sz w:val="26"/>
          <w:szCs w:val="26"/>
        </w:rPr>
        <w:t>ных предприятий, инженерных сетей и сооружений, санитарные разрывы для лине</w:t>
      </w:r>
      <w:r w:rsidRPr="0075248E">
        <w:rPr>
          <w:sz w:val="26"/>
          <w:szCs w:val="26"/>
        </w:rPr>
        <w:t>й</w:t>
      </w:r>
      <w:r w:rsidRPr="0075248E">
        <w:rPr>
          <w:sz w:val="26"/>
          <w:szCs w:val="26"/>
        </w:rPr>
        <w:t xml:space="preserve">ных транспортных сооружений устанавливаются в соответствии с требованиями </w:t>
      </w:r>
      <w:r w:rsidRPr="0075248E">
        <w:rPr>
          <w:sz w:val="26"/>
          <w:szCs w:val="26"/>
        </w:rPr>
        <w:br/>
        <w:t>СанПиН 2.2.1/2.1.1.1200-03.</w:t>
      </w:r>
    </w:p>
    <w:p w:rsidR="003F21B6" w:rsidRPr="0075248E" w:rsidRDefault="003F21B6" w:rsidP="001B116D">
      <w:pPr>
        <w:pStyle w:val="a6"/>
        <w:spacing w:before="0" w:after="0"/>
        <w:ind w:firstLine="709"/>
        <w:rPr>
          <w:sz w:val="26"/>
          <w:szCs w:val="26"/>
        </w:rPr>
      </w:pPr>
      <w:r w:rsidRPr="0075248E">
        <w:rPr>
          <w:sz w:val="26"/>
          <w:szCs w:val="26"/>
        </w:rPr>
        <w:t xml:space="preserve">При подготовке документов территориального планирования и документации по планировке территории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правилами и нормами. </w:t>
      </w:r>
    </w:p>
    <w:p w:rsidR="003F21B6" w:rsidRPr="0075248E" w:rsidRDefault="003F21B6" w:rsidP="001B116D">
      <w:pPr>
        <w:pStyle w:val="a6"/>
        <w:spacing w:before="0" w:after="0"/>
        <w:ind w:firstLine="709"/>
        <w:rPr>
          <w:sz w:val="26"/>
          <w:szCs w:val="26"/>
        </w:rPr>
      </w:pPr>
      <w:r w:rsidRPr="0075248E">
        <w:rPr>
          <w:rFonts w:eastAsia="Calibri"/>
          <w:sz w:val="26"/>
          <w:szCs w:val="26"/>
          <w:lang w:eastAsia="en-US"/>
        </w:rPr>
        <w:t>Реконструкция, техническое перевооружение промышленных объектов и пр</w:t>
      </w:r>
      <w:r w:rsidRPr="0075248E">
        <w:rPr>
          <w:rFonts w:eastAsia="Calibri"/>
          <w:sz w:val="26"/>
          <w:szCs w:val="26"/>
          <w:lang w:eastAsia="en-US"/>
        </w:rPr>
        <w:t>о</w:t>
      </w:r>
      <w:r w:rsidRPr="0075248E">
        <w:rPr>
          <w:rFonts w:eastAsia="Calibri"/>
          <w:sz w:val="26"/>
          <w:szCs w:val="26"/>
          <w:lang w:eastAsia="en-US"/>
        </w:rPr>
        <w:t>изводств проводится при наличии проекта с расчетами прогнозируемого загрязнения атмосферного воздуха, физического воздействия на атмосферный воздух, выполне</w:t>
      </w:r>
      <w:r w:rsidRPr="0075248E">
        <w:rPr>
          <w:rFonts w:eastAsia="Calibri"/>
          <w:sz w:val="26"/>
          <w:szCs w:val="26"/>
          <w:lang w:eastAsia="en-US"/>
        </w:rPr>
        <w:t>н</w:t>
      </w:r>
      <w:r w:rsidRPr="0075248E">
        <w:rPr>
          <w:rFonts w:eastAsia="Calibri"/>
          <w:sz w:val="26"/>
          <w:szCs w:val="26"/>
          <w:lang w:eastAsia="en-US"/>
        </w:rPr>
        <w:t xml:space="preserve">ными в составе проекта санитарно-защитной зоны с расчетными границами. После окончания реконструкции и ввода объекта в эксплуатацию расчетные параметры </w:t>
      </w:r>
      <w:r w:rsidRPr="0075248E">
        <w:rPr>
          <w:rFonts w:eastAsia="Calibri"/>
          <w:sz w:val="26"/>
          <w:szCs w:val="26"/>
          <w:lang w:eastAsia="en-US"/>
        </w:rPr>
        <w:lastRenderedPageBreak/>
        <w:t>должны быть подтверждены результатами натурных исследований атмосферного воздуха и измерений физических факторов воздействия на</w:t>
      </w:r>
      <w:r w:rsidRPr="0075248E">
        <w:rPr>
          <w:sz w:val="26"/>
          <w:szCs w:val="26"/>
        </w:rPr>
        <w:t xml:space="preserve"> атмосферный воздух. </w:t>
      </w:r>
    </w:p>
    <w:p w:rsidR="003F21B6" w:rsidRPr="0075248E" w:rsidRDefault="003F21B6" w:rsidP="001B116D">
      <w:pPr>
        <w:pStyle w:val="a6"/>
        <w:spacing w:before="0" w:after="0"/>
        <w:ind w:firstLine="709"/>
        <w:rPr>
          <w:sz w:val="26"/>
          <w:szCs w:val="26"/>
        </w:rPr>
      </w:pPr>
      <w:r w:rsidRPr="0075248E">
        <w:rPr>
          <w:sz w:val="26"/>
          <w:szCs w:val="26"/>
        </w:rPr>
        <w:t>Размещение зданий, сооружений и коммуникаций не допускается: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на землях особо охраняемых природных территорий, в том числе на землях рекреационных зон, если это противоречит целевому использованию данных земель </w:t>
      </w:r>
      <w:r w:rsidR="009C49E4" w:rsidRPr="0075248E">
        <w:rPr>
          <w:sz w:val="26"/>
          <w:szCs w:val="26"/>
        </w:rPr>
        <w:br/>
      </w:r>
      <w:r w:rsidRPr="0075248E">
        <w:rPr>
          <w:sz w:val="26"/>
          <w:szCs w:val="26"/>
        </w:rPr>
        <w:t>и может нанести ущерб природным комплексам и их компонентам;</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на землях зеленых зон, если проектируемые объекты не предназначены </w:t>
      </w:r>
      <w:r w:rsidR="009C49E4" w:rsidRPr="0075248E">
        <w:rPr>
          <w:sz w:val="26"/>
          <w:szCs w:val="26"/>
        </w:rPr>
        <w:br/>
      </w:r>
      <w:r w:rsidRPr="0075248E">
        <w:rPr>
          <w:sz w:val="26"/>
          <w:szCs w:val="26"/>
        </w:rPr>
        <w:t>для отдыха, спорта или обслуживания пригородного лесного хозяйства;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зонах охраны гидрометеорологических станций;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зонах санитарной охраны источников водоснабжения и площадок водопр</w:t>
      </w:r>
      <w:r w:rsidRPr="0075248E">
        <w:rPr>
          <w:sz w:val="26"/>
          <w:szCs w:val="26"/>
        </w:rPr>
        <w:t>о</w:t>
      </w:r>
      <w:r w:rsidRPr="0075248E">
        <w:rPr>
          <w:sz w:val="26"/>
          <w:szCs w:val="26"/>
        </w:rPr>
        <w:t>водных сооружений, если проектируемые объекты не связаны с эксплуатацией исто</w:t>
      </w:r>
      <w:r w:rsidRPr="0075248E">
        <w:rPr>
          <w:sz w:val="26"/>
          <w:szCs w:val="26"/>
        </w:rPr>
        <w:t>ч</w:t>
      </w:r>
      <w:r w:rsidRPr="0075248E">
        <w:rPr>
          <w:sz w:val="26"/>
          <w:szCs w:val="26"/>
        </w:rPr>
        <w:t>ников;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на землях водоохранных зон и прибрежных защитных полос водных объе</w:t>
      </w:r>
      <w:r w:rsidRPr="0075248E">
        <w:rPr>
          <w:sz w:val="26"/>
          <w:szCs w:val="26"/>
        </w:rPr>
        <w:t>к</w:t>
      </w:r>
      <w:r w:rsidRPr="0075248E">
        <w:rPr>
          <w:sz w:val="26"/>
          <w:szCs w:val="26"/>
        </w:rPr>
        <w:t>тов, а также на территориях, прилегающих к водным объектам, имеющим высокое рыбохозяйственное значение, за исключением случаев предусмотренных Водным к</w:t>
      </w:r>
      <w:r w:rsidRPr="0075248E">
        <w:rPr>
          <w:sz w:val="26"/>
          <w:szCs w:val="26"/>
        </w:rPr>
        <w:t>о</w:t>
      </w:r>
      <w:r w:rsidRPr="0075248E">
        <w:rPr>
          <w:sz w:val="26"/>
          <w:szCs w:val="26"/>
        </w:rPr>
        <w:t>дексом Российской Федерации;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зонах санитарной охраны курортов, если проектируемые объекты не связ</w:t>
      </w:r>
      <w:r w:rsidRPr="0075248E">
        <w:rPr>
          <w:sz w:val="26"/>
          <w:szCs w:val="26"/>
        </w:rPr>
        <w:t>а</w:t>
      </w:r>
      <w:r w:rsidRPr="0075248E">
        <w:rPr>
          <w:sz w:val="26"/>
          <w:szCs w:val="26"/>
        </w:rPr>
        <w:t>ны с эксплуатацией природных лечебных средств курортов;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зонах возможного проявления оползней и других опасных факторов пр</w:t>
      </w:r>
      <w:r w:rsidRPr="0075248E">
        <w:rPr>
          <w:sz w:val="26"/>
          <w:szCs w:val="26"/>
        </w:rPr>
        <w:t>и</w:t>
      </w:r>
      <w:r w:rsidRPr="0075248E">
        <w:rPr>
          <w:sz w:val="26"/>
          <w:szCs w:val="26"/>
        </w:rPr>
        <w:t>родного характера;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в зонах возможного затопления (при глубине затопления 1,5 м и более), </w:t>
      </w:r>
      <w:r w:rsidR="009C49E4" w:rsidRPr="0075248E">
        <w:rPr>
          <w:sz w:val="26"/>
          <w:szCs w:val="26"/>
        </w:rPr>
        <w:br/>
      </w:r>
      <w:r w:rsidRPr="0075248E">
        <w:rPr>
          <w:sz w:val="26"/>
          <w:szCs w:val="26"/>
        </w:rPr>
        <w:t>не имеющих соответствующих сооружений инженерной защиты;</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охранных зонах магистральных трубопроводов.</w:t>
      </w:r>
    </w:p>
    <w:p w:rsidR="003F21B6" w:rsidRPr="0075248E" w:rsidRDefault="003F21B6" w:rsidP="001B116D">
      <w:pPr>
        <w:pStyle w:val="a6"/>
        <w:spacing w:before="0" w:after="0"/>
        <w:ind w:firstLine="709"/>
        <w:rPr>
          <w:sz w:val="26"/>
          <w:szCs w:val="26"/>
        </w:rPr>
      </w:pPr>
      <w:r w:rsidRPr="0075248E">
        <w:rPr>
          <w:sz w:val="26"/>
          <w:szCs w:val="26"/>
        </w:rPr>
        <w:t>Проектирование и строительство объектов в пределах особо охраняемых пр</w:t>
      </w:r>
      <w:r w:rsidRPr="0075248E">
        <w:rPr>
          <w:sz w:val="26"/>
          <w:szCs w:val="26"/>
        </w:rPr>
        <w:t>и</w:t>
      </w:r>
      <w:r w:rsidRPr="0075248E">
        <w:rPr>
          <w:sz w:val="26"/>
          <w:szCs w:val="26"/>
        </w:rPr>
        <w:t>родных территорий производится в соответствии с требованиями Федерального зак</w:t>
      </w:r>
      <w:r w:rsidRPr="0075248E">
        <w:rPr>
          <w:sz w:val="26"/>
          <w:szCs w:val="26"/>
        </w:rPr>
        <w:t>о</w:t>
      </w:r>
      <w:r w:rsidRPr="0075248E">
        <w:rPr>
          <w:sz w:val="26"/>
          <w:szCs w:val="26"/>
        </w:rPr>
        <w:t>на от 14.03.1995 № 33-ФЗ «Об особо охраняемых природных территориях», реги</w:t>
      </w:r>
      <w:r w:rsidRPr="0075248E">
        <w:rPr>
          <w:sz w:val="26"/>
          <w:szCs w:val="26"/>
        </w:rPr>
        <w:t>о</w:t>
      </w:r>
      <w:r w:rsidRPr="0075248E">
        <w:rPr>
          <w:sz w:val="26"/>
          <w:szCs w:val="26"/>
        </w:rPr>
        <w:t>нального законодательства в сфере охраны особо охраняемых природных территорий, а также нормативных документов, устанавливающих правовой статус каждой ко</w:t>
      </w:r>
      <w:r w:rsidRPr="0075248E">
        <w:rPr>
          <w:sz w:val="26"/>
          <w:szCs w:val="26"/>
        </w:rPr>
        <w:t>н</w:t>
      </w:r>
      <w:r w:rsidRPr="0075248E">
        <w:rPr>
          <w:sz w:val="26"/>
          <w:szCs w:val="26"/>
        </w:rPr>
        <w:t>кретной особо охраняемой природной территории.</w:t>
      </w:r>
    </w:p>
    <w:p w:rsidR="003F21B6" w:rsidRPr="0075248E" w:rsidRDefault="00AF38B1" w:rsidP="00CA6725">
      <w:pPr>
        <w:pStyle w:val="3"/>
        <w:rPr>
          <w:rFonts w:ascii="Times New Roman" w:hAnsi="Times New Roman" w:cs="Times New Roman"/>
          <w:i/>
          <w:sz w:val="26"/>
          <w:szCs w:val="26"/>
        </w:rPr>
      </w:pPr>
      <w:bookmarkStart w:id="160" w:name="_Toc420924731"/>
      <w:bookmarkStart w:id="161" w:name="_Toc427067185"/>
      <w:bookmarkStart w:id="162" w:name="_Toc433836759"/>
      <w:bookmarkStart w:id="163" w:name="_Toc434252555"/>
      <w:bookmarkStart w:id="164" w:name="_Toc434511593"/>
      <w:bookmarkStart w:id="165" w:name="_Toc434576952"/>
      <w:bookmarkStart w:id="166" w:name="_Toc434583222"/>
      <w:bookmarkStart w:id="167" w:name="_Toc444504779"/>
      <w:bookmarkEnd w:id="159"/>
      <w:r w:rsidRPr="0075248E">
        <w:rPr>
          <w:rFonts w:ascii="Times New Roman" w:hAnsi="Times New Roman" w:cs="Times New Roman"/>
          <w:i/>
          <w:sz w:val="26"/>
          <w:szCs w:val="26"/>
        </w:rPr>
        <w:t xml:space="preserve"> </w:t>
      </w:r>
      <w:bookmarkStart w:id="168" w:name="_Toc68777316"/>
      <w:r w:rsidR="003F21B6" w:rsidRPr="0075248E">
        <w:rPr>
          <w:rFonts w:ascii="Times New Roman" w:hAnsi="Times New Roman" w:cs="Times New Roman"/>
          <w:i/>
          <w:sz w:val="26"/>
          <w:szCs w:val="26"/>
        </w:rPr>
        <w:t xml:space="preserve">Требования по обеспечению защиты населения и территорий от воздействия чрезвычайных ситуаций природного и техногенного характера, мероприятия </w:t>
      </w:r>
      <w:r w:rsidR="009C49E4" w:rsidRPr="0075248E">
        <w:rPr>
          <w:rFonts w:ascii="Times New Roman" w:hAnsi="Times New Roman" w:cs="Times New Roman"/>
          <w:i/>
          <w:sz w:val="26"/>
          <w:szCs w:val="26"/>
        </w:rPr>
        <w:br/>
      </w:r>
      <w:r w:rsidR="003F21B6" w:rsidRPr="0075248E">
        <w:rPr>
          <w:rFonts w:ascii="Times New Roman" w:hAnsi="Times New Roman" w:cs="Times New Roman"/>
          <w:i/>
          <w:sz w:val="26"/>
          <w:szCs w:val="26"/>
        </w:rPr>
        <w:t>по гражданской обороне</w:t>
      </w:r>
      <w:bookmarkEnd w:id="160"/>
      <w:bookmarkEnd w:id="161"/>
      <w:bookmarkEnd w:id="162"/>
      <w:bookmarkEnd w:id="163"/>
      <w:bookmarkEnd w:id="164"/>
      <w:bookmarkEnd w:id="165"/>
      <w:bookmarkEnd w:id="166"/>
      <w:bookmarkEnd w:id="167"/>
      <w:bookmarkEnd w:id="168"/>
    </w:p>
    <w:p w:rsidR="003F21B6" w:rsidRPr="0075248E" w:rsidRDefault="003F21B6" w:rsidP="001B116D">
      <w:pPr>
        <w:autoSpaceDE w:val="0"/>
        <w:autoSpaceDN w:val="0"/>
        <w:adjustRightInd w:val="0"/>
        <w:ind w:firstLine="709"/>
        <w:rPr>
          <w:sz w:val="26"/>
          <w:szCs w:val="26"/>
          <w:lang w:eastAsia="en-US"/>
        </w:rPr>
      </w:pPr>
      <w:r w:rsidRPr="0075248E">
        <w:rPr>
          <w:sz w:val="26"/>
          <w:szCs w:val="26"/>
          <w:lang w:eastAsia="en-US"/>
        </w:rPr>
        <w:t>Инженерно-технические мероприятия гражданской обороны и предупреждения чрезвычайных ситуаций (далее - ИТМ ГОЧС) должны учитываться при: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подготовке документов территориального планирования муниципальных о</w:t>
      </w:r>
      <w:r w:rsidRPr="0075248E">
        <w:rPr>
          <w:sz w:val="26"/>
          <w:szCs w:val="26"/>
        </w:rPr>
        <w:t>б</w:t>
      </w:r>
      <w:r w:rsidRPr="0075248E">
        <w:rPr>
          <w:sz w:val="26"/>
          <w:szCs w:val="26"/>
        </w:rPr>
        <w:t>разований;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w:t>
      </w:r>
      <w:r w:rsidRPr="0075248E">
        <w:rPr>
          <w:sz w:val="26"/>
          <w:szCs w:val="26"/>
        </w:rPr>
        <w:t>ь</w:t>
      </w:r>
      <w:r w:rsidRPr="0075248E">
        <w:rPr>
          <w:sz w:val="26"/>
          <w:szCs w:val="26"/>
        </w:rPr>
        <w:t>ства.</w:t>
      </w:r>
    </w:p>
    <w:p w:rsidR="003F21B6" w:rsidRPr="0075248E" w:rsidRDefault="003F21B6" w:rsidP="001B116D">
      <w:pPr>
        <w:autoSpaceDE w:val="0"/>
        <w:autoSpaceDN w:val="0"/>
        <w:adjustRightInd w:val="0"/>
        <w:ind w:firstLine="709"/>
        <w:rPr>
          <w:sz w:val="26"/>
          <w:szCs w:val="26"/>
          <w:lang w:eastAsia="en-US"/>
        </w:rPr>
      </w:pPr>
      <w:r w:rsidRPr="0075248E">
        <w:rPr>
          <w:sz w:val="26"/>
          <w:szCs w:val="26"/>
          <w:lang w:eastAsia="en-US"/>
        </w:rPr>
        <w:t>Мероприятия по гражданской обороне разрабатываются органами местного с</w:t>
      </w:r>
      <w:r w:rsidRPr="0075248E">
        <w:rPr>
          <w:sz w:val="26"/>
          <w:szCs w:val="26"/>
          <w:lang w:eastAsia="en-US"/>
        </w:rPr>
        <w:t>а</w:t>
      </w:r>
      <w:r w:rsidRPr="0075248E">
        <w:rPr>
          <w:sz w:val="26"/>
          <w:szCs w:val="26"/>
          <w:lang w:eastAsia="en-US"/>
        </w:rPr>
        <w:t>моуправления муниципальных образований в соответствии с требованиями Фед</w:t>
      </w:r>
      <w:r w:rsidRPr="0075248E">
        <w:rPr>
          <w:sz w:val="26"/>
          <w:szCs w:val="26"/>
          <w:lang w:eastAsia="en-US"/>
        </w:rPr>
        <w:t>е</w:t>
      </w:r>
      <w:r w:rsidRPr="0075248E">
        <w:rPr>
          <w:sz w:val="26"/>
          <w:szCs w:val="26"/>
          <w:lang w:eastAsia="en-US"/>
        </w:rPr>
        <w:t>рального закона от 12.02.1998 № 28-ФЗ «О гражданской обороне».</w:t>
      </w:r>
    </w:p>
    <w:p w:rsidR="003F21B6" w:rsidRPr="0075248E" w:rsidRDefault="003F21B6" w:rsidP="001B116D">
      <w:pPr>
        <w:pStyle w:val="a6"/>
        <w:spacing w:before="0" w:after="0"/>
        <w:ind w:firstLine="709"/>
        <w:rPr>
          <w:sz w:val="26"/>
          <w:szCs w:val="26"/>
        </w:rPr>
      </w:pPr>
      <w:r w:rsidRPr="0075248E">
        <w:rPr>
          <w:sz w:val="26"/>
          <w:szCs w:val="26"/>
        </w:rPr>
        <w:t xml:space="preserve">При градостроительном проектировании необходимо учитывать требования проектирования в категорированных городах в соответствии с </w:t>
      </w:r>
      <w:hyperlink r:id="rId25" w:history="1">
        <w:r w:rsidRPr="0075248E">
          <w:rPr>
            <w:sz w:val="26"/>
            <w:szCs w:val="26"/>
          </w:rPr>
          <w:t>СП 165.1325800.2014</w:t>
        </w:r>
      </w:hyperlink>
      <w:r w:rsidRPr="0075248E">
        <w:rPr>
          <w:sz w:val="26"/>
          <w:szCs w:val="26"/>
        </w:rPr>
        <w:t>.</w:t>
      </w:r>
    </w:p>
    <w:p w:rsidR="003F21B6" w:rsidRPr="0075248E" w:rsidRDefault="003F21B6" w:rsidP="001B116D">
      <w:pPr>
        <w:ind w:firstLine="709"/>
        <w:rPr>
          <w:sz w:val="26"/>
          <w:szCs w:val="26"/>
        </w:rPr>
      </w:pPr>
      <w:r w:rsidRPr="0075248E">
        <w:rPr>
          <w:sz w:val="26"/>
          <w:szCs w:val="26"/>
        </w:rPr>
        <w:lastRenderedPageBreak/>
        <w:t>Мероприятия по защите территорий от воздействия чрезвычайных ситуаций природного и техногенного характера разрабатываются органами местного сам</w:t>
      </w:r>
      <w:r w:rsidRPr="0075248E">
        <w:rPr>
          <w:sz w:val="26"/>
          <w:szCs w:val="26"/>
        </w:rPr>
        <w:t>о</w:t>
      </w:r>
      <w:r w:rsidRPr="0075248E">
        <w:rPr>
          <w:sz w:val="26"/>
          <w:szCs w:val="26"/>
        </w:rPr>
        <w:t xml:space="preserve">управления </w:t>
      </w:r>
      <w:r w:rsidRPr="0075248E">
        <w:rPr>
          <w:sz w:val="26"/>
          <w:szCs w:val="26"/>
          <w:lang w:eastAsia="en-US"/>
        </w:rPr>
        <w:t>муниципальных образований</w:t>
      </w:r>
      <w:r w:rsidRPr="0075248E">
        <w:rPr>
          <w:sz w:val="26"/>
          <w:szCs w:val="26"/>
        </w:rPr>
        <w:t xml:space="preserve"> в соответствии с требованиями Федеральн</w:t>
      </w:r>
      <w:r w:rsidRPr="0075248E">
        <w:rPr>
          <w:sz w:val="26"/>
          <w:szCs w:val="26"/>
        </w:rPr>
        <w:t>о</w:t>
      </w:r>
      <w:r w:rsidRPr="0075248E">
        <w:rPr>
          <w:sz w:val="26"/>
          <w:szCs w:val="26"/>
        </w:rPr>
        <w:t xml:space="preserve">го закона от 21.12.1994 № 68-ФЗ «О защите населения и территорий от чрезвычайных ситуаций природного и техногенного характера» и </w:t>
      </w:r>
      <w:r w:rsidR="00D07662" w:rsidRPr="0075248E">
        <w:rPr>
          <w:sz w:val="26"/>
          <w:szCs w:val="26"/>
        </w:rPr>
        <w:t>з</w:t>
      </w:r>
      <w:r w:rsidRPr="0075248E">
        <w:rPr>
          <w:sz w:val="26"/>
          <w:szCs w:val="26"/>
        </w:rPr>
        <w:t xml:space="preserve">акона Белгородской области </w:t>
      </w:r>
      <w:r w:rsidR="00D07662" w:rsidRPr="0075248E">
        <w:rPr>
          <w:sz w:val="26"/>
          <w:szCs w:val="26"/>
        </w:rPr>
        <w:br/>
      </w:r>
      <w:r w:rsidRPr="0075248E">
        <w:rPr>
          <w:sz w:val="26"/>
          <w:szCs w:val="26"/>
        </w:rPr>
        <w:t>от 23.09.1998 № 41 «О защите населения и территорий от чрезвычайных ситуаций природного и техногенного характера» с учетом требований ГОСТ Р 22.0.07-95.</w:t>
      </w:r>
    </w:p>
    <w:p w:rsidR="003F21B6" w:rsidRPr="0075248E" w:rsidRDefault="003F21B6" w:rsidP="001B116D">
      <w:pPr>
        <w:pStyle w:val="a6"/>
        <w:spacing w:before="0" w:after="0"/>
        <w:ind w:firstLine="709"/>
        <w:rPr>
          <w:sz w:val="26"/>
          <w:szCs w:val="26"/>
        </w:rPr>
      </w:pPr>
      <w:r w:rsidRPr="0075248E">
        <w:rPr>
          <w:sz w:val="26"/>
          <w:szCs w:val="26"/>
        </w:rPr>
        <w:t>Территории подверженные риску возникновения чрезвычайных ситуаций пр</w:t>
      </w:r>
      <w:r w:rsidRPr="0075248E">
        <w:rPr>
          <w:sz w:val="26"/>
          <w:szCs w:val="26"/>
        </w:rPr>
        <w:t>и</w:t>
      </w:r>
      <w:r w:rsidRPr="0075248E">
        <w:rPr>
          <w:sz w:val="26"/>
          <w:szCs w:val="26"/>
        </w:rPr>
        <w:t>родного и техногенного характера отображаются на основании сведений, предоста</w:t>
      </w:r>
      <w:r w:rsidRPr="0075248E">
        <w:rPr>
          <w:sz w:val="26"/>
          <w:szCs w:val="26"/>
        </w:rPr>
        <w:t>в</w:t>
      </w:r>
      <w:r w:rsidRPr="0075248E">
        <w:rPr>
          <w:sz w:val="26"/>
          <w:szCs w:val="26"/>
        </w:rPr>
        <w:t>ляемых Главным управлением МЧС России по Белгородской области или отделом безопасности, гражданской обороны и чрезвычайных ситуаций администрации Ш</w:t>
      </w:r>
      <w:r w:rsidRPr="0075248E">
        <w:rPr>
          <w:sz w:val="26"/>
          <w:szCs w:val="26"/>
        </w:rPr>
        <w:t>е</w:t>
      </w:r>
      <w:r w:rsidRPr="0075248E">
        <w:rPr>
          <w:sz w:val="26"/>
          <w:szCs w:val="26"/>
        </w:rPr>
        <w:t xml:space="preserve">бекинского </w:t>
      </w:r>
      <w:r w:rsidR="00F41710" w:rsidRPr="00AF010E">
        <w:rPr>
          <w:strike/>
          <w:color w:val="FF0000"/>
          <w:sz w:val="26"/>
          <w:szCs w:val="26"/>
          <w:highlight w:val="yellow"/>
        </w:rPr>
        <w:t>район</w:t>
      </w:r>
      <w:r w:rsidR="00F41710">
        <w:rPr>
          <w:strike/>
          <w:color w:val="FF0000"/>
          <w:sz w:val="26"/>
          <w:szCs w:val="26"/>
        </w:rPr>
        <w:t>а</w:t>
      </w:r>
      <w:r w:rsidR="00F41710" w:rsidRPr="00AF010E">
        <w:rPr>
          <w:color w:val="FF0000"/>
          <w:sz w:val="26"/>
          <w:szCs w:val="26"/>
        </w:rPr>
        <w:t xml:space="preserve"> </w:t>
      </w:r>
      <w:r w:rsidR="00F41710" w:rsidRPr="00AF010E">
        <w:rPr>
          <w:color w:val="FF0000"/>
          <w:sz w:val="26"/>
          <w:szCs w:val="26"/>
          <w:highlight w:val="yellow"/>
        </w:rPr>
        <w:t>муниципально</w:t>
      </w:r>
      <w:r w:rsidR="00F41710">
        <w:rPr>
          <w:color w:val="FF0000"/>
          <w:sz w:val="26"/>
          <w:szCs w:val="26"/>
          <w:highlight w:val="yellow"/>
        </w:rPr>
        <w:t>го</w:t>
      </w:r>
      <w:r w:rsidR="00F41710" w:rsidRPr="00AF010E">
        <w:rPr>
          <w:color w:val="FF0000"/>
          <w:sz w:val="26"/>
          <w:szCs w:val="26"/>
          <w:highlight w:val="yellow"/>
        </w:rPr>
        <w:t xml:space="preserve"> округ</w:t>
      </w:r>
      <w:bookmarkStart w:id="169" w:name="_GoBack"/>
      <w:bookmarkEnd w:id="169"/>
      <w:r w:rsidR="00F41710" w:rsidRPr="00F41710">
        <w:rPr>
          <w:color w:val="FF0000"/>
          <w:sz w:val="26"/>
          <w:szCs w:val="26"/>
          <w:highlight w:val="yellow"/>
        </w:rPr>
        <w:t>а</w:t>
      </w:r>
      <w:r w:rsidRPr="0075248E">
        <w:rPr>
          <w:sz w:val="26"/>
          <w:szCs w:val="26"/>
        </w:rPr>
        <w:t xml:space="preserve">. </w:t>
      </w:r>
    </w:p>
    <w:p w:rsidR="003F21B6" w:rsidRPr="0075248E" w:rsidRDefault="003F21B6" w:rsidP="00CA6725">
      <w:pPr>
        <w:pStyle w:val="3"/>
        <w:rPr>
          <w:rFonts w:ascii="Times New Roman" w:hAnsi="Times New Roman" w:cs="Times New Roman"/>
          <w:i/>
          <w:sz w:val="26"/>
          <w:szCs w:val="26"/>
        </w:rPr>
      </w:pPr>
      <w:bookmarkStart w:id="170" w:name="_Toc68777317"/>
      <w:r w:rsidRPr="0075248E">
        <w:rPr>
          <w:rFonts w:ascii="Times New Roman" w:hAnsi="Times New Roman" w:cs="Times New Roman"/>
          <w:i/>
          <w:sz w:val="26"/>
          <w:szCs w:val="26"/>
        </w:rPr>
        <w:t>Требования к обеспечению пожарной безопасности</w:t>
      </w:r>
      <w:bookmarkEnd w:id="170"/>
    </w:p>
    <w:p w:rsidR="003F21B6" w:rsidRPr="0075248E" w:rsidRDefault="003F21B6" w:rsidP="001B116D">
      <w:pPr>
        <w:autoSpaceDE w:val="0"/>
        <w:autoSpaceDN w:val="0"/>
        <w:adjustRightInd w:val="0"/>
        <w:ind w:firstLine="709"/>
        <w:rPr>
          <w:sz w:val="26"/>
          <w:szCs w:val="26"/>
          <w:lang w:eastAsia="en-US"/>
        </w:rPr>
      </w:pPr>
      <w:r w:rsidRPr="0075248E">
        <w:rPr>
          <w:sz w:val="26"/>
          <w:szCs w:val="26"/>
          <w:lang w:eastAsia="en-US"/>
        </w:rPr>
        <w:t xml:space="preserve">Нормативные показатели пожарной безопасности муниципальных образований принимаются в соответствии с главой 15 «Требования пожарной безопасности </w:t>
      </w:r>
      <w:r w:rsidR="009C49E4" w:rsidRPr="0075248E">
        <w:rPr>
          <w:sz w:val="26"/>
          <w:szCs w:val="26"/>
          <w:lang w:eastAsia="en-US"/>
        </w:rPr>
        <w:br/>
      </w:r>
      <w:r w:rsidRPr="0075248E">
        <w:rPr>
          <w:sz w:val="26"/>
          <w:szCs w:val="26"/>
          <w:lang w:eastAsia="en-US"/>
        </w:rPr>
        <w:t>при градостроительной деятельности» раздела II «Требования пожарной безопасн</w:t>
      </w:r>
      <w:r w:rsidRPr="0075248E">
        <w:rPr>
          <w:sz w:val="26"/>
          <w:szCs w:val="26"/>
          <w:lang w:eastAsia="en-US"/>
        </w:rPr>
        <w:t>о</w:t>
      </w:r>
      <w:r w:rsidRPr="0075248E">
        <w:rPr>
          <w:sz w:val="26"/>
          <w:szCs w:val="26"/>
          <w:lang w:eastAsia="en-US"/>
        </w:rPr>
        <w:t>сти при проектировании, строительстве и эксплуатации поселений и городских окр</w:t>
      </w:r>
      <w:r w:rsidRPr="0075248E">
        <w:rPr>
          <w:sz w:val="26"/>
          <w:szCs w:val="26"/>
          <w:lang w:eastAsia="en-US"/>
        </w:rPr>
        <w:t>у</w:t>
      </w:r>
      <w:r w:rsidRPr="0075248E">
        <w:rPr>
          <w:sz w:val="26"/>
          <w:szCs w:val="26"/>
          <w:lang w:eastAsia="en-US"/>
        </w:rPr>
        <w:t>гов» Технического регламента о требованиях пожарной безопасности, утвержденного Федеральным законом от 22.07.2008 № 123-ФЗ.</w:t>
      </w:r>
    </w:p>
    <w:p w:rsidR="003F21B6" w:rsidRPr="0075248E" w:rsidRDefault="003F21B6" w:rsidP="00CA6725">
      <w:pPr>
        <w:pStyle w:val="3"/>
        <w:rPr>
          <w:rFonts w:ascii="Times New Roman" w:hAnsi="Times New Roman" w:cs="Times New Roman"/>
          <w:i/>
          <w:sz w:val="26"/>
          <w:szCs w:val="26"/>
        </w:rPr>
      </w:pPr>
      <w:bookmarkStart w:id="171" w:name="_Toc68777318"/>
      <w:r w:rsidRPr="0075248E">
        <w:rPr>
          <w:rFonts w:ascii="Times New Roman" w:hAnsi="Times New Roman" w:cs="Times New Roman"/>
          <w:i/>
          <w:sz w:val="26"/>
          <w:szCs w:val="26"/>
        </w:rPr>
        <w:t>Требования к обеспечению защиты от затопления и подтопления</w:t>
      </w:r>
      <w:bookmarkEnd w:id="171"/>
    </w:p>
    <w:p w:rsidR="003F21B6" w:rsidRPr="0075248E" w:rsidRDefault="003F21B6" w:rsidP="001B116D">
      <w:pPr>
        <w:pStyle w:val="a6"/>
        <w:spacing w:before="0" w:after="0"/>
        <w:ind w:firstLine="709"/>
        <w:rPr>
          <w:sz w:val="26"/>
          <w:szCs w:val="26"/>
        </w:rPr>
      </w:pPr>
      <w:r w:rsidRPr="0075248E">
        <w:rPr>
          <w:sz w:val="26"/>
          <w:szCs w:val="26"/>
        </w:rPr>
        <w:t>На территориях, подверженных затоплению и подтоплению, строительство к</w:t>
      </w:r>
      <w:r w:rsidRPr="0075248E">
        <w:rPr>
          <w:sz w:val="26"/>
          <w:szCs w:val="26"/>
        </w:rPr>
        <w:t>а</w:t>
      </w:r>
      <w:r w:rsidRPr="0075248E">
        <w:rPr>
          <w:sz w:val="26"/>
          <w:szCs w:val="26"/>
        </w:rPr>
        <w:t>питальных зданий, строений, сооружений без проведения мероприятий по предо</w:t>
      </w:r>
      <w:r w:rsidRPr="0075248E">
        <w:rPr>
          <w:sz w:val="26"/>
          <w:szCs w:val="26"/>
        </w:rPr>
        <w:t>т</w:t>
      </w:r>
      <w:r w:rsidRPr="0075248E">
        <w:rPr>
          <w:sz w:val="26"/>
          <w:szCs w:val="26"/>
        </w:rPr>
        <w:t>вращению негативного воздействия вод запрещаются.</w:t>
      </w:r>
    </w:p>
    <w:p w:rsidR="003F21B6" w:rsidRPr="0075248E" w:rsidRDefault="003F21B6" w:rsidP="001B116D">
      <w:pPr>
        <w:pStyle w:val="a6"/>
        <w:spacing w:before="0" w:after="0"/>
        <w:ind w:firstLine="709"/>
        <w:rPr>
          <w:sz w:val="26"/>
          <w:szCs w:val="26"/>
        </w:rPr>
      </w:pPr>
      <w:r w:rsidRPr="0075248E">
        <w:rPr>
          <w:sz w:val="26"/>
          <w:szCs w:val="26"/>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3F21B6" w:rsidRPr="0075248E" w:rsidRDefault="003F21B6" w:rsidP="001B116D">
      <w:pPr>
        <w:pStyle w:val="a6"/>
        <w:spacing w:before="0" w:after="0"/>
        <w:ind w:firstLine="709"/>
        <w:rPr>
          <w:sz w:val="26"/>
          <w:szCs w:val="26"/>
        </w:rPr>
      </w:pPr>
      <w:r w:rsidRPr="0075248E">
        <w:rPr>
          <w:sz w:val="26"/>
          <w:szCs w:val="26"/>
        </w:rPr>
        <w:t>Территории, расположенные на прибрежных участках, должны быть защищены от затопления паводковыми водами, ветровым нагоном воды и подтопления грунт</w:t>
      </w:r>
      <w:r w:rsidRPr="0075248E">
        <w:rPr>
          <w:sz w:val="26"/>
          <w:szCs w:val="26"/>
        </w:rPr>
        <w:t>о</w:t>
      </w:r>
      <w:r w:rsidRPr="0075248E">
        <w:rPr>
          <w:sz w:val="26"/>
          <w:szCs w:val="26"/>
        </w:rPr>
        <w:t>выми водами подсыпкой (намывом) или обвалованием. Отметку бровки подсыпанной территории следует принимать не менее, чем на 0,5 м выше расчетного горизонта в</w:t>
      </w:r>
      <w:r w:rsidRPr="0075248E">
        <w:rPr>
          <w:sz w:val="26"/>
          <w:szCs w:val="26"/>
        </w:rPr>
        <w:t>ы</w:t>
      </w:r>
      <w:r w:rsidRPr="0075248E">
        <w:rPr>
          <w:sz w:val="26"/>
          <w:szCs w:val="26"/>
        </w:rPr>
        <w:t xml:space="preserve">соких вод с учетом высоты волны при ветровом нагоне. </w:t>
      </w:r>
    </w:p>
    <w:p w:rsidR="003F21B6" w:rsidRPr="0075248E" w:rsidRDefault="003F21B6" w:rsidP="001B116D">
      <w:pPr>
        <w:pStyle w:val="a6"/>
        <w:spacing w:before="0" w:after="0"/>
        <w:ind w:firstLine="709"/>
        <w:rPr>
          <w:sz w:val="26"/>
          <w:szCs w:val="26"/>
        </w:rPr>
      </w:pPr>
      <w:r w:rsidRPr="0075248E">
        <w:rPr>
          <w:sz w:val="26"/>
          <w:szCs w:val="26"/>
        </w:rPr>
        <w:t xml:space="preserve">За расчетный горизонт высоких вод следует принимать отметку наивысшего уровня воды повторяемостью: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один раз в 100 лет – для территорий, застроенных или подлежащих застройке жилыми и общественными зданиями;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один раз в 10 лет – для территорий парков и плоскостных спортивных соор</w:t>
      </w:r>
      <w:r w:rsidRPr="0075248E">
        <w:rPr>
          <w:sz w:val="26"/>
          <w:szCs w:val="26"/>
        </w:rPr>
        <w:t>у</w:t>
      </w:r>
      <w:r w:rsidRPr="0075248E">
        <w:rPr>
          <w:sz w:val="26"/>
          <w:szCs w:val="26"/>
        </w:rPr>
        <w:t>жений.</w:t>
      </w:r>
    </w:p>
    <w:p w:rsidR="003F21B6" w:rsidRPr="0075248E" w:rsidRDefault="003F21B6" w:rsidP="001B116D">
      <w:pPr>
        <w:pStyle w:val="a6"/>
        <w:spacing w:before="0" w:after="0"/>
        <w:ind w:firstLine="709"/>
        <w:rPr>
          <w:sz w:val="26"/>
          <w:szCs w:val="26"/>
        </w:rPr>
      </w:pPr>
      <w:r w:rsidRPr="0075248E">
        <w:rPr>
          <w:sz w:val="26"/>
          <w:szCs w:val="26"/>
        </w:rPr>
        <w:t>В качестве основных средств инженерной защиты от затопления следует предусматривать:</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обвалование территорий со стороны водных объектов;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искусственное повышение рельефа территории до незатопляемых планир</w:t>
      </w:r>
      <w:r w:rsidRPr="0075248E">
        <w:rPr>
          <w:sz w:val="26"/>
          <w:szCs w:val="26"/>
        </w:rPr>
        <w:t>о</w:t>
      </w:r>
      <w:r w:rsidRPr="0075248E">
        <w:rPr>
          <w:sz w:val="26"/>
          <w:szCs w:val="26"/>
        </w:rPr>
        <w:t>вочных отметок;</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аккумуляцию, регулирование, отвод поверхностных сбросных и дренажных вод с затопленных, временно затопляемых территорий и низинных нарушенных з</w:t>
      </w:r>
      <w:r w:rsidRPr="0075248E">
        <w:rPr>
          <w:sz w:val="26"/>
          <w:szCs w:val="26"/>
        </w:rPr>
        <w:t>е</w:t>
      </w:r>
      <w:r w:rsidRPr="0075248E">
        <w:rPr>
          <w:sz w:val="26"/>
          <w:szCs w:val="26"/>
        </w:rPr>
        <w:t>мель;</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3F21B6" w:rsidRPr="0075248E" w:rsidRDefault="003F21B6" w:rsidP="001B116D">
      <w:pPr>
        <w:pStyle w:val="a6"/>
        <w:spacing w:before="0" w:after="0"/>
        <w:ind w:firstLine="709"/>
        <w:rPr>
          <w:sz w:val="26"/>
          <w:szCs w:val="26"/>
        </w:rPr>
      </w:pPr>
      <w:r w:rsidRPr="0075248E">
        <w:rPr>
          <w:sz w:val="26"/>
          <w:szCs w:val="26"/>
        </w:rPr>
        <w:lastRenderedPageBreak/>
        <w:t>В качестве вспомогательных (некапитальных) средств инженерной защиты следует предусматривать:</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увеличение пропускной способности русел рек, их расчистку, дноуглубление и спрямление;</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расчистку водоемов и водотоков;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3F21B6" w:rsidRPr="0075248E" w:rsidRDefault="003F21B6" w:rsidP="001B116D">
      <w:pPr>
        <w:pStyle w:val="a6"/>
        <w:spacing w:before="0" w:after="0"/>
        <w:ind w:firstLine="709"/>
        <w:rPr>
          <w:sz w:val="26"/>
          <w:szCs w:val="26"/>
        </w:rPr>
      </w:pPr>
      <w:r w:rsidRPr="0075248E">
        <w:rPr>
          <w:sz w:val="26"/>
          <w:szCs w:val="26"/>
        </w:rPr>
        <w:t>В состав проекта инженерной защиты территории следует включать организ</w:t>
      </w:r>
      <w:r w:rsidRPr="0075248E">
        <w:rPr>
          <w:sz w:val="26"/>
          <w:szCs w:val="26"/>
        </w:rPr>
        <w:t>а</w:t>
      </w:r>
      <w:r w:rsidRPr="0075248E">
        <w:rPr>
          <w:sz w:val="26"/>
          <w:szCs w:val="26"/>
        </w:rPr>
        <w:t>ционно-технические мероприятия, предусматривающие пропуск весенних половодий и дождевых паводков.</w:t>
      </w:r>
    </w:p>
    <w:p w:rsidR="003F21B6" w:rsidRPr="0075248E" w:rsidRDefault="003F21B6" w:rsidP="001B116D">
      <w:pPr>
        <w:pStyle w:val="a6"/>
        <w:spacing w:before="0" w:after="0"/>
        <w:ind w:firstLine="709"/>
        <w:rPr>
          <w:sz w:val="26"/>
          <w:szCs w:val="26"/>
        </w:rPr>
      </w:pPr>
      <w:r w:rsidRPr="0075248E">
        <w:rPr>
          <w:sz w:val="26"/>
          <w:szCs w:val="26"/>
        </w:rPr>
        <w:t>При устройстве инженерной защиты от затопления следует определять целес</w:t>
      </w:r>
      <w:r w:rsidRPr="0075248E">
        <w:rPr>
          <w:sz w:val="26"/>
          <w:szCs w:val="26"/>
        </w:rPr>
        <w:t>о</w:t>
      </w:r>
      <w:r w:rsidRPr="0075248E">
        <w:rPr>
          <w:sz w:val="26"/>
          <w:szCs w:val="26"/>
        </w:rPr>
        <w:t>образность и возможность одновременного использования сооружений и систем и</w:t>
      </w:r>
      <w:r w:rsidRPr="0075248E">
        <w:rPr>
          <w:sz w:val="26"/>
          <w:szCs w:val="26"/>
        </w:rPr>
        <w:t>н</w:t>
      </w:r>
      <w:r w:rsidRPr="0075248E">
        <w:rPr>
          <w:sz w:val="26"/>
          <w:szCs w:val="26"/>
        </w:rPr>
        <w:t>женерной защиты в целях улучшения водообеспечения и водоснабжения, эксплуат</w:t>
      </w:r>
      <w:r w:rsidRPr="0075248E">
        <w:rPr>
          <w:sz w:val="26"/>
          <w:szCs w:val="26"/>
        </w:rPr>
        <w:t>а</w:t>
      </w:r>
      <w:r w:rsidRPr="0075248E">
        <w:rPr>
          <w:sz w:val="26"/>
          <w:szCs w:val="26"/>
        </w:rPr>
        <w:t>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w:t>
      </w:r>
      <w:r w:rsidRPr="0075248E">
        <w:rPr>
          <w:sz w:val="26"/>
          <w:szCs w:val="26"/>
        </w:rPr>
        <w:t>а</w:t>
      </w:r>
      <w:r w:rsidRPr="0075248E">
        <w:rPr>
          <w:sz w:val="26"/>
          <w:szCs w:val="26"/>
        </w:rPr>
        <w:t>чения.</w:t>
      </w:r>
    </w:p>
    <w:p w:rsidR="003F21B6" w:rsidRPr="0075248E" w:rsidRDefault="003F21B6" w:rsidP="001B116D">
      <w:pPr>
        <w:pStyle w:val="a6"/>
        <w:spacing w:before="0" w:after="0"/>
        <w:ind w:firstLine="709"/>
        <w:rPr>
          <w:sz w:val="26"/>
          <w:szCs w:val="26"/>
        </w:rPr>
      </w:pPr>
      <w:r w:rsidRPr="0075248E">
        <w:rPr>
          <w:sz w:val="26"/>
          <w:szCs w:val="26"/>
        </w:rPr>
        <w:t>Сооружения и мероприятия для защиты от затопления проектируются в соо</w:t>
      </w:r>
      <w:r w:rsidRPr="0075248E">
        <w:rPr>
          <w:sz w:val="26"/>
          <w:szCs w:val="26"/>
        </w:rPr>
        <w:t>т</w:t>
      </w:r>
      <w:r w:rsidRPr="0075248E">
        <w:rPr>
          <w:sz w:val="26"/>
          <w:szCs w:val="26"/>
        </w:rPr>
        <w:t xml:space="preserve">ветствии с требованиями СП 116.13330.2012 и </w:t>
      </w:r>
      <w:r w:rsidR="00E87EE6" w:rsidRPr="0075248E">
        <w:rPr>
          <w:sz w:val="26"/>
          <w:szCs w:val="26"/>
        </w:rPr>
        <w:t xml:space="preserve">СП </w:t>
      </w:r>
      <w:r w:rsidR="00D07662" w:rsidRPr="0075248E">
        <w:rPr>
          <w:sz w:val="26"/>
          <w:szCs w:val="26"/>
        </w:rPr>
        <w:t>104.13330.2016.</w:t>
      </w:r>
    </w:p>
    <w:p w:rsidR="003F21B6" w:rsidRPr="0075248E" w:rsidRDefault="003F21B6" w:rsidP="001B116D">
      <w:pPr>
        <w:pStyle w:val="a6"/>
        <w:spacing w:before="0" w:after="0"/>
        <w:ind w:firstLine="709"/>
        <w:rPr>
          <w:sz w:val="26"/>
          <w:szCs w:val="26"/>
        </w:rPr>
      </w:pPr>
      <w:r w:rsidRPr="0075248E">
        <w:rPr>
          <w:sz w:val="26"/>
          <w:szCs w:val="26"/>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w:t>
      </w:r>
      <w:r w:rsidRPr="0075248E">
        <w:rPr>
          <w:sz w:val="26"/>
          <w:szCs w:val="26"/>
        </w:rPr>
        <w:t>а</w:t>
      </w:r>
      <w:r w:rsidRPr="0075248E">
        <w:rPr>
          <w:sz w:val="26"/>
          <w:szCs w:val="26"/>
        </w:rPr>
        <w:t xml:space="preserve">стройки путем устройства закрытых дренажей. На территории усадебной застройки </w:t>
      </w:r>
      <w:r w:rsidR="009C49E4" w:rsidRPr="0075248E">
        <w:rPr>
          <w:sz w:val="26"/>
          <w:szCs w:val="26"/>
        </w:rPr>
        <w:br/>
      </w:r>
      <w:r w:rsidRPr="0075248E">
        <w:rPr>
          <w:sz w:val="26"/>
          <w:szCs w:val="26"/>
        </w:rPr>
        <w:t>и на территориях стадионов, парков и других озелененных территорий общего пол</w:t>
      </w:r>
      <w:r w:rsidRPr="0075248E">
        <w:rPr>
          <w:sz w:val="26"/>
          <w:szCs w:val="26"/>
        </w:rPr>
        <w:t>ь</w:t>
      </w:r>
      <w:r w:rsidRPr="0075248E">
        <w:rPr>
          <w:sz w:val="26"/>
          <w:szCs w:val="26"/>
        </w:rPr>
        <w:t>зования допускается открытая осушительная сеть.</w:t>
      </w:r>
    </w:p>
    <w:p w:rsidR="003F21B6" w:rsidRPr="0075248E" w:rsidRDefault="003F21B6" w:rsidP="001B116D">
      <w:pPr>
        <w:pStyle w:val="a6"/>
        <w:spacing w:before="0" w:after="0"/>
        <w:ind w:firstLine="709"/>
        <w:rPr>
          <w:sz w:val="26"/>
          <w:szCs w:val="26"/>
        </w:rPr>
      </w:pPr>
      <w:r w:rsidRPr="0075248E">
        <w:rPr>
          <w:sz w:val="26"/>
          <w:szCs w:val="26"/>
        </w:rPr>
        <w:t>Для предотвращения заболачивания территории и защиты подземных частей зданий и сооружений от подтопления существующими и прогнозируемыми грунт</w:t>
      </w:r>
      <w:r w:rsidRPr="0075248E">
        <w:rPr>
          <w:sz w:val="26"/>
          <w:szCs w:val="26"/>
        </w:rPr>
        <w:t>о</w:t>
      </w:r>
      <w:r w:rsidRPr="0075248E">
        <w:rPr>
          <w:sz w:val="26"/>
          <w:szCs w:val="26"/>
        </w:rPr>
        <w:t>выми водами в связанных грунтах необходимо предусматривать мероприятия по в</w:t>
      </w:r>
      <w:r w:rsidRPr="0075248E">
        <w:rPr>
          <w:sz w:val="26"/>
          <w:szCs w:val="26"/>
        </w:rPr>
        <w:t>о</w:t>
      </w:r>
      <w:r w:rsidRPr="0075248E">
        <w:rPr>
          <w:sz w:val="26"/>
          <w:szCs w:val="26"/>
        </w:rPr>
        <w:t>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3F21B6" w:rsidRPr="0075248E" w:rsidRDefault="003F21B6" w:rsidP="001B116D">
      <w:pPr>
        <w:pStyle w:val="a6"/>
        <w:spacing w:before="0" w:after="0"/>
        <w:ind w:firstLine="709"/>
        <w:rPr>
          <w:sz w:val="26"/>
          <w:szCs w:val="26"/>
        </w:rPr>
      </w:pPr>
      <w:r w:rsidRPr="0075248E">
        <w:rPr>
          <w:sz w:val="26"/>
          <w:szCs w:val="26"/>
        </w:rPr>
        <w:t>Понижение уровня грунтовых вод должно обеспечиваться: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на территории капитальной застройки – не менее 2 м от проектной отметки поверхности;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на территории стадионов, парков, скверов и других зеленых насаждений – </w:t>
      </w:r>
      <w:r w:rsidR="009C49E4" w:rsidRPr="0075248E">
        <w:rPr>
          <w:sz w:val="26"/>
          <w:szCs w:val="26"/>
        </w:rPr>
        <w:br/>
      </w:r>
      <w:r w:rsidRPr="0075248E">
        <w:rPr>
          <w:sz w:val="26"/>
          <w:szCs w:val="26"/>
        </w:rPr>
        <w:t>не менее 1 м;</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на территории крупных промышленных зон и комплексов не менее 15 м.</w:t>
      </w:r>
    </w:p>
    <w:p w:rsidR="003F21B6" w:rsidRPr="0075248E" w:rsidRDefault="003F21B6" w:rsidP="00CA6725">
      <w:pPr>
        <w:pStyle w:val="3"/>
        <w:rPr>
          <w:rFonts w:ascii="Times New Roman" w:hAnsi="Times New Roman" w:cs="Times New Roman"/>
          <w:i/>
          <w:sz w:val="26"/>
          <w:szCs w:val="26"/>
        </w:rPr>
      </w:pPr>
      <w:bookmarkStart w:id="172" w:name="_Toc68777319"/>
      <w:r w:rsidRPr="0075248E">
        <w:rPr>
          <w:rFonts w:ascii="Times New Roman" w:hAnsi="Times New Roman" w:cs="Times New Roman"/>
          <w:i/>
          <w:sz w:val="26"/>
          <w:szCs w:val="26"/>
        </w:rPr>
        <w:t>Требования к обеспечению защиты от овражной эрозии</w:t>
      </w:r>
      <w:bookmarkEnd w:id="172"/>
    </w:p>
    <w:p w:rsidR="003F21B6" w:rsidRPr="0075248E" w:rsidRDefault="003F21B6" w:rsidP="001B116D">
      <w:pPr>
        <w:pStyle w:val="a6"/>
        <w:spacing w:before="0" w:after="0"/>
        <w:ind w:firstLine="709"/>
        <w:rPr>
          <w:sz w:val="26"/>
          <w:szCs w:val="26"/>
        </w:rPr>
      </w:pPr>
      <w:r w:rsidRPr="0075248E">
        <w:rPr>
          <w:sz w:val="26"/>
          <w:szCs w:val="26"/>
        </w:rPr>
        <w:t>Для инженерной защиты территорий от овражной эрозии следует предусматр</w:t>
      </w:r>
      <w:r w:rsidRPr="0075248E">
        <w:rPr>
          <w:sz w:val="26"/>
          <w:szCs w:val="26"/>
        </w:rPr>
        <w:t>и</w:t>
      </w:r>
      <w:r w:rsidRPr="0075248E">
        <w:rPr>
          <w:sz w:val="26"/>
          <w:szCs w:val="26"/>
        </w:rPr>
        <w:t>вать следующие виды мероприятий: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вертикальную планировку территории (сплошная засыпка или замыв оврага или его отвершков, частичная засыпка с повышением отметок дна оврага, уполажив</w:t>
      </w:r>
      <w:r w:rsidRPr="0075248E">
        <w:rPr>
          <w:sz w:val="26"/>
          <w:szCs w:val="26"/>
        </w:rPr>
        <w:t>а</w:t>
      </w:r>
      <w:r w:rsidRPr="0075248E">
        <w:rPr>
          <w:sz w:val="26"/>
          <w:szCs w:val="26"/>
        </w:rPr>
        <w:t>ние или террасирование склонов оврага);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упорядочение поверхностного стока;</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искусственное понижение уровня подземных вод (дренажные системы для понижения или перехвата грунтовых вод);</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сооружения механической защиты для остановки движения почв.</w:t>
      </w:r>
    </w:p>
    <w:p w:rsidR="003F21B6" w:rsidRPr="0075248E" w:rsidRDefault="003F21B6" w:rsidP="001B116D">
      <w:pPr>
        <w:pStyle w:val="a6"/>
        <w:spacing w:before="0" w:after="0"/>
        <w:ind w:firstLine="709"/>
        <w:rPr>
          <w:sz w:val="26"/>
          <w:szCs w:val="26"/>
        </w:rPr>
      </w:pPr>
      <w:r w:rsidRPr="0075248E">
        <w:rPr>
          <w:sz w:val="26"/>
          <w:szCs w:val="26"/>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3F21B6" w:rsidRPr="0075248E" w:rsidRDefault="003F21B6" w:rsidP="001B116D">
      <w:pPr>
        <w:pStyle w:val="a6"/>
        <w:spacing w:before="0" w:after="0"/>
        <w:ind w:firstLine="709"/>
        <w:rPr>
          <w:sz w:val="26"/>
          <w:szCs w:val="26"/>
        </w:rPr>
      </w:pPr>
      <w:r w:rsidRPr="0075248E">
        <w:rPr>
          <w:sz w:val="26"/>
          <w:szCs w:val="26"/>
        </w:rPr>
        <w:lastRenderedPageBreak/>
        <w:t>Для инженерной защиты территорий от водной эрозии необходимо предусма</w:t>
      </w:r>
      <w:r w:rsidRPr="0075248E">
        <w:rPr>
          <w:sz w:val="26"/>
          <w:szCs w:val="26"/>
        </w:rPr>
        <w:t>т</w:t>
      </w:r>
      <w:r w:rsidRPr="0075248E">
        <w:rPr>
          <w:sz w:val="26"/>
          <w:szCs w:val="26"/>
        </w:rPr>
        <w:t>ривать следующие виды сооружений и мероприятий: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водозадерживающие сооружения – валы по берегам рек, вокруг водоемов;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водосборные сооружения (пруды, запруды и др.);</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террасирование (насыпная часть террас используется для посадки деревьев, посева трав и сельскохозяйственных культур).</w:t>
      </w:r>
    </w:p>
    <w:p w:rsidR="00D55933" w:rsidRPr="0075248E" w:rsidRDefault="00D55933" w:rsidP="001B116D">
      <w:pPr>
        <w:pStyle w:val="afff1"/>
        <w:ind w:left="0" w:firstLine="709"/>
        <w:contextualSpacing w:val="0"/>
        <w:rPr>
          <w:sz w:val="26"/>
          <w:szCs w:val="26"/>
        </w:rPr>
      </w:pPr>
    </w:p>
    <w:p w:rsidR="003F21B6" w:rsidRPr="0075248E" w:rsidRDefault="003F21B6"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73" w:name="_Toc415488783"/>
      <w:bookmarkStart w:id="174" w:name="_Toc420924732"/>
      <w:bookmarkStart w:id="175" w:name="_Toc427067186"/>
      <w:bookmarkStart w:id="176" w:name="_Toc433836760"/>
      <w:bookmarkStart w:id="177" w:name="_Toc434252556"/>
      <w:bookmarkStart w:id="178" w:name="_Toc434511594"/>
      <w:bookmarkStart w:id="179" w:name="_Toc434576953"/>
      <w:bookmarkStart w:id="180" w:name="_Toc434583223"/>
      <w:bookmarkStart w:id="181" w:name="_Toc444504780"/>
      <w:bookmarkStart w:id="182" w:name="_Toc68777320"/>
      <w:r w:rsidRPr="0075248E">
        <w:rPr>
          <w:rFonts w:ascii="Times New Roman" w:hAnsi="Times New Roman" w:cs="Times New Roman"/>
          <w:i w:val="0"/>
          <w:sz w:val="26"/>
          <w:szCs w:val="26"/>
        </w:rPr>
        <w:t>Требования к охране объектов культурного наследия</w:t>
      </w:r>
      <w:bookmarkEnd w:id="173"/>
      <w:bookmarkEnd w:id="174"/>
      <w:bookmarkEnd w:id="175"/>
      <w:bookmarkEnd w:id="176"/>
      <w:bookmarkEnd w:id="177"/>
      <w:bookmarkEnd w:id="178"/>
      <w:bookmarkEnd w:id="179"/>
      <w:bookmarkEnd w:id="180"/>
      <w:bookmarkEnd w:id="181"/>
      <w:bookmarkEnd w:id="182"/>
    </w:p>
    <w:p w:rsidR="003F21B6" w:rsidRPr="0075248E" w:rsidRDefault="003F21B6" w:rsidP="001B116D">
      <w:pPr>
        <w:pStyle w:val="a6"/>
        <w:spacing w:before="0" w:after="0"/>
        <w:ind w:firstLine="709"/>
        <w:rPr>
          <w:sz w:val="26"/>
          <w:szCs w:val="26"/>
        </w:rPr>
      </w:pPr>
      <w:r w:rsidRPr="0075248E">
        <w:rPr>
          <w:sz w:val="26"/>
          <w:szCs w:val="26"/>
        </w:rPr>
        <w:t>При подготовке документов территориального планирования и документации по планировке территории следует учитывать требования законодательства об охране и использовании объектов культурного наследия (памятников истории и культуры) народов Российской Федерации.</w:t>
      </w:r>
    </w:p>
    <w:p w:rsidR="003F21B6" w:rsidRPr="0075248E" w:rsidRDefault="003F21B6" w:rsidP="001B116D">
      <w:pPr>
        <w:pStyle w:val="a6"/>
        <w:spacing w:before="0" w:after="0"/>
        <w:ind w:firstLine="709"/>
        <w:rPr>
          <w:sz w:val="26"/>
          <w:szCs w:val="26"/>
        </w:rPr>
      </w:pPr>
      <w:r w:rsidRPr="0075248E">
        <w:rPr>
          <w:sz w:val="26"/>
          <w:szCs w:val="26"/>
        </w:rPr>
        <w:t xml:space="preserve">Нормы охраны объектов культурного наследия на территории не могут быть выражены в показателях обеспеченности объектами и доступности до объектов, </w:t>
      </w:r>
      <w:r w:rsidR="009C49E4" w:rsidRPr="0075248E">
        <w:rPr>
          <w:sz w:val="26"/>
          <w:szCs w:val="26"/>
        </w:rPr>
        <w:br/>
      </w:r>
      <w:r w:rsidRPr="0075248E">
        <w:rPr>
          <w:sz w:val="26"/>
          <w:szCs w:val="26"/>
        </w:rPr>
        <w:t>но обязательно должны учитываться при подготовке градостроительной документ</w:t>
      </w:r>
      <w:r w:rsidRPr="0075248E">
        <w:rPr>
          <w:sz w:val="26"/>
          <w:szCs w:val="26"/>
        </w:rPr>
        <w:t>а</w:t>
      </w:r>
      <w:r w:rsidRPr="0075248E">
        <w:rPr>
          <w:sz w:val="26"/>
          <w:szCs w:val="26"/>
        </w:rPr>
        <w:t>ции. В материалах по обоснованию нормативов</w:t>
      </w:r>
      <w:r w:rsidR="00CA6725" w:rsidRPr="0075248E">
        <w:rPr>
          <w:sz w:val="26"/>
          <w:szCs w:val="26"/>
        </w:rPr>
        <w:t xml:space="preserve"> </w:t>
      </w:r>
      <w:r w:rsidRPr="0075248E">
        <w:rPr>
          <w:sz w:val="26"/>
          <w:szCs w:val="26"/>
        </w:rPr>
        <w:t xml:space="preserve">приводятся нормативные требования к охране объектов культурного наследия при градостроительном проектировании </w:t>
      </w:r>
      <w:r w:rsidR="009C49E4" w:rsidRPr="0075248E">
        <w:rPr>
          <w:sz w:val="26"/>
          <w:szCs w:val="26"/>
        </w:rPr>
        <w:br/>
      </w:r>
      <w:r w:rsidRPr="0075248E">
        <w:rPr>
          <w:sz w:val="26"/>
          <w:szCs w:val="26"/>
        </w:rPr>
        <w:t>в соответствии с действующим законодательством. Требования к охране ОКН на те</w:t>
      </w:r>
      <w:r w:rsidRPr="0075248E">
        <w:rPr>
          <w:sz w:val="26"/>
          <w:szCs w:val="26"/>
        </w:rPr>
        <w:t>р</w:t>
      </w:r>
      <w:r w:rsidRPr="0075248E">
        <w:rPr>
          <w:sz w:val="26"/>
          <w:szCs w:val="26"/>
        </w:rPr>
        <w:t xml:space="preserve">ритории устанавливаются в соответствии с Федеральным законом от 25.06.2002 </w:t>
      </w:r>
      <w:r w:rsidR="009C49E4" w:rsidRPr="0075248E">
        <w:rPr>
          <w:sz w:val="26"/>
          <w:szCs w:val="26"/>
        </w:rPr>
        <w:br/>
      </w:r>
      <w:r w:rsidRPr="0075248E">
        <w:rPr>
          <w:sz w:val="26"/>
          <w:szCs w:val="26"/>
        </w:rPr>
        <w:t xml:space="preserve">№ 73-ФЗ «Об объектах культурного наследия (памятниках истории и культуры) народов Российской Федерации» и </w:t>
      </w:r>
      <w:r w:rsidR="00D07662" w:rsidRPr="0075248E">
        <w:rPr>
          <w:sz w:val="26"/>
          <w:szCs w:val="26"/>
        </w:rPr>
        <w:t>з</w:t>
      </w:r>
      <w:r w:rsidRPr="0075248E">
        <w:rPr>
          <w:sz w:val="26"/>
          <w:szCs w:val="26"/>
        </w:rPr>
        <w:t>аконом Белгородской области от 13.11.2003 № 97 «Об объектах культурного наследия (памятниках истории и культуры) народов Бе</w:t>
      </w:r>
      <w:r w:rsidRPr="0075248E">
        <w:rPr>
          <w:sz w:val="26"/>
          <w:szCs w:val="26"/>
        </w:rPr>
        <w:t>л</w:t>
      </w:r>
      <w:r w:rsidRPr="0075248E">
        <w:rPr>
          <w:sz w:val="26"/>
          <w:szCs w:val="26"/>
        </w:rPr>
        <w:t>городской области».</w:t>
      </w:r>
    </w:p>
    <w:p w:rsidR="003F21B6" w:rsidRPr="0075248E" w:rsidRDefault="003F21B6" w:rsidP="001B116D">
      <w:pPr>
        <w:pStyle w:val="a6"/>
        <w:spacing w:before="0" w:after="0"/>
        <w:ind w:firstLine="709"/>
        <w:rPr>
          <w:sz w:val="26"/>
          <w:szCs w:val="26"/>
        </w:rPr>
      </w:pPr>
      <w:r w:rsidRPr="0075248E">
        <w:rPr>
          <w:sz w:val="26"/>
          <w:szCs w:val="26"/>
        </w:rPr>
        <w:t xml:space="preserve">При планировке и застройке запрещается предусматривать снос, перемещения и другие изменения состояния объектов культурного наследия. В исключительных случаях предложения по изменению состояния памятников следует представлять </w:t>
      </w:r>
      <w:r w:rsidR="009C49E4" w:rsidRPr="0075248E">
        <w:rPr>
          <w:sz w:val="26"/>
          <w:szCs w:val="26"/>
        </w:rPr>
        <w:br/>
      </w:r>
      <w:r w:rsidRPr="0075248E">
        <w:rPr>
          <w:sz w:val="26"/>
          <w:szCs w:val="26"/>
        </w:rPr>
        <w:t>в соответствии с действующим законодательством.</w:t>
      </w:r>
    </w:p>
    <w:p w:rsidR="003F21B6" w:rsidRPr="0075248E" w:rsidRDefault="003F21B6" w:rsidP="001B116D">
      <w:pPr>
        <w:pStyle w:val="a6"/>
        <w:spacing w:before="0" w:after="0"/>
        <w:ind w:firstLine="709"/>
        <w:rPr>
          <w:sz w:val="26"/>
          <w:szCs w:val="26"/>
        </w:rPr>
      </w:pPr>
      <w:r w:rsidRPr="0075248E">
        <w:rPr>
          <w:sz w:val="26"/>
          <w:szCs w:val="26"/>
        </w:rPr>
        <w:t>Границы территорий объектов культурного наследия отображаются в докуме</w:t>
      </w:r>
      <w:r w:rsidRPr="0075248E">
        <w:rPr>
          <w:sz w:val="26"/>
          <w:szCs w:val="26"/>
        </w:rPr>
        <w:t>н</w:t>
      </w:r>
      <w:r w:rsidRPr="0075248E">
        <w:rPr>
          <w:sz w:val="26"/>
          <w:szCs w:val="26"/>
        </w:rPr>
        <w:t xml:space="preserve">тах территориального планирования и документации по планировке территории, </w:t>
      </w:r>
      <w:r w:rsidR="009C49E4" w:rsidRPr="0075248E">
        <w:rPr>
          <w:sz w:val="26"/>
          <w:szCs w:val="26"/>
        </w:rPr>
        <w:br/>
      </w:r>
      <w:r w:rsidRPr="0075248E">
        <w:rPr>
          <w:sz w:val="26"/>
          <w:szCs w:val="26"/>
        </w:rPr>
        <w:t xml:space="preserve">на основании ранее утверждённых в соответствии с законодательством документов. </w:t>
      </w:r>
    </w:p>
    <w:p w:rsidR="003F21B6" w:rsidRPr="0075248E" w:rsidRDefault="003F21B6" w:rsidP="001B116D">
      <w:pPr>
        <w:pStyle w:val="a6"/>
        <w:spacing w:before="0" w:after="0"/>
        <w:ind w:firstLine="709"/>
        <w:rPr>
          <w:sz w:val="26"/>
          <w:szCs w:val="26"/>
        </w:rPr>
      </w:pPr>
      <w:r w:rsidRPr="0075248E">
        <w:rPr>
          <w:sz w:val="26"/>
          <w:szCs w:val="26"/>
        </w:rPr>
        <w:t xml:space="preserve">Основными источниками информации об объектах культурного наследия </w:t>
      </w:r>
      <w:r w:rsidR="009C49E4" w:rsidRPr="0075248E">
        <w:rPr>
          <w:sz w:val="26"/>
          <w:szCs w:val="26"/>
        </w:rPr>
        <w:br/>
      </w:r>
      <w:r w:rsidRPr="0075248E">
        <w:rPr>
          <w:sz w:val="26"/>
          <w:szCs w:val="26"/>
        </w:rPr>
        <w:t>и их территориях, а также их зонах охраны являются сведения, содержащиеся в ед</w:t>
      </w:r>
      <w:r w:rsidRPr="0075248E">
        <w:rPr>
          <w:sz w:val="26"/>
          <w:szCs w:val="26"/>
        </w:rPr>
        <w:t>и</w:t>
      </w:r>
      <w:r w:rsidRPr="0075248E">
        <w:rPr>
          <w:sz w:val="26"/>
          <w:szCs w:val="26"/>
        </w:rPr>
        <w:t xml:space="preserve">ном государственном реестре объектов культурного наследия (памятников истории </w:t>
      </w:r>
      <w:r w:rsidR="009C49E4" w:rsidRPr="0075248E">
        <w:rPr>
          <w:sz w:val="26"/>
          <w:szCs w:val="26"/>
        </w:rPr>
        <w:br/>
      </w:r>
      <w:r w:rsidRPr="0075248E">
        <w:rPr>
          <w:sz w:val="26"/>
          <w:szCs w:val="26"/>
        </w:rPr>
        <w:t xml:space="preserve">и культуры) народов Российской Федерации. </w:t>
      </w:r>
    </w:p>
    <w:p w:rsidR="003F21B6" w:rsidRPr="0075248E" w:rsidRDefault="003F21B6" w:rsidP="001B116D">
      <w:pPr>
        <w:pStyle w:val="a6"/>
        <w:spacing w:before="0" w:after="0"/>
        <w:ind w:firstLine="709"/>
        <w:rPr>
          <w:sz w:val="26"/>
          <w:szCs w:val="26"/>
        </w:rPr>
      </w:pPr>
      <w:r w:rsidRPr="0075248E">
        <w:rPr>
          <w:sz w:val="26"/>
          <w:szCs w:val="26"/>
        </w:rPr>
        <w:t>Границы зон охраны объектов культурного наследия, в том числе границы об</w:t>
      </w:r>
      <w:r w:rsidRPr="0075248E">
        <w:rPr>
          <w:sz w:val="26"/>
          <w:szCs w:val="26"/>
        </w:rPr>
        <w:t>ъ</w:t>
      </w:r>
      <w:r w:rsidRPr="0075248E">
        <w:rPr>
          <w:sz w:val="26"/>
          <w:szCs w:val="26"/>
        </w:rPr>
        <w:t>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w:t>
      </w:r>
      <w:r w:rsidRPr="0075248E">
        <w:rPr>
          <w:sz w:val="26"/>
          <w:szCs w:val="26"/>
        </w:rPr>
        <w:t>о</w:t>
      </w:r>
      <w:r w:rsidRPr="0075248E">
        <w:rPr>
          <w:sz w:val="26"/>
          <w:szCs w:val="26"/>
        </w:rPr>
        <w:t>бые режимы использования земель в границах территорий данных зон и требования</w:t>
      </w:r>
      <w:r w:rsidR="009C49E4" w:rsidRPr="0075248E">
        <w:rPr>
          <w:sz w:val="26"/>
          <w:szCs w:val="26"/>
        </w:rPr>
        <w:br/>
      </w:r>
      <w:r w:rsidRPr="0075248E">
        <w:rPr>
          <w:sz w:val="26"/>
          <w:szCs w:val="26"/>
        </w:rPr>
        <w:t>к градостроительным регламентам в границах территорий данных зон утверждаются на основании проектов зон охраны объектов культурного наследия либо проекта об</w:t>
      </w:r>
      <w:r w:rsidRPr="0075248E">
        <w:rPr>
          <w:sz w:val="26"/>
          <w:szCs w:val="26"/>
        </w:rPr>
        <w:t>ъ</w:t>
      </w:r>
      <w:r w:rsidRPr="0075248E">
        <w:rPr>
          <w:sz w:val="26"/>
          <w:szCs w:val="26"/>
        </w:rPr>
        <w:t>единенной зоны охраны объектов культурного наследия:</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lastRenderedPageBreak/>
        <w:t>в отношении объектов культурного наследия федерального значения - упо</w:t>
      </w:r>
      <w:r w:rsidRPr="0075248E">
        <w:rPr>
          <w:sz w:val="26"/>
          <w:szCs w:val="26"/>
        </w:rPr>
        <w:t>л</w:t>
      </w:r>
      <w:r w:rsidRPr="0075248E">
        <w:rPr>
          <w:sz w:val="26"/>
          <w:szCs w:val="26"/>
        </w:rPr>
        <w:t>номоченным органом государственной власти Белгородской области по согласов</w:t>
      </w:r>
      <w:r w:rsidRPr="0075248E">
        <w:rPr>
          <w:sz w:val="26"/>
          <w:szCs w:val="26"/>
        </w:rPr>
        <w:t>а</w:t>
      </w:r>
      <w:r w:rsidRPr="0075248E">
        <w:rPr>
          <w:sz w:val="26"/>
          <w:szCs w:val="26"/>
        </w:rPr>
        <w:t>нию с федеральным органом охраны объектов культурного наследия;</w:t>
      </w:r>
    </w:p>
    <w:p w:rsidR="003F21B6" w:rsidRPr="0075248E" w:rsidRDefault="003F21B6" w:rsidP="001B116D">
      <w:pPr>
        <w:pStyle w:val="afff1"/>
        <w:numPr>
          <w:ilvl w:val="0"/>
          <w:numId w:val="9"/>
        </w:numPr>
        <w:ind w:left="0" w:firstLine="709"/>
        <w:contextualSpacing w:val="0"/>
        <w:rPr>
          <w:strike/>
          <w:sz w:val="26"/>
          <w:szCs w:val="26"/>
        </w:rPr>
      </w:pPr>
      <w:r w:rsidRPr="0075248E">
        <w:rPr>
          <w:sz w:val="26"/>
          <w:szCs w:val="26"/>
        </w:rPr>
        <w:t>в отношении объектов культурного наследия регионального и местного (м</w:t>
      </w:r>
      <w:r w:rsidRPr="0075248E">
        <w:rPr>
          <w:sz w:val="26"/>
          <w:szCs w:val="26"/>
        </w:rPr>
        <w:t>у</w:t>
      </w:r>
      <w:r w:rsidRPr="0075248E">
        <w:rPr>
          <w:sz w:val="26"/>
          <w:szCs w:val="26"/>
        </w:rPr>
        <w:t>ниципального) значения –уполномоченн</w:t>
      </w:r>
      <w:r w:rsidR="00E13C2C" w:rsidRPr="0075248E">
        <w:rPr>
          <w:sz w:val="26"/>
          <w:szCs w:val="26"/>
        </w:rPr>
        <w:t>ым</w:t>
      </w:r>
      <w:r w:rsidRPr="0075248E">
        <w:rPr>
          <w:sz w:val="26"/>
          <w:szCs w:val="26"/>
        </w:rPr>
        <w:t xml:space="preserve"> государственн</w:t>
      </w:r>
      <w:r w:rsidR="00E13C2C" w:rsidRPr="0075248E">
        <w:rPr>
          <w:sz w:val="26"/>
          <w:szCs w:val="26"/>
        </w:rPr>
        <w:t>ым</w:t>
      </w:r>
      <w:r w:rsidRPr="0075248E">
        <w:rPr>
          <w:sz w:val="26"/>
          <w:szCs w:val="26"/>
        </w:rPr>
        <w:t xml:space="preserve"> орган</w:t>
      </w:r>
      <w:r w:rsidR="00E13C2C" w:rsidRPr="0075248E">
        <w:rPr>
          <w:sz w:val="26"/>
          <w:szCs w:val="26"/>
        </w:rPr>
        <w:t>ом</w:t>
      </w:r>
      <w:r w:rsidRPr="0075248E">
        <w:rPr>
          <w:sz w:val="26"/>
          <w:szCs w:val="26"/>
        </w:rPr>
        <w:t xml:space="preserve"> охраны объе</w:t>
      </w:r>
      <w:r w:rsidRPr="0075248E">
        <w:rPr>
          <w:sz w:val="26"/>
          <w:szCs w:val="26"/>
        </w:rPr>
        <w:t>к</w:t>
      </w:r>
      <w:r w:rsidRPr="0075248E">
        <w:rPr>
          <w:sz w:val="26"/>
          <w:szCs w:val="26"/>
        </w:rPr>
        <w:t>тов культурного наследия Белгородской области</w:t>
      </w:r>
      <w:r w:rsidR="007C3659"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Отображение границ зон охраны объектов культурного наследия в составе гр</w:t>
      </w:r>
      <w:r w:rsidRPr="0075248E">
        <w:rPr>
          <w:sz w:val="26"/>
          <w:szCs w:val="26"/>
        </w:rPr>
        <w:t>а</w:t>
      </w:r>
      <w:r w:rsidRPr="0075248E">
        <w:rPr>
          <w:sz w:val="26"/>
          <w:szCs w:val="26"/>
        </w:rPr>
        <w:t>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w:t>
      </w:r>
      <w:r w:rsidRPr="0075248E">
        <w:rPr>
          <w:sz w:val="26"/>
          <w:szCs w:val="26"/>
        </w:rPr>
        <w:t>н</w:t>
      </w:r>
      <w:r w:rsidRPr="0075248E">
        <w:rPr>
          <w:sz w:val="26"/>
          <w:szCs w:val="26"/>
        </w:rPr>
        <w:t>ными органами проектов зон охраны объектов культурного наследия.</w:t>
      </w:r>
    </w:p>
    <w:p w:rsidR="003F21B6" w:rsidRPr="0075248E" w:rsidRDefault="003F21B6" w:rsidP="001B116D">
      <w:pPr>
        <w:pStyle w:val="a6"/>
        <w:spacing w:before="0" w:after="0"/>
        <w:ind w:firstLine="709"/>
        <w:rPr>
          <w:sz w:val="26"/>
          <w:szCs w:val="26"/>
        </w:rPr>
      </w:pPr>
      <w:r w:rsidRPr="0075248E">
        <w:rPr>
          <w:sz w:val="26"/>
          <w:szCs w:val="26"/>
        </w:rPr>
        <w:t>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w:t>
      </w:r>
      <w:r w:rsidRPr="0075248E">
        <w:rPr>
          <w:sz w:val="26"/>
          <w:szCs w:val="26"/>
        </w:rPr>
        <w:t>и</w:t>
      </w:r>
      <w:r w:rsidRPr="0075248E">
        <w:rPr>
          <w:sz w:val="26"/>
          <w:szCs w:val="26"/>
        </w:rPr>
        <w:t>тельства; проведение земляных, строительных, мелиоративных и иных работ, за и</w:t>
      </w:r>
      <w:r w:rsidRPr="0075248E">
        <w:rPr>
          <w:sz w:val="26"/>
          <w:szCs w:val="26"/>
        </w:rPr>
        <w:t>с</w:t>
      </w:r>
      <w:r w:rsidRPr="0075248E">
        <w:rPr>
          <w:sz w:val="26"/>
          <w:szCs w:val="26"/>
        </w:rPr>
        <w:t>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F21B6" w:rsidRPr="0075248E" w:rsidRDefault="003F21B6" w:rsidP="001B116D">
      <w:pPr>
        <w:pStyle w:val="a6"/>
        <w:spacing w:before="0" w:after="0"/>
        <w:ind w:firstLine="709"/>
        <w:rPr>
          <w:sz w:val="26"/>
          <w:szCs w:val="26"/>
        </w:rPr>
      </w:pPr>
      <w:r w:rsidRPr="0075248E">
        <w:rPr>
          <w:sz w:val="26"/>
          <w:szCs w:val="26"/>
        </w:rPr>
        <w:t>На территории достопримечательного места разрешаются: работы по сохран</w:t>
      </w:r>
      <w:r w:rsidRPr="0075248E">
        <w:rPr>
          <w:sz w:val="26"/>
          <w:szCs w:val="26"/>
        </w:rPr>
        <w:t>е</w:t>
      </w:r>
      <w:r w:rsidRPr="0075248E">
        <w:rPr>
          <w:sz w:val="26"/>
          <w:szCs w:val="26"/>
        </w:rPr>
        <w:t>нию памятников и ансамблей, находящихся в границах территории достопримеч</w:t>
      </w:r>
      <w:r w:rsidRPr="0075248E">
        <w:rPr>
          <w:sz w:val="26"/>
          <w:szCs w:val="26"/>
        </w:rPr>
        <w:t>а</w:t>
      </w:r>
      <w:r w:rsidRPr="0075248E">
        <w:rPr>
          <w:sz w:val="26"/>
          <w:szCs w:val="26"/>
        </w:rPr>
        <w:t>тельного места, работы, направленные на обеспечение сохранности особенностей д</w:t>
      </w:r>
      <w:r w:rsidRPr="0075248E">
        <w:rPr>
          <w:sz w:val="26"/>
          <w:szCs w:val="26"/>
        </w:rPr>
        <w:t>о</w:t>
      </w:r>
      <w:r w:rsidRPr="0075248E">
        <w:rPr>
          <w:sz w:val="26"/>
          <w:szCs w:val="26"/>
        </w:rPr>
        <w:t>стопримечательного места; строительство объектов капитального строительства в ц</w:t>
      </w:r>
      <w:r w:rsidRPr="0075248E">
        <w:rPr>
          <w:sz w:val="26"/>
          <w:szCs w:val="26"/>
        </w:rPr>
        <w:t>е</w:t>
      </w:r>
      <w:r w:rsidRPr="0075248E">
        <w:rPr>
          <w:sz w:val="26"/>
          <w:szCs w:val="26"/>
        </w:rPr>
        <w:t>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w:t>
      </w:r>
      <w:r w:rsidRPr="0075248E">
        <w:rPr>
          <w:sz w:val="26"/>
          <w:szCs w:val="26"/>
        </w:rPr>
        <w:t>и</w:t>
      </w:r>
      <w:r w:rsidRPr="0075248E">
        <w:rPr>
          <w:sz w:val="26"/>
          <w:szCs w:val="26"/>
        </w:rPr>
        <w:t>тельства при условии сохранения особенностей достопримечательного места, явля</w:t>
      </w:r>
      <w:r w:rsidRPr="0075248E">
        <w:rPr>
          <w:sz w:val="26"/>
          <w:szCs w:val="26"/>
        </w:rPr>
        <w:t>ю</w:t>
      </w:r>
      <w:r w:rsidRPr="0075248E">
        <w:rPr>
          <w:sz w:val="26"/>
          <w:szCs w:val="26"/>
        </w:rPr>
        <w:t>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w:t>
      </w:r>
      <w:r w:rsidRPr="0075248E">
        <w:rPr>
          <w:sz w:val="26"/>
          <w:szCs w:val="26"/>
        </w:rPr>
        <w:t>е</w:t>
      </w:r>
      <w:r w:rsidRPr="0075248E">
        <w:rPr>
          <w:sz w:val="26"/>
          <w:szCs w:val="26"/>
        </w:rPr>
        <w:t>рации и подлежащих обязательному сохранению.</w:t>
      </w:r>
    </w:p>
    <w:p w:rsidR="003F21B6" w:rsidRPr="0075248E" w:rsidRDefault="003F21B6" w:rsidP="001B116D">
      <w:pPr>
        <w:pStyle w:val="a6"/>
        <w:spacing w:before="0" w:after="0"/>
        <w:ind w:firstLine="709"/>
        <w:rPr>
          <w:sz w:val="26"/>
          <w:szCs w:val="26"/>
        </w:rPr>
      </w:pPr>
      <w:r w:rsidRPr="0075248E">
        <w:rPr>
          <w:sz w:val="26"/>
          <w:szCs w:val="26"/>
        </w:rPr>
        <w:t>На территории памятника, ансамбля или достопримечательного места разреш</w:t>
      </w:r>
      <w:r w:rsidRPr="0075248E">
        <w:rPr>
          <w:sz w:val="26"/>
          <w:szCs w:val="26"/>
        </w:rPr>
        <w:t>а</w:t>
      </w:r>
      <w:r w:rsidRPr="0075248E">
        <w:rPr>
          <w:sz w:val="26"/>
          <w:szCs w:val="26"/>
        </w:rPr>
        <w:t>ется ведение хозяйственной деятельности, не противоречащей требованиям обесп</w:t>
      </w:r>
      <w:r w:rsidRPr="0075248E">
        <w:rPr>
          <w:sz w:val="26"/>
          <w:szCs w:val="26"/>
        </w:rPr>
        <w:t>е</w:t>
      </w:r>
      <w:r w:rsidRPr="0075248E">
        <w:rPr>
          <w:sz w:val="26"/>
          <w:szCs w:val="26"/>
        </w:rPr>
        <w:t>чения сохранности объекта культурного наследия и позволяющей обеспечить фун</w:t>
      </w:r>
      <w:r w:rsidRPr="0075248E">
        <w:rPr>
          <w:sz w:val="26"/>
          <w:szCs w:val="26"/>
        </w:rPr>
        <w:t>к</w:t>
      </w:r>
      <w:r w:rsidRPr="0075248E">
        <w:rPr>
          <w:sz w:val="26"/>
          <w:szCs w:val="26"/>
        </w:rPr>
        <w:t>ционирование объекта культурного наследия в современных условиях.</w:t>
      </w:r>
    </w:p>
    <w:p w:rsidR="003F21B6" w:rsidRPr="0075248E" w:rsidRDefault="003F21B6" w:rsidP="001B116D">
      <w:pPr>
        <w:pStyle w:val="a6"/>
        <w:spacing w:before="0" w:after="0"/>
        <w:ind w:firstLine="709"/>
        <w:rPr>
          <w:sz w:val="26"/>
          <w:szCs w:val="26"/>
        </w:rPr>
      </w:pPr>
      <w:r w:rsidRPr="0075248E">
        <w:rPr>
          <w:sz w:val="26"/>
          <w:szCs w:val="26"/>
        </w:rPr>
        <w:t>В случае угрозы нарушения целостности и сохранности объекта культурного наследия движение транспортных средств на территории данного объекта и в зонах его охраны ограничивается или запрещается на основании предписания уполном</w:t>
      </w:r>
      <w:r w:rsidRPr="0075248E">
        <w:rPr>
          <w:sz w:val="26"/>
          <w:szCs w:val="26"/>
        </w:rPr>
        <w:t>о</w:t>
      </w:r>
      <w:r w:rsidRPr="0075248E">
        <w:rPr>
          <w:sz w:val="26"/>
          <w:szCs w:val="26"/>
        </w:rPr>
        <w:t>ченного органа в области государственной охраны объектов культурного наследия.</w:t>
      </w:r>
    </w:p>
    <w:p w:rsidR="009C49E4" w:rsidRPr="0075248E" w:rsidRDefault="009C49E4" w:rsidP="001B116D">
      <w:pPr>
        <w:pStyle w:val="a6"/>
        <w:spacing w:before="0" w:after="0"/>
        <w:ind w:firstLine="709"/>
        <w:rPr>
          <w:sz w:val="26"/>
          <w:szCs w:val="26"/>
        </w:rPr>
      </w:pPr>
    </w:p>
    <w:p w:rsidR="003F21B6" w:rsidRPr="0075248E" w:rsidRDefault="003F21B6"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83" w:name="_Toc415488785"/>
      <w:bookmarkStart w:id="184" w:name="_Toc420924734"/>
      <w:bookmarkStart w:id="185" w:name="_Toc427067187"/>
      <w:bookmarkStart w:id="186" w:name="_Toc434252557"/>
      <w:bookmarkStart w:id="187" w:name="_Toc434511595"/>
      <w:bookmarkStart w:id="188" w:name="_Toc434576954"/>
      <w:bookmarkStart w:id="189" w:name="_Toc434583224"/>
      <w:bookmarkStart w:id="190" w:name="_Toc444504781"/>
      <w:bookmarkStart w:id="191" w:name="_Toc68777321"/>
      <w:r w:rsidRPr="0075248E">
        <w:rPr>
          <w:rFonts w:ascii="Times New Roman" w:hAnsi="Times New Roman" w:cs="Times New Roman"/>
          <w:i w:val="0"/>
          <w:sz w:val="26"/>
          <w:szCs w:val="26"/>
        </w:rPr>
        <w:t>Требования и рекомендации по установлению красных линий и линий отступа от красных линий в целях определения допустимого размещения зд</w:t>
      </w:r>
      <w:r w:rsidRPr="0075248E">
        <w:rPr>
          <w:rFonts w:ascii="Times New Roman" w:hAnsi="Times New Roman" w:cs="Times New Roman"/>
          <w:i w:val="0"/>
          <w:sz w:val="26"/>
          <w:szCs w:val="26"/>
        </w:rPr>
        <w:t>а</w:t>
      </w:r>
      <w:r w:rsidRPr="0075248E">
        <w:rPr>
          <w:rFonts w:ascii="Times New Roman" w:hAnsi="Times New Roman" w:cs="Times New Roman"/>
          <w:i w:val="0"/>
          <w:sz w:val="26"/>
          <w:szCs w:val="26"/>
        </w:rPr>
        <w:t>ний, строений, сооружений</w:t>
      </w:r>
      <w:bookmarkEnd w:id="183"/>
      <w:bookmarkEnd w:id="184"/>
      <w:bookmarkEnd w:id="185"/>
      <w:bookmarkEnd w:id="186"/>
      <w:bookmarkEnd w:id="187"/>
      <w:bookmarkEnd w:id="188"/>
      <w:bookmarkEnd w:id="189"/>
      <w:bookmarkEnd w:id="190"/>
      <w:bookmarkEnd w:id="191"/>
    </w:p>
    <w:p w:rsidR="003F21B6" w:rsidRPr="0075248E" w:rsidRDefault="003F21B6" w:rsidP="001B116D">
      <w:pPr>
        <w:pStyle w:val="a6"/>
        <w:spacing w:before="0" w:after="0"/>
        <w:ind w:firstLine="709"/>
        <w:rPr>
          <w:sz w:val="26"/>
          <w:szCs w:val="26"/>
        </w:rPr>
      </w:pPr>
      <w:r w:rsidRPr="0075248E">
        <w:rPr>
          <w:sz w:val="26"/>
          <w:szCs w:val="26"/>
        </w:rPr>
        <w:t>Красные линии устанавливаются: с учетом ширины улиц и дорог, которые определяются расчетом в зависимости от интенсивности движения транспорта и п</w:t>
      </w:r>
      <w:r w:rsidRPr="0075248E">
        <w:rPr>
          <w:sz w:val="26"/>
          <w:szCs w:val="26"/>
        </w:rPr>
        <w:t>е</w:t>
      </w:r>
      <w:r w:rsidRPr="0075248E">
        <w:rPr>
          <w:sz w:val="26"/>
          <w:szCs w:val="26"/>
        </w:rPr>
        <w:t>шеходов; состава размещаемых в пределах поперечного профиля элементов (прое</w:t>
      </w:r>
      <w:r w:rsidRPr="0075248E">
        <w:rPr>
          <w:sz w:val="26"/>
          <w:szCs w:val="26"/>
        </w:rPr>
        <w:t>з</w:t>
      </w:r>
      <w:r w:rsidRPr="0075248E">
        <w:rPr>
          <w:sz w:val="26"/>
          <w:szCs w:val="26"/>
        </w:rPr>
        <w:t>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rsidR="003F21B6" w:rsidRPr="0075248E" w:rsidRDefault="003F21B6" w:rsidP="001B116D">
      <w:pPr>
        <w:pStyle w:val="a6"/>
        <w:spacing w:before="0" w:after="0"/>
        <w:ind w:firstLine="709"/>
        <w:rPr>
          <w:sz w:val="26"/>
          <w:szCs w:val="26"/>
        </w:rPr>
      </w:pPr>
      <w:r w:rsidRPr="0075248E">
        <w:rPr>
          <w:sz w:val="26"/>
          <w:szCs w:val="26"/>
        </w:rPr>
        <w:t xml:space="preserve">В пределах красных линий допускается размещение конструктивных элементов дорожно-транспортных сооружений (опор путепроводов, лестничных и пандусных </w:t>
      </w:r>
      <w:r w:rsidRPr="0075248E">
        <w:rPr>
          <w:sz w:val="26"/>
          <w:szCs w:val="26"/>
        </w:rPr>
        <w:lastRenderedPageBreak/>
        <w:t>сходов подземных пешеходных переходов, павильонов на остановочных пунктах г</w:t>
      </w:r>
      <w:r w:rsidRPr="0075248E">
        <w:rPr>
          <w:sz w:val="26"/>
          <w:szCs w:val="26"/>
        </w:rPr>
        <w:t>о</w:t>
      </w:r>
      <w:r w:rsidRPr="0075248E">
        <w:rPr>
          <w:sz w:val="26"/>
          <w:szCs w:val="26"/>
        </w:rPr>
        <w:t>родского общественного транспорта).</w:t>
      </w:r>
    </w:p>
    <w:p w:rsidR="003F21B6" w:rsidRPr="0075248E" w:rsidRDefault="003F21B6" w:rsidP="001B116D">
      <w:pPr>
        <w:pStyle w:val="a6"/>
        <w:spacing w:before="0" w:after="0"/>
        <w:ind w:firstLine="709"/>
        <w:rPr>
          <w:sz w:val="26"/>
          <w:szCs w:val="26"/>
        </w:rPr>
      </w:pPr>
      <w:r w:rsidRPr="0075248E">
        <w:rPr>
          <w:sz w:val="26"/>
          <w:szCs w:val="26"/>
        </w:rPr>
        <w:t>В исключительных случаях с учетом действующих особенностей участка (п</w:t>
      </w:r>
      <w:r w:rsidRPr="0075248E">
        <w:rPr>
          <w:sz w:val="26"/>
          <w:szCs w:val="26"/>
        </w:rPr>
        <w:t>о</w:t>
      </w:r>
      <w:r w:rsidRPr="0075248E">
        <w:rPr>
          <w:sz w:val="26"/>
          <w:szCs w:val="26"/>
        </w:rPr>
        <w:t>перечных профилей и режимов градостроительной деятельности) в пределах красных линий допускается размещение:</w:t>
      </w:r>
    </w:p>
    <w:p w:rsidR="003F21B6" w:rsidRPr="0075248E" w:rsidRDefault="003F21B6" w:rsidP="001B116D">
      <w:pPr>
        <w:pStyle w:val="a6"/>
        <w:numPr>
          <w:ilvl w:val="0"/>
          <w:numId w:val="32"/>
        </w:numPr>
        <w:spacing w:before="0" w:after="0"/>
        <w:ind w:left="0" w:firstLine="709"/>
        <w:rPr>
          <w:sz w:val="26"/>
          <w:szCs w:val="26"/>
        </w:rPr>
      </w:pPr>
      <w:r w:rsidRPr="0075248E">
        <w:rPr>
          <w:rFonts w:eastAsia="Calibri"/>
          <w:sz w:val="26"/>
          <w:szCs w:val="26"/>
        </w:rPr>
        <w:t>объектов транспортной инфраструктуры (площадки отстоя и кольцевания</w:t>
      </w:r>
      <w:r w:rsidRPr="0075248E">
        <w:rPr>
          <w:sz w:val="26"/>
          <w:szCs w:val="26"/>
        </w:rPr>
        <w:t xml:space="preserve"> общественного транспорта, разворотные площадки, площадки для размещения ди</w:t>
      </w:r>
      <w:r w:rsidRPr="0075248E">
        <w:rPr>
          <w:sz w:val="26"/>
          <w:szCs w:val="26"/>
        </w:rPr>
        <w:t>с</w:t>
      </w:r>
      <w:r w:rsidRPr="0075248E">
        <w:rPr>
          <w:sz w:val="26"/>
          <w:szCs w:val="26"/>
        </w:rPr>
        <w:t>петчерских пунктов);</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отдельных нестационарных объектов автосервиса для попутного обслужив</w:t>
      </w:r>
      <w:r w:rsidRPr="0075248E">
        <w:rPr>
          <w:sz w:val="26"/>
          <w:szCs w:val="26"/>
        </w:rPr>
        <w:t>а</w:t>
      </w:r>
      <w:r w:rsidRPr="0075248E">
        <w:rPr>
          <w:sz w:val="26"/>
          <w:szCs w:val="26"/>
        </w:rPr>
        <w:t>ния (контейнерные автозаправочные станции, мини-мойки, посты проверки выхлопа СО/СН);</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отдельных нестационарных объектов для попутного обслуживания пешех</w:t>
      </w:r>
      <w:r w:rsidRPr="0075248E">
        <w:rPr>
          <w:sz w:val="26"/>
          <w:szCs w:val="26"/>
        </w:rPr>
        <w:t>о</w:t>
      </w:r>
      <w:r w:rsidRPr="0075248E">
        <w:rPr>
          <w:sz w:val="26"/>
          <w:szCs w:val="26"/>
        </w:rPr>
        <w:t>дов (мелкорозничная торговля и бытовое обслуживание).</w:t>
      </w:r>
    </w:p>
    <w:p w:rsidR="003F21B6" w:rsidRPr="0075248E" w:rsidRDefault="003F21B6" w:rsidP="001B116D">
      <w:pPr>
        <w:pStyle w:val="a6"/>
        <w:spacing w:before="0" w:after="0"/>
        <w:ind w:firstLine="709"/>
        <w:rPr>
          <w:sz w:val="26"/>
          <w:szCs w:val="26"/>
        </w:rPr>
      </w:pPr>
      <w:r w:rsidRPr="0075248E">
        <w:rPr>
          <w:sz w:val="26"/>
          <w:szCs w:val="26"/>
        </w:rPr>
        <w:t>Красные линии магистральных улиц, транспортных развязок, в том числе кол</w:t>
      </w:r>
      <w:r w:rsidRPr="0075248E">
        <w:rPr>
          <w:sz w:val="26"/>
          <w:szCs w:val="26"/>
        </w:rPr>
        <w:t>ь</w:t>
      </w:r>
      <w:r w:rsidRPr="0075248E">
        <w:rPr>
          <w:sz w:val="26"/>
          <w:szCs w:val="26"/>
        </w:rPr>
        <w:t>цевого типа и существующих перекрестков на магистральных улицах необходимо назначать с учетом возможности их реконструкции для увеличения пропускной сп</w:t>
      </w:r>
      <w:r w:rsidRPr="0075248E">
        <w:rPr>
          <w:sz w:val="26"/>
          <w:szCs w:val="26"/>
        </w:rPr>
        <w:t>о</w:t>
      </w:r>
      <w:r w:rsidRPr="0075248E">
        <w:rPr>
          <w:sz w:val="26"/>
          <w:szCs w:val="26"/>
        </w:rPr>
        <w:t>собности.</w:t>
      </w:r>
    </w:p>
    <w:p w:rsidR="003F21B6" w:rsidRPr="0075248E" w:rsidRDefault="003F21B6" w:rsidP="001B116D">
      <w:pPr>
        <w:pStyle w:val="a6"/>
        <w:spacing w:before="0" w:after="0"/>
        <w:ind w:firstLine="709"/>
        <w:rPr>
          <w:sz w:val="26"/>
          <w:szCs w:val="26"/>
        </w:rPr>
      </w:pPr>
      <w:r w:rsidRPr="0075248E">
        <w:rPr>
          <w:sz w:val="26"/>
          <w:szCs w:val="26"/>
        </w:rPr>
        <w:t>Размещение автостоянок в красных линиях улиц возможно, при условии сохр</w:t>
      </w:r>
      <w:r w:rsidRPr="0075248E">
        <w:rPr>
          <w:sz w:val="26"/>
          <w:szCs w:val="26"/>
        </w:rPr>
        <w:t>а</w:t>
      </w:r>
      <w:r w:rsidRPr="0075248E">
        <w:rPr>
          <w:sz w:val="26"/>
          <w:szCs w:val="26"/>
        </w:rPr>
        <w:t>нения ширины проезжей части.</w:t>
      </w:r>
    </w:p>
    <w:p w:rsidR="003F21B6" w:rsidRPr="0075248E" w:rsidRDefault="003F21B6" w:rsidP="001B116D">
      <w:pPr>
        <w:pStyle w:val="a6"/>
        <w:spacing w:before="0" w:after="0"/>
        <w:ind w:firstLine="709"/>
        <w:rPr>
          <w:sz w:val="26"/>
          <w:szCs w:val="26"/>
        </w:rPr>
      </w:pPr>
      <w:r w:rsidRPr="0075248E">
        <w:rPr>
          <w:sz w:val="26"/>
          <w:szCs w:val="26"/>
        </w:rPr>
        <w:t>Красные линии обязательны для соблюдения всеми субъектами градостро</w:t>
      </w:r>
      <w:r w:rsidRPr="0075248E">
        <w:rPr>
          <w:sz w:val="26"/>
          <w:szCs w:val="26"/>
        </w:rPr>
        <w:t>и</w:t>
      </w:r>
      <w:r w:rsidRPr="0075248E">
        <w:rPr>
          <w:sz w:val="26"/>
          <w:szCs w:val="26"/>
        </w:rPr>
        <w:t xml:space="preserve">тельной деятельности, участвующими в процессе проектирования и последующего освоения </w:t>
      </w:r>
      <w:r w:rsidR="00E13C2C" w:rsidRPr="0075248E">
        <w:rPr>
          <w:sz w:val="26"/>
          <w:szCs w:val="26"/>
        </w:rPr>
        <w:t>территорий населенных пунктов</w:t>
      </w:r>
      <w:r w:rsidRPr="0075248E">
        <w:rPr>
          <w:sz w:val="26"/>
          <w:szCs w:val="26"/>
        </w:rPr>
        <w:t>.</w:t>
      </w:r>
    </w:p>
    <w:p w:rsidR="003F21B6" w:rsidRPr="0075248E" w:rsidRDefault="003F21B6" w:rsidP="001B116D">
      <w:pPr>
        <w:pStyle w:val="a6"/>
        <w:spacing w:before="0" w:after="0"/>
        <w:ind w:firstLine="709"/>
        <w:rPr>
          <w:sz w:val="26"/>
          <w:szCs w:val="26"/>
        </w:rPr>
      </w:pPr>
      <w:r w:rsidRPr="0075248E">
        <w:rPr>
          <w:sz w:val="26"/>
          <w:szCs w:val="26"/>
        </w:rPr>
        <w:t>Соблюдение красных линий обязательно при межевании, при оформлении д</w:t>
      </w:r>
      <w:r w:rsidRPr="0075248E">
        <w:rPr>
          <w:sz w:val="26"/>
          <w:szCs w:val="26"/>
        </w:rPr>
        <w:t>о</w:t>
      </w:r>
      <w:r w:rsidRPr="0075248E">
        <w:rPr>
          <w:sz w:val="26"/>
          <w:szCs w:val="26"/>
        </w:rPr>
        <w:t>кументов гражданами и юридическими лицами на право собственности, владения, пользования и распоряжения земельными участками и другими объектами недвиж</w:t>
      </w:r>
      <w:r w:rsidRPr="0075248E">
        <w:rPr>
          <w:sz w:val="26"/>
          <w:szCs w:val="26"/>
        </w:rPr>
        <w:t>и</w:t>
      </w:r>
      <w:r w:rsidRPr="0075248E">
        <w:rPr>
          <w:sz w:val="26"/>
          <w:szCs w:val="26"/>
        </w:rPr>
        <w:t>мости, их государственной регистрации.</w:t>
      </w:r>
    </w:p>
    <w:p w:rsidR="003F21B6" w:rsidRPr="0075248E" w:rsidRDefault="003F21B6" w:rsidP="001B116D">
      <w:pPr>
        <w:pStyle w:val="a6"/>
        <w:spacing w:before="0" w:after="0"/>
        <w:ind w:firstLine="709"/>
        <w:rPr>
          <w:sz w:val="26"/>
          <w:szCs w:val="26"/>
        </w:rPr>
      </w:pPr>
      <w:r w:rsidRPr="0075248E">
        <w:rPr>
          <w:sz w:val="26"/>
          <w:szCs w:val="26"/>
        </w:rPr>
        <w:t>Красные линии дополняются иными линиями градостроительного регулиров</w:t>
      </w:r>
      <w:r w:rsidRPr="0075248E">
        <w:rPr>
          <w:sz w:val="26"/>
          <w:szCs w:val="26"/>
        </w:rPr>
        <w:t>а</w:t>
      </w:r>
      <w:r w:rsidRPr="0075248E">
        <w:rPr>
          <w:sz w:val="26"/>
          <w:szCs w:val="26"/>
        </w:rPr>
        <w:t xml:space="preserve">ния, определяющими особые условия использования и застройки территории. </w:t>
      </w:r>
    </w:p>
    <w:p w:rsidR="003F21B6" w:rsidRPr="0075248E" w:rsidRDefault="003F21B6" w:rsidP="001B116D">
      <w:pPr>
        <w:pStyle w:val="a6"/>
        <w:spacing w:before="0" w:after="0"/>
        <w:ind w:firstLine="709"/>
        <w:rPr>
          <w:sz w:val="26"/>
          <w:szCs w:val="26"/>
        </w:rPr>
      </w:pPr>
      <w:r w:rsidRPr="0075248E">
        <w:rPr>
          <w:sz w:val="26"/>
          <w:szCs w:val="26"/>
        </w:rPr>
        <w:t>Для территорий, подлежащих застройке, документацией по планировке терр</w:t>
      </w:r>
      <w:r w:rsidRPr="0075248E">
        <w:rPr>
          <w:sz w:val="26"/>
          <w:szCs w:val="26"/>
        </w:rPr>
        <w:t>и</w:t>
      </w:r>
      <w:r w:rsidRPr="0075248E">
        <w:rPr>
          <w:sz w:val="26"/>
          <w:szCs w:val="26"/>
        </w:rPr>
        <w:t>тории устанавливаются линии отступа от красных линий в целях определения мест допустимого размещения зданий, строений, сооружений.</w:t>
      </w:r>
    </w:p>
    <w:p w:rsidR="003F21B6" w:rsidRPr="0075248E" w:rsidRDefault="003F21B6" w:rsidP="001B116D">
      <w:pPr>
        <w:pStyle w:val="a6"/>
        <w:spacing w:before="0" w:after="0"/>
        <w:ind w:firstLine="709"/>
        <w:rPr>
          <w:sz w:val="26"/>
          <w:szCs w:val="26"/>
        </w:rPr>
      </w:pPr>
      <w:r w:rsidRPr="0075248E">
        <w:rPr>
          <w:sz w:val="26"/>
          <w:szCs w:val="26"/>
        </w:rPr>
        <w:t>Линии отступа от красных линий устанавливаются документами по планировке территории с учетом санитарно-защитных и охранных зон, сложившегося использ</w:t>
      </w:r>
      <w:r w:rsidRPr="0075248E">
        <w:rPr>
          <w:sz w:val="26"/>
          <w:szCs w:val="26"/>
        </w:rPr>
        <w:t>о</w:t>
      </w:r>
      <w:r w:rsidRPr="0075248E">
        <w:rPr>
          <w:sz w:val="26"/>
          <w:szCs w:val="26"/>
        </w:rPr>
        <w:t>вания земельных участков и территорий.</w:t>
      </w:r>
    </w:p>
    <w:p w:rsidR="003F21B6" w:rsidRPr="0075248E" w:rsidRDefault="003F21B6" w:rsidP="001B116D">
      <w:pPr>
        <w:pStyle w:val="a6"/>
        <w:spacing w:before="0" w:after="0"/>
        <w:ind w:firstLine="709"/>
        <w:rPr>
          <w:sz w:val="26"/>
          <w:szCs w:val="26"/>
        </w:rPr>
      </w:pPr>
      <w:r w:rsidRPr="0075248E">
        <w:rPr>
          <w:sz w:val="26"/>
          <w:szCs w:val="26"/>
        </w:rPr>
        <w:t xml:space="preserve">Максимальные выступы за красную линию конструктивных элементов зданий существующей застройки в условиях реконструкции: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в отношении балконов, эркеров, козырьков – не более 2,0 м и не ниже 3.0 м </w:t>
      </w:r>
      <w:r w:rsidR="009C49E4" w:rsidRPr="0075248E">
        <w:rPr>
          <w:sz w:val="26"/>
          <w:szCs w:val="26"/>
        </w:rPr>
        <w:br/>
      </w:r>
      <w:r w:rsidRPr="0075248E">
        <w:rPr>
          <w:sz w:val="26"/>
          <w:szCs w:val="26"/>
        </w:rPr>
        <w:t>от уровня земли;</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в отношении приямков – не более 1,5 м.</w:t>
      </w:r>
    </w:p>
    <w:p w:rsidR="003F21B6" w:rsidRPr="0075248E" w:rsidRDefault="003F21B6" w:rsidP="001B116D">
      <w:pPr>
        <w:pStyle w:val="a6"/>
        <w:spacing w:before="0" w:after="0"/>
        <w:ind w:firstLine="709"/>
        <w:rPr>
          <w:sz w:val="26"/>
          <w:szCs w:val="26"/>
        </w:rPr>
      </w:pPr>
      <w:r w:rsidRPr="0075248E">
        <w:rPr>
          <w:sz w:val="26"/>
          <w:szCs w:val="26"/>
        </w:rPr>
        <w:t>Жилые здания с квартирами в первых этажах рекомендуется размещать с о</w:t>
      </w:r>
      <w:r w:rsidRPr="0075248E">
        <w:rPr>
          <w:sz w:val="26"/>
          <w:szCs w:val="26"/>
        </w:rPr>
        <w:t>т</w:t>
      </w:r>
      <w:r w:rsidRPr="0075248E">
        <w:rPr>
          <w:sz w:val="26"/>
          <w:szCs w:val="26"/>
        </w:rPr>
        <w:t>ступом от красных линий:</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на магистральных улицах - не менее 6 м;</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на прочих улицах - не менее 3 м.</w:t>
      </w:r>
    </w:p>
    <w:p w:rsidR="003F21B6" w:rsidRPr="0075248E" w:rsidRDefault="003F21B6" w:rsidP="001B116D">
      <w:pPr>
        <w:ind w:firstLine="709"/>
        <w:rPr>
          <w:sz w:val="26"/>
          <w:szCs w:val="26"/>
        </w:rPr>
      </w:pPr>
      <w:r w:rsidRPr="0075248E">
        <w:rPr>
          <w:sz w:val="26"/>
          <w:szCs w:val="26"/>
        </w:rPr>
        <w:t xml:space="preserve">По красной линии допускается располагать: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жилые здания со встроенными в первые этажи или пристроенными помещ</w:t>
      </w:r>
      <w:r w:rsidRPr="0075248E">
        <w:rPr>
          <w:sz w:val="26"/>
          <w:szCs w:val="26"/>
        </w:rPr>
        <w:t>е</w:t>
      </w:r>
      <w:r w:rsidRPr="0075248E">
        <w:rPr>
          <w:sz w:val="26"/>
          <w:szCs w:val="26"/>
        </w:rPr>
        <w:t xml:space="preserve">ниями общественного назначения, кроме учреждений образования и воспитания;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жилые здания с квартирами в первых этажах на жилых улицах в условиях р</w:t>
      </w:r>
      <w:r w:rsidRPr="0075248E">
        <w:rPr>
          <w:sz w:val="26"/>
          <w:szCs w:val="26"/>
        </w:rPr>
        <w:t>е</w:t>
      </w:r>
      <w:r w:rsidRPr="0075248E">
        <w:rPr>
          <w:sz w:val="26"/>
          <w:szCs w:val="26"/>
        </w:rPr>
        <w:t>конструкции сложившейся застройки.</w:t>
      </w:r>
    </w:p>
    <w:p w:rsidR="003F21B6" w:rsidRPr="0075248E" w:rsidRDefault="003F21B6" w:rsidP="001B116D">
      <w:pPr>
        <w:ind w:firstLine="709"/>
        <w:rPr>
          <w:sz w:val="26"/>
          <w:szCs w:val="26"/>
        </w:rPr>
      </w:pPr>
      <w:r w:rsidRPr="0075248E">
        <w:rPr>
          <w:sz w:val="26"/>
          <w:szCs w:val="26"/>
        </w:rPr>
        <w:lastRenderedPageBreak/>
        <w:t>Жилые дома на территории индивидуальной и блокированной застройки рек</w:t>
      </w:r>
      <w:r w:rsidRPr="0075248E">
        <w:rPr>
          <w:sz w:val="26"/>
          <w:szCs w:val="26"/>
        </w:rPr>
        <w:t>о</w:t>
      </w:r>
      <w:r w:rsidRPr="0075248E">
        <w:rPr>
          <w:sz w:val="26"/>
          <w:szCs w:val="26"/>
        </w:rPr>
        <w:t>мендуется размещать с отступом:</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 xml:space="preserve">от красной линии улиц - не менее чем на 5 м; </w:t>
      </w:r>
    </w:p>
    <w:p w:rsidR="003F21B6" w:rsidRPr="0075248E" w:rsidRDefault="003F21B6" w:rsidP="001B116D">
      <w:pPr>
        <w:pStyle w:val="afff1"/>
        <w:numPr>
          <w:ilvl w:val="0"/>
          <w:numId w:val="9"/>
        </w:numPr>
        <w:ind w:left="0" w:firstLine="709"/>
        <w:contextualSpacing w:val="0"/>
        <w:rPr>
          <w:sz w:val="26"/>
          <w:szCs w:val="26"/>
        </w:rPr>
      </w:pPr>
      <w:r w:rsidRPr="0075248E">
        <w:rPr>
          <w:sz w:val="26"/>
          <w:szCs w:val="26"/>
        </w:rPr>
        <w:t>от красной линии проездов - не менее чем на 3 м.</w:t>
      </w:r>
    </w:p>
    <w:p w:rsidR="003F21B6" w:rsidRPr="0075248E" w:rsidRDefault="003F21B6" w:rsidP="001B116D">
      <w:pPr>
        <w:pStyle w:val="a6"/>
        <w:spacing w:before="0" w:after="0"/>
        <w:ind w:firstLine="709"/>
        <w:rPr>
          <w:sz w:val="26"/>
          <w:szCs w:val="26"/>
        </w:rPr>
      </w:pPr>
      <w:r w:rsidRPr="0075248E">
        <w:rPr>
          <w:sz w:val="26"/>
          <w:szCs w:val="26"/>
        </w:rPr>
        <w:t>Рекомендуемый отступ от хозяйственных построек и автостоянок закрытого типа до красных линий улиц и проездов - не менее 5 м.</w:t>
      </w:r>
    </w:p>
    <w:p w:rsidR="003F21B6" w:rsidRPr="0075248E" w:rsidRDefault="003F21B6" w:rsidP="001B116D">
      <w:pPr>
        <w:pStyle w:val="a6"/>
        <w:spacing w:before="0" w:after="0"/>
        <w:ind w:firstLine="709"/>
        <w:rPr>
          <w:sz w:val="26"/>
          <w:szCs w:val="26"/>
        </w:rPr>
      </w:pPr>
      <w:r w:rsidRPr="0075248E">
        <w:rPr>
          <w:sz w:val="26"/>
          <w:szCs w:val="26"/>
        </w:rPr>
        <w:t>Садовый дом рекомендуется располагать от красной линии проезда не менее чем на 3 м. При этом между домами, расположенными на противоположных сторонах проезда, должны быть учтены противопожарные расстояния.</w:t>
      </w:r>
    </w:p>
    <w:p w:rsidR="003F21B6" w:rsidRPr="0075248E" w:rsidRDefault="003F21B6" w:rsidP="001B116D">
      <w:pPr>
        <w:pStyle w:val="a6"/>
        <w:spacing w:before="0" w:after="0"/>
        <w:ind w:firstLine="709"/>
        <w:rPr>
          <w:sz w:val="26"/>
          <w:szCs w:val="26"/>
        </w:rPr>
      </w:pPr>
      <w:r w:rsidRPr="0075248E">
        <w:rPr>
          <w:sz w:val="26"/>
          <w:szCs w:val="26"/>
        </w:rPr>
        <w:t xml:space="preserve">Рекомендуемый отступ от зданий и сооружений в промышленных зонах </w:t>
      </w:r>
      <w:r w:rsidR="00DC0637">
        <w:rPr>
          <w:sz w:val="26"/>
          <w:szCs w:val="26"/>
        </w:rPr>
        <w:br/>
      </w:r>
      <w:r w:rsidRPr="0075248E">
        <w:rPr>
          <w:sz w:val="26"/>
          <w:szCs w:val="26"/>
        </w:rPr>
        <w:t>до красных линий – не менее 3</w:t>
      </w:r>
      <w:r w:rsidR="009C49E4" w:rsidRPr="0075248E">
        <w:rPr>
          <w:sz w:val="26"/>
          <w:szCs w:val="26"/>
        </w:rPr>
        <w:t xml:space="preserve"> </w:t>
      </w:r>
      <w:r w:rsidRPr="0075248E">
        <w:rPr>
          <w:sz w:val="26"/>
          <w:szCs w:val="26"/>
        </w:rPr>
        <w:t xml:space="preserve">м. </w:t>
      </w:r>
    </w:p>
    <w:p w:rsidR="003F21B6" w:rsidRPr="0075248E" w:rsidRDefault="003F21B6" w:rsidP="001B116D">
      <w:pPr>
        <w:pStyle w:val="a6"/>
        <w:spacing w:before="0" w:after="0"/>
        <w:ind w:firstLine="709"/>
        <w:rPr>
          <w:sz w:val="26"/>
          <w:szCs w:val="26"/>
        </w:rPr>
      </w:pPr>
      <w:r w:rsidRPr="0075248E">
        <w:rPr>
          <w:sz w:val="26"/>
          <w:szCs w:val="26"/>
        </w:rPr>
        <w:t xml:space="preserve">Указанные расстояния измеряются от наружной стены здания в уровне цоколя. Декоративные элементы (а также лестницы, приборы освещения, камеры слежения </w:t>
      </w:r>
      <w:r w:rsidR="009C49E4" w:rsidRPr="0075248E">
        <w:rPr>
          <w:sz w:val="26"/>
          <w:szCs w:val="26"/>
        </w:rPr>
        <w:br/>
      </w:r>
      <w:r w:rsidRPr="0075248E">
        <w:rPr>
          <w:sz w:val="26"/>
          <w:szCs w:val="26"/>
        </w:rPr>
        <w:t>и др.), выступающие за плоскость фасада не более, чем на 0,6 м, допускается не уч</w:t>
      </w:r>
      <w:r w:rsidRPr="0075248E">
        <w:rPr>
          <w:sz w:val="26"/>
          <w:szCs w:val="26"/>
        </w:rPr>
        <w:t>и</w:t>
      </w:r>
      <w:r w:rsidRPr="0075248E">
        <w:rPr>
          <w:sz w:val="26"/>
          <w:szCs w:val="26"/>
        </w:rPr>
        <w:t>тывать.</w:t>
      </w:r>
    </w:p>
    <w:p w:rsidR="003F21B6" w:rsidRPr="0075248E" w:rsidRDefault="003F21B6" w:rsidP="001B116D">
      <w:pPr>
        <w:pStyle w:val="afff5"/>
        <w:spacing w:before="0" w:after="0"/>
        <w:ind w:firstLine="709"/>
        <w:rPr>
          <w:sz w:val="26"/>
          <w:szCs w:val="26"/>
        </w:rPr>
      </w:pPr>
      <w:r w:rsidRPr="0075248E">
        <w:rPr>
          <w:sz w:val="26"/>
          <w:szCs w:val="26"/>
        </w:rPr>
        <w:t xml:space="preserve">Таблица </w:t>
      </w:r>
      <w:r w:rsidRPr="0075248E">
        <w:rPr>
          <w:sz w:val="26"/>
          <w:szCs w:val="26"/>
        </w:rPr>
        <w:fldChar w:fldCharType="begin"/>
      </w:r>
      <w:r w:rsidRPr="0075248E">
        <w:rPr>
          <w:sz w:val="26"/>
          <w:szCs w:val="26"/>
        </w:rPr>
        <w:instrText xml:space="preserve"> SEQ Таблица \* ARABIC </w:instrText>
      </w:r>
      <w:r w:rsidRPr="0075248E">
        <w:rPr>
          <w:sz w:val="26"/>
          <w:szCs w:val="26"/>
        </w:rPr>
        <w:fldChar w:fldCharType="separate"/>
      </w:r>
      <w:r w:rsidR="009800B1" w:rsidRPr="0075248E">
        <w:rPr>
          <w:noProof/>
          <w:sz w:val="26"/>
          <w:szCs w:val="26"/>
        </w:rPr>
        <w:t>5</w:t>
      </w:r>
      <w:r w:rsidRPr="0075248E">
        <w:rPr>
          <w:sz w:val="26"/>
          <w:szCs w:val="26"/>
        </w:rPr>
        <w:fldChar w:fldCharType="end"/>
      </w:r>
      <w:r w:rsidRPr="0075248E">
        <w:rPr>
          <w:sz w:val="26"/>
          <w:szCs w:val="26"/>
          <w:lang w:val="ru-RU"/>
        </w:rPr>
        <w:t xml:space="preserve"> </w:t>
      </w:r>
      <w:r w:rsidRPr="0075248E">
        <w:rPr>
          <w:bCs w:val="0"/>
          <w:sz w:val="26"/>
          <w:szCs w:val="26"/>
        </w:rPr>
        <w:t>Минимальные расстояния от стен зданий и границ земельных участков учреждений и предприятий обслуживания до красных линий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9"/>
        <w:gridCol w:w="4925"/>
      </w:tblGrid>
      <w:tr w:rsidR="0075248E" w:rsidRPr="0075248E" w:rsidTr="00AF4786">
        <w:trPr>
          <w:trHeight w:val="40"/>
          <w:tblHeader/>
        </w:trPr>
        <w:tc>
          <w:tcPr>
            <w:tcW w:w="2501" w:type="pct"/>
            <w:vAlign w:val="center"/>
          </w:tcPr>
          <w:p w:rsidR="003F21B6" w:rsidRPr="0075248E" w:rsidRDefault="003F21B6" w:rsidP="001B116D">
            <w:pPr>
              <w:ind w:firstLine="0"/>
              <w:rPr>
                <w:b/>
                <w:sz w:val="24"/>
                <w:szCs w:val="24"/>
              </w:rPr>
            </w:pPr>
            <w:r w:rsidRPr="0075248E">
              <w:rPr>
                <w:b/>
                <w:sz w:val="24"/>
                <w:szCs w:val="24"/>
              </w:rPr>
              <w:t>Здания (земельные участки) учреждений и предприятий обслуживания</w:t>
            </w:r>
          </w:p>
        </w:tc>
        <w:tc>
          <w:tcPr>
            <w:tcW w:w="2499" w:type="pct"/>
            <w:vAlign w:val="center"/>
          </w:tcPr>
          <w:p w:rsidR="003F21B6" w:rsidRPr="0075248E" w:rsidRDefault="003F21B6" w:rsidP="001B116D">
            <w:pPr>
              <w:ind w:firstLine="0"/>
              <w:jc w:val="center"/>
              <w:rPr>
                <w:b/>
                <w:sz w:val="24"/>
                <w:szCs w:val="24"/>
              </w:rPr>
            </w:pPr>
            <w:r w:rsidRPr="0075248E">
              <w:rPr>
                <w:b/>
                <w:sz w:val="24"/>
                <w:szCs w:val="24"/>
              </w:rPr>
              <w:t xml:space="preserve">Минимальные расстояния </w:t>
            </w:r>
          </w:p>
          <w:p w:rsidR="003F21B6" w:rsidRPr="0075248E" w:rsidRDefault="003F21B6" w:rsidP="001B116D">
            <w:pPr>
              <w:ind w:firstLine="0"/>
              <w:jc w:val="center"/>
              <w:rPr>
                <w:b/>
                <w:sz w:val="24"/>
                <w:szCs w:val="24"/>
              </w:rPr>
            </w:pPr>
            <w:r w:rsidRPr="0075248E">
              <w:rPr>
                <w:b/>
                <w:sz w:val="24"/>
                <w:szCs w:val="24"/>
              </w:rPr>
              <w:t>до красной линии, м</w:t>
            </w:r>
          </w:p>
        </w:tc>
      </w:tr>
      <w:tr w:rsidR="0075248E" w:rsidRPr="0075248E" w:rsidTr="00AF4786">
        <w:trPr>
          <w:trHeight w:val="470"/>
        </w:trPr>
        <w:tc>
          <w:tcPr>
            <w:tcW w:w="2501" w:type="pct"/>
            <w:vAlign w:val="center"/>
          </w:tcPr>
          <w:p w:rsidR="003F21B6" w:rsidRPr="0075248E" w:rsidRDefault="003F21B6" w:rsidP="001B116D">
            <w:pPr>
              <w:ind w:firstLine="0"/>
              <w:rPr>
                <w:sz w:val="24"/>
                <w:szCs w:val="24"/>
              </w:rPr>
            </w:pPr>
            <w:r w:rsidRPr="0075248E">
              <w:rPr>
                <w:sz w:val="24"/>
                <w:szCs w:val="24"/>
              </w:rPr>
              <w:t>Дошкольные образовательные организации и общеобразовательные организации (стены здания)</w:t>
            </w:r>
          </w:p>
        </w:tc>
        <w:tc>
          <w:tcPr>
            <w:tcW w:w="2499" w:type="pct"/>
            <w:vAlign w:val="center"/>
          </w:tcPr>
          <w:p w:rsidR="003F21B6" w:rsidRPr="0075248E" w:rsidRDefault="003F21B6" w:rsidP="001B116D">
            <w:pPr>
              <w:ind w:firstLine="0"/>
              <w:jc w:val="center"/>
              <w:rPr>
                <w:sz w:val="24"/>
                <w:szCs w:val="24"/>
              </w:rPr>
            </w:pPr>
            <w:r w:rsidRPr="0075248E">
              <w:rPr>
                <w:sz w:val="24"/>
                <w:szCs w:val="24"/>
              </w:rPr>
              <w:t>25</w:t>
            </w:r>
            <w:r w:rsidR="00261F6C" w:rsidRPr="0075248E">
              <w:rPr>
                <w:sz w:val="24"/>
                <w:szCs w:val="24"/>
              </w:rPr>
              <w:t xml:space="preserve"> (для города, поселка городского типа)</w:t>
            </w:r>
          </w:p>
          <w:p w:rsidR="00261F6C" w:rsidRPr="0075248E" w:rsidRDefault="00261F6C" w:rsidP="001B116D">
            <w:pPr>
              <w:ind w:firstLine="0"/>
              <w:jc w:val="center"/>
              <w:rPr>
                <w:sz w:val="24"/>
                <w:szCs w:val="24"/>
              </w:rPr>
            </w:pPr>
            <w:r w:rsidRPr="0075248E">
              <w:rPr>
                <w:sz w:val="24"/>
                <w:szCs w:val="24"/>
              </w:rPr>
              <w:t>10 (остальные муниципальные образования)</w:t>
            </w:r>
          </w:p>
        </w:tc>
      </w:tr>
      <w:tr w:rsidR="0075248E" w:rsidRPr="0075248E" w:rsidTr="00AF4786">
        <w:trPr>
          <w:trHeight w:val="40"/>
        </w:trPr>
        <w:tc>
          <w:tcPr>
            <w:tcW w:w="5000" w:type="pct"/>
            <w:gridSpan w:val="2"/>
          </w:tcPr>
          <w:p w:rsidR="003F21B6" w:rsidRPr="0075248E" w:rsidRDefault="003F21B6" w:rsidP="001B116D">
            <w:pPr>
              <w:ind w:firstLine="0"/>
              <w:rPr>
                <w:sz w:val="24"/>
                <w:szCs w:val="24"/>
              </w:rPr>
            </w:pPr>
            <w:r w:rsidRPr="0075248E">
              <w:rPr>
                <w:sz w:val="24"/>
                <w:szCs w:val="24"/>
              </w:rPr>
              <w:t>Медицинские организации:</w:t>
            </w:r>
          </w:p>
        </w:tc>
      </w:tr>
      <w:tr w:rsidR="0075248E" w:rsidRPr="0075248E"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75248E" w:rsidRDefault="003F21B6" w:rsidP="001B116D">
            <w:pPr>
              <w:autoSpaceDE w:val="0"/>
              <w:autoSpaceDN w:val="0"/>
              <w:adjustRightInd w:val="0"/>
              <w:ind w:firstLine="0"/>
              <w:rPr>
                <w:sz w:val="24"/>
                <w:szCs w:val="24"/>
              </w:rPr>
            </w:pPr>
            <w:r w:rsidRPr="0075248E">
              <w:rPr>
                <w:sz w:val="24"/>
                <w:szCs w:val="24"/>
              </w:rPr>
              <w:t xml:space="preserve">больничные корпуса </w:t>
            </w:r>
          </w:p>
        </w:tc>
        <w:tc>
          <w:tcPr>
            <w:tcW w:w="2499" w:type="pct"/>
            <w:tcBorders>
              <w:top w:val="single" w:sz="6" w:space="0" w:color="auto"/>
              <w:left w:val="single" w:sz="6" w:space="0" w:color="auto"/>
              <w:bottom w:val="single" w:sz="6" w:space="0" w:color="auto"/>
              <w:right w:val="single" w:sz="4" w:space="0" w:color="auto"/>
            </w:tcBorders>
          </w:tcPr>
          <w:p w:rsidR="003F21B6" w:rsidRPr="0075248E" w:rsidRDefault="003F21B6" w:rsidP="001B116D">
            <w:pPr>
              <w:autoSpaceDE w:val="0"/>
              <w:autoSpaceDN w:val="0"/>
              <w:adjustRightInd w:val="0"/>
              <w:ind w:firstLine="0"/>
              <w:jc w:val="center"/>
              <w:rPr>
                <w:sz w:val="24"/>
                <w:szCs w:val="24"/>
              </w:rPr>
            </w:pPr>
            <w:r w:rsidRPr="0075248E">
              <w:rPr>
                <w:sz w:val="24"/>
                <w:szCs w:val="24"/>
              </w:rPr>
              <w:t>30</w:t>
            </w:r>
          </w:p>
        </w:tc>
      </w:tr>
      <w:tr w:rsidR="0075248E" w:rsidRPr="0075248E"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75248E" w:rsidRDefault="003F21B6" w:rsidP="001B116D">
            <w:pPr>
              <w:autoSpaceDE w:val="0"/>
              <w:autoSpaceDN w:val="0"/>
              <w:adjustRightInd w:val="0"/>
              <w:ind w:firstLine="0"/>
              <w:rPr>
                <w:sz w:val="24"/>
                <w:szCs w:val="24"/>
              </w:rPr>
            </w:pPr>
            <w:r w:rsidRPr="0075248E">
              <w:rPr>
                <w:sz w:val="24"/>
                <w:szCs w:val="24"/>
              </w:rPr>
              <w:t xml:space="preserve">поликлиники </w:t>
            </w:r>
          </w:p>
        </w:tc>
        <w:tc>
          <w:tcPr>
            <w:tcW w:w="2499" w:type="pct"/>
            <w:tcBorders>
              <w:top w:val="single" w:sz="6" w:space="0" w:color="auto"/>
              <w:left w:val="single" w:sz="6" w:space="0" w:color="auto"/>
              <w:bottom w:val="single" w:sz="6" w:space="0" w:color="auto"/>
              <w:right w:val="single" w:sz="4" w:space="0" w:color="auto"/>
            </w:tcBorders>
          </w:tcPr>
          <w:p w:rsidR="003F21B6" w:rsidRPr="0075248E" w:rsidRDefault="003F21B6" w:rsidP="001B116D">
            <w:pPr>
              <w:autoSpaceDE w:val="0"/>
              <w:autoSpaceDN w:val="0"/>
              <w:adjustRightInd w:val="0"/>
              <w:ind w:firstLine="0"/>
              <w:jc w:val="center"/>
              <w:rPr>
                <w:sz w:val="24"/>
                <w:szCs w:val="24"/>
              </w:rPr>
            </w:pPr>
            <w:r w:rsidRPr="0075248E">
              <w:rPr>
                <w:sz w:val="24"/>
                <w:szCs w:val="24"/>
              </w:rPr>
              <w:t>15</w:t>
            </w:r>
          </w:p>
        </w:tc>
      </w:tr>
      <w:tr w:rsidR="0075248E" w:rsidRPr="0075248E"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75248E" w:rsidRDefault="003F21B6" w:rsidP="001B116D">
            <w:pPr>
              <w:autoSpaceDE w:val="0"/>
              <w:autoSpaceDN w:val="0"/>
              <w:adjustRightInd w:val="0"/>
              <w:ind w:firstLine="0"/>
              <w:rPr>
                <w:sz w:val="24"/>
                <w:szCs w:val="24"/>
              </w:rPr>
            </w:pPr>
            <w:r w:rsidRPr="0075248E">
              <w:rPr>
                <w:sz w:val="24"/>
                <w:szCs w:val="24"/>
              </w:rPr>
              <w:t xml:space="preserve">Пожарные депо </w:t>
            </w:r>
          </w:p>
        </w:tc>
        <w:tc>
          <w:tcPr>
            <w:tcW w:w="2499" w:type="pct"/>
            <w:tcBorders>
              <w:top w:val="single" w:sz="6" w:space="0" w:color="auto"/>
              <w:left w:val="single" w:sz="6" w:space="0" w:color="auto"/>
              <w:bottom w:val="single" w:sz="6" w:space="0" w:color="auto"/>
              <w:right w:val="single" w:sz="6" w:space="0" w:color="auto"/>
            </w:tcBorders>
          </w:tcPr>
          <w:p w:rsidR="003F21B6" w:rsidRPr="0075248E" w:rsidRDefault="003F21B6" w:rsidP="001B116D">
            <w:pPr>
              <w:autoSpaceDE w:val="0"/>
              <w:autoSpaceDN w:val="0"/>
              <w:adjustRightInd w:val="0"/>
              <w:ind w:firstLine="0"/>
              <w:jc w:val="center"/>
              <w:rPr>
                <w:sz w:val="24"/>
                <w:szCs w:val="24"/>
              </w:rPr>
            </w:pPr>
            <w:r w:rsidRPr="0075248E">
              <w:rPr>
                <w:sz w:val="24"/>
                <w:szCs w:val="24"/>
              </w:rPr>
              <w:t>10</w:t>
            </w:r>
          </w:p>
        </w:tc>
      </w:tr>
      <w:tr w:rsidR="003F21B6" w:rsidRPr="0075248E" w:rsidTr="00AF4786">
        <w:trPr>
          <w:trHeight w:val="40"/>
        </w:trPr>
        <w:tc>
          <w:tcPr>
            <w:tcW w:w="2501" w:type="pct"/>
            <w:tcBorders>
              <w:top w:val="single" w:sz="6" w:space="0" w:color="auto"/>
              <w:left w:val="single" w:sz="6" w:space="0" w:color="auto"/>
              <w:bottom w:val="single" w:sz="6" w:space="0" w:color="auto"/>
              <w:right w:val="single" w:sz="6" w:space="0" w:color="auto"/>
            </w:tcBorders>
          </w:tcPr>
          <w:p w:rsidR="003F21B6" w:rsidRPr="0075248E" w:rsidRDefault="003F21B6" w:rsidP="001B116D">
            <w:pPr>
              <w:autoSpaceDE w:val="0"/>
              <w:autoSpaceDN w:val="0"/>
              <w:adjustRightInd w:val="0"/>
              <w:ind w:firstLine="0"/>
              <w:rPr>
                <w:sz w:val="24"/>
                <w:szCs w:val="24"/>
              </w:rPr>
            </w:pPr>
            <w:r w:rsidRPr="0075248E">
              <w:rPr>
                <w:sz w:val="24"/>
                <w:szCs w:val="24"/>
              </w:rPr>
              <w:t xml:space="preserve">Кладбища традиционного захоронения и крематории </w:t>
            </w:r>
          </w:p>
          <w:p w:rsidR="003F21B6" w:rsidRPr="0075248E" w:rsidRDefault="003F21B6" w:rsidP="001B116D">
            <w:pPr>
              <w:autoSpaceDE w:val="0"/>
              <w:autoSpaceDN w:val="0"/>
              <w:adjustRightInd w:val="0"/>
              <w:ind w:firstLine="0"/>
              <w:rPr>
                <w:sz w:val="24"/>
                <w:szCs w:val="24"/>
              </w:rPr>
            </w:pPr>
            <w:r w:rsidRPr="0075248E">
              <w:rPr>
                <w:sz w:val="24"/>
                <w:szCs w:val="24"/>
              </w:rPr>
              <w:t xml:space="preserve">Кладбища для погребения после кремации     </w:t>
            </w:r>
          </w:p>
        </w:tc>
        <w:tc>
          <w:tcPr>
            <w:tcW w:w="2499" w:type="pct"/>
            <w:tcBorders>
              <w:top w:val="single" w:sz="6" w:space="0" w:color="auto"/>
              <w:left w:val="single" w:sz="6" w:space="0" w:color="auto"/>
              <w:bottom w:val="single" w:sz="6" w:space="0" w:color="auto"/>
              <w:right w:val="single" w:sz="4" w:space="0" w:color="auto"/>
            </w:tcBorders>
          </w:tcPr>
          <w:p w:rsidR="003F21B6" w:rsidRPr="0075248E" w:rsidRDefault="003F21B6" w:rsidP="001B116D">
            <w:pPr>
              <w:autoSpaceDE w:val="0"/>
              <w:autoSpaceDN w:val="0"/>
              <w:adjustRightInd w:val="0"/>
              <w:ind w:firstLine="0"/>
              <w:jc w:val="center"/>
              <w:rPr>
                <w:sz w:val="24"/>
                <w:szCs w:val="24"/>
              </w:rPr>
            </w:pPr>
          </w:p>
          <w:p w:rsidR="003F21B6" w:rsidRPr="0075248E" w:rsidRDefault="003F21B6" w:rsidP="001B116D">
            <w:pPr>
              <w:autoSpaceDE w:val="0"/>
              <w:autoSpaceDN w:val="0"/>
              <w:adjustRightInd w:val="0"/>
              <w:ind w:firstLine="0"/>
              <w:jc w:val="center"/>
              <w:rPr>
                <w:sz w:val="24"/>
                <w:szCs w:val="24"/>
              </w:rPr>
            </w:pPr>
            <w:r w:rsidRPr="0075248E">
              <w:rPr>
                <w:sz w:val="24"/>
                <w:szCs w:val="24"/>
              </w:rPr>
              <w:t>6</w:t>
            </w:r>
          </w:p>
        </w:tc>
      </w:tr>
    </w:tbl>
    <w:p w:rsidR="003F21B6" w:rsidRPr="0075248E" w:rsidRDefault="003F21B6" w:rsidP="001B116D">
      <w:pPr>
        <w:widowControl w:val="0"/>
        <w:suppressAutoHyphens/>
        <w:ind w:firstLine="709"/>
        <w:rPr>
          <w:rFonts w:eastAsia="Times New Roman"/>
          <w:b/>
          <w:bCs/>
          <w:sz w:val="26"/>
          <w:szCs w:val="26"/>
        </w:rPr>
      </w:pPr>
    </w:p>
    <w:p w:rsidR="00CD3BE9" w:rsidRPr="0075248E" w:rsidRDefault="00CD3BE9" w:rsidP="00CA6725">
      <w:pPr>
        <w:pStyle w:val="20"/>
        <w:numPr>
          <w:ilvl w:val="0"/>
          <w:numId w:val="40"/>
        </w:numPr>
        <w:tabs>
          <w:tab w:val="left" w:pos="1134"/>
          <w:tab w:val="left" w:pos="1276"/>
        </w:tabs>
        <w:spacing w:before="0" w:after="0"/>
        <w:ind w:left="0" w:firstLine="709"/>
        <w:jc w:val="center"/>
        <w:rPr>
          <w:rFonts w:ascii="Times New Roman" w:hAnsi="Times New Roman" w:cs="Times New Roman"/>
          <w:i w:val="0"/>
          <w:sz w:val="26"/>
          <w:szCs w:val="26"/>
        </w:rPr>
      </w:pPr>
      <w:bookmarkStart w:id="192" w:name="_Toc68777322"/>
      <w:r w:rsidRPr="0075248E">
        <w:rPr>
          <w:rFonts w:ascii="Times New Roman" w:hAnsi="Times New Roman" w:cs="Times New Roman"/>
          <w:i w:val="0"/>
          <w:sz w:val="26"/>
          <w:szCs w:val="26"/>
        </w:rPr>
        <w:t>Перечень нормативных правовых актов и иных документов, использ</w:t>
      </w:r>
      <w:r w:rsidRPr="0075248E">
        <w:rPr>
          <w:rFonts w:ascii="Times New Roman" w:hAnsi="Times New Roman" w:cs="Times New Roman"/>
          <w:i w:val="0"/>
          <w:sz w:val="26"/>
          <w:szCs w:val="26"/>
        </w:rPr>
        <w:t>о</w:t>
      </w:r>
      <w:r w:rsidRPr="0075248E">
        <w:rPr>
          <w:rFonts w:ascii="Times New Roman" w:hAnsi="Times New Roman" w:cs="Times New Roman"/>
          <w:i w:val="0"/>
          <w:sz w:val="26"/>
          <w:szCs w:val="26"/>
        </w:rPr>
        <w:t>ванных при подготовке нормативов</w:t>
      </w:r>
      <w:bookmarkEnd w:id="192"/>
    </w:p>
    <w:p w:rsidR="00CD3BE9" w:rsidRPr="0075248E" w:rsidRDefault="00CD3BE9" w:rsidP="001B116D">
      <w:pPr>
        <w:pStyle w:val="ConsPlusNormal"/>
        <w:ind w:firstLine="709"/>
        <w:jc w:val="both"/>
        <w:rPr>
          <w:rFonts w:ascii="Times New Roman" w:hAnsi="Times New Roman" w:cs="Times New Roman"/>
          <w:sz w:val="26"/>
          <w:szCs w:val="26"/>
        </w:rPr>
      </w:pPr>
    </w:p>
    <w:p w:rsidR="00067031" w:rsidRPr="0075248E" w:rsidRDefault="002B3703" w:rsidP="007C3659">
      <w:pPr>
        <w:tabs>
          <w:tab w:val="left" w:pos="12758"/>
        </w:tabs>
        <w:ind w:firstLine="709"/>
        <w:jc w:val="center"/>
        <w:rPr>
          <w:rFonts w:eastAsia="Times New Roman"/>
          <w:b/>
          <w:bCs/>
          <w:i/>
          <w:sz w:val="26"/>
          <w:szCs w:val="26"/>
        </w:rPr>
      </w:pPr>
      <w:r w:rsidRPr="0075248E">
        <w:rPr>
          <w:rFonts w:eastAsia="Times New Roman"/>
          <w:b/>
          <w:bCs/>
          <w:i/>
          <w:sz w:val="26"/>
          <w:szCs w:val="26"/>
        </w:rPr>
        <w:t>Ф</w:t>
      </w:r>
      <w:r w:rsidRPr="0075248E">
        <w:rPr>
          <w:rFonts w:eastAsia="Times New Roman"/>
          <w:b/>
          <w:bCs/>
          <w:i/>
          <w:spacing w:val="-1"/>
          <w:sz w:val="26"/>
          <w:szCs w:val="26"/>
        </w:rPr>
        <w:t>е</w:t>
      </w:r>
      <w:r w:rsidRPr="0075248E">
        <w:rPr>
          <w:rFonts w:eastAsia="Times New Roman"/>
          <w:b/>
          <w:bCs/>
          <w:i/>
          <w:spacing w:val="1"/>
          <w:sz w:val="26"/>
          <w:szCs w:val="26"/>
        </w:rPr>
        <w:t>д</w:t>
      </w:r>
      <w:r w:rsidRPr="0075248E">
        <w:rPr>
          <w:rFonts w:eastAsia="Times New Roman"/>
          <w:b/>
          <w:bCs/>
          <w:i/>
          <w:spacing w:val="-1"/>
          <w:sz w:val="26"/>
          <w:szCs w:val="26"/>
        </w:rPr>
        <w:t>е</w:t>
      </w:r>
      <w:r w:rsidRPr="0075248E">
        <w:rPr>
          <w:rFonts w:eastAsia="Times New Roman"/>
          <w:b/>
          <w:bCs/>
          <w:i/>
          <w:sz w:val="26"/>
          <w:szCs w:val="26"/>
        </w:rPr>
        <w:t>ра</w:t>
      </w:r>
      <w:r w:rsidRPr="0075248E">
        <w:rPr>
          <w:rFonts w:eastAsia="Times New Roman"/>
          <w:b/>
          <w:bCs/>
          <w:i/>
          <w:spacing w:val="-1"/>
          <w:sz w:val="26"/>
          <w:szCs w:val="26"/>
        </w:rPr>
        <w:t>л</w:t>
      </w:r>
      <w:r w:rsidRPr="0075248E">
        <w:rPr>
          <w:rFonts w:eastAsia="Times New Roman"/>
          <w:b/>
          <w:bCs/>
          <w:i/>
          <w:sz w:val="26"/>
          <w:szCs w:val="26"/>
        </w:rPr>
        <w:t>ь</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z w:val="26"/>
          <w:szCs w:val="26"/>
        </w:rPr>
        <w:t>зако</w:t>
      </w:r>
      <w:r w:rsidRPr="0075248E">
        <w:rPr>
          <w:rFonts w:eastAsia="Times New Roman"/>
          <w:b/>
          <w:bCs/>
          <w:i/>
          <w:spacing w:val="1"/>
          <w:sz w:val="26"/>
          <w:szCs w:val="26"/>
        </w:rPr>
        <w:t>н</w:t>
      </w:r>
      <w:r w:rsidRPr="0075248E">
        <w:rPr>
          <w:rFonts w:eastAsia="Times New Roman"/>
          <w:b/>
          <w:bCs/>
          <w:i/>
          <w:sz w:val="26"/>
          <w:szCs w:val="26"/>
        </w:rPr>
        <w:t>ы</w:t>
      </w:r>
    </w:p>
    <w:p w:rsidR="00E87EE6" w:rsidRPr="0075248E" w:rsidRDefault="00E87EE6" w:rsidP="00E87EE6">
      <w:pPr>
        <w:tabs>
          <w:tab w:val="left" w:pos="12758"/>
        </w:tabs>
        <w:ind w:firstLine="709"/>
        <w:rPr>
          <w:rFonts w:eastAsia="Times New Roman"/>
          <w:sz w:val="26"/>
          <w:szCs w:val="26"/>
        </w:rPr>
      </w:pPr>
      <w:r w:rsidRPr="0075248E">
        <w:rPr>
          <w:rFonts w:eastAsia="Times New Roman"/>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3"/>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от 21.02.1992 №</w:t>
      </w:r>
      <w:r w:rsidRPr="0075248E">
        <w:rPr>
          <w:rFonts w:eastAsia="Times New Roman"/>
          <w:spacing w:val="-3"/>
          <w:sz w:val="26"/>
          <w:szCs w:val="26"/>
        </w:rPr>
        <w:t xml:space="preserve"> </w:t>
      </w:r>
      <w:r w:rsidRPr="0075248E">
        <w:rPr>
          <w:rFonts w:eastAsia="Times New Roman"/>
          <w:sz w:val="26"/>
          <w:szCs w:val="26"/>
        </w:rPr>
        <w:t>239</w:t>
      </w:r>
      <w:r w:rsidRPr="0075248E">
        <w:rPr>
          <w:rFonts w:eastAsia="Times New Roman"/>
          <w:spacing w:val="4"/>
          <w:sz w:val="26"/>
          <w:szCs w:val="26"/>
        </w:rPr>
        <w:t>5</w:t>
      </w:r>
      <w:r w:rsidRPr="0075248E">
        <w:rPr>
          <w:rFonts w:eastAsia="Times New Roman"/>
          <w:spacing w:val="-1"/>
          <w:sz w:val="26"/>
          <w:szCs w:val="26"/>
        </w:rPr>
        <w:t>-</w:t>
      </w:r>
      <w:r w:rsidRPr="0075248E">
        <w:rPr>
          <w:rFonts w:eastAsia="Times New Roman"/>
          <w:sz w:val="26"/>
          <w:szCs w:val="26"/>
        </w:rPr>
        <w:t>1</w:t>
      </w:r>
      <w:r w:rsidRPr="0075248E">
        <w:rPr>
          <w:rFonts w:eastAsia="Times New Roman"/>
          <w:spacing w:val="5"/>
          <w:sz w:val="26"/>
          <w:szCs w:val="26"/>
        </w:rPr>
        <w:t xml:space="preserve"> </w:t>
      </w:r>
      <w:r w:rsidRPr="0075248E">
        <w:rPr>
          <w:rFonts w:eastAsia="Times New Roman"/>
          <w:spacing w:val="-7"/>
          <w:sz w:val="26"/>
          <w:szCs w:val="26"/>
        </w:rPr>
        <w:t>«</w:t>
      </w:r>
      <w:r w:rsidRPr="0075248E">
        <w:rPr>
          <w:rFonts w:eastAsia="Times New Roman"/>
          <w:sz w:val="26"/>
          <w:szCs w:val="26"/>
        </w:rPr>
        <w:t>О</w:t>
      </w:r>
      <w:r w:rsidRPr="0075248E">
        <w:rPr>
          <w:rFonts w:eastAsia="Times New Roman"/>
          <w:spacing w:val="2"/>
          <w:sz w:val="26"/>
          <w:szCs w:val="26"/>
        </w:rPr>
        <w:t xml:space="preserve"> </w:t>
      </w:r>
      <w:r w:rsidRPr="0075248E">
        <w:rPr>
          <w:rFonts w:eastAsia="Times New Roman"/>
          <w:spacing w:val="1"/>
          <w:sz w:val="26"/>
          <w:szCs w:val="26"/>
        </w:rPr>
        <w:t>н</w:t>
      </w:r>
      <w:r w:rsidRPr="0075248E">
        <w:rPr>
          <w:rFonts w:eastAsia="Times New Roman"/>
          <w:spacing w:val="-1"/>
          <w:sz w:val="26"/>
          <w:szCs w:val="26"/>
        </w:rPr>
        <w:t>е</w:t>
      </w:r>
      <w:r w:rsidRPr="0075248E">
        <w:rPr>
          <w:rFonts w:eastAsia="Times New Roman"/>
          <w:sz w:val="26"/>
          <w:szCs w:val="26"/>
        </w:rPr>
        <w:t>др</w:t>
      </w:r>
      <w:r w:rsidRPr="0075248E">
        <w:rPr>
          <w:rFonts w:eastAsia="Times New Roman"/>
          <w:spacing w:val="-1"/>
          <w:sz w:val="26"/>
          <w:szCs w:val="26"/>
        </w:rPr>
        <w:t>а</w:t>
      </w:r>
      <w:r w:rsidRPr="0075248E">
        <w:rPr>
          <w:rFonts w:eastAsia="Times New Roman"/>
          <w:spacing w:val="7"/>
          <w:sz w:val="26"/>
          <w:szCs w:val="26"/>
        </w:rPr>
        <w:t>х</w:t>
      </w:r>
      <w:r w:rsidRPr="0075248E">
        <w:rPr>
          <w:rFonts w:eastAsia="Times New Roman"/>
          <w:spacing w:val="-7"/>
          <w:sz w:val="26"/>
          <w:szCs w:val="26"/>
        </w:rPr>
        <w:t>»</w:t>
      </w:r>
      <w:r w:rsidRPr="0075248E">
        <w:rPr>
          <w:rFonts w:eastAsia="Times New Roman"/>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ого</w:t>
      </w:r>
      <w:r w:rsidRPr="0075248E">
        <w:rPr>
          <w:rFonts w:eastAsia="Times New Roman"/>
          <w:spacing w:val="1"/>
          <w:sz w:val="26"/>
          <w:szCs w:val="26"/>
        </w:rPr>
        <w:t xml:space="preserve"> 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w:t>
      </w:r>
      <w:r w:rsidRPr="0075248E">
        <w:rPr>
          <w:rFonts w:eastAsia="Times New Roman"/>
          <w:spacing w:val="1"/>
          <w:sz w:val="26"/>
          <w:szCs w:val="26"/>
        </w:rPr>
        <w:t>н</w:t>
      </w:r>
      <w:r w:rsidRPr="0075248E">
        <w:rPr>
          <w:rFonts w:eastAsia="Times New Roman"/>
          <w:sz w:val="26"/>
          <w:szCs w:val="26"/>
        </w:rPr>
        <w:t>а от</w:t>
      </w:r>
      <w:r w:rsidRPr="0075248E">
        <w:rPr>
          <w:rFonts w:eastAsia="Times New Roman"/>
          <w:spacing w:val="1"/>
          <w:sz w:val="26"/>
          <w:szCs w:val="26"/>
        </w:rPr>
        <w:t xml:space="preserve"> </w:t>
      </w:r>
      <w:r w:rsidRPr="0075248E">
        <w:rPr>
          <w:rFonts w:eastAsia="Times New Roman"/>
          <w:sz w:val="26"/>
          <w:szCs w:val="26"/>
        </w:rPr>
        <w:t>21.12.1994</w:t>
      </w:r>
      <w:r w:rsidRPr="0075248E">
        <w:rPr>
          <w:rFonts w:eastAsia="Times New Roman"/>
          <w:spacing w:val="1"/>
          <w:sz w:val="26"/>
          <w:szCs w:val="26"/>
        </w:rPr>
        <w:t xml:space="preserve"> </w:t>
      </w:r>
      <w:r w:rsidRPr="0075248E">
        <w:rPr>
          <w:rFonts w:eastAsia="Times New Roman"/>
          <w:sz w:val="26"/>
          <w:szCs w:val="26"/>
        </w:rPr>
        <w:t>№ 6</w:t>
      </w:r>
      <w:r w:rsidRPr="0075248E">
        <w:rPr>
          <w:rFonts w:eastAsia="Times New Roman"/>
          <w:spacing w:val="3"/>
          <w:sz w:val="26"/>
          <w:szCs w:val="26"/>
        </w:rPr>
        <w:t>8</w:t>
      </w:r>
      <w:r w:rsidRPr="0075248E">
        <w:rPr>
          <w:rFonts w:eastAsia="Times New Roman"/>
          <w:spacing w:val="-1"/>
          <w:sz w:val="26"/>
          <w:szCs w:val="26"/>
        </w:rPr>
        <w:t>-</w:t>
      </w:r>
      <w:r w:rsidRPr="0075248E">
        <w:rPr>
          <w:rFonts w:eastAsia="Times New Roman"/>
          <w:spacing w:val="2"/>
          <w:sz w:val="26"/>
          <w:szCs w:val="26"/>
        </w:rPr>
        <w:t>Ф</w:t>
      </w:r>
      <w:r w:rsidRPr="0075248E">
        <w:rPr>
          <w:rFonts w:eastAsia="Times New Roman"/>
          <w:sz w:val="26"/>
          <w:szCs w:val="26"/>
        </w:rPr>
        <w:t>З</w:t>
      </w:r>
      <w:r w:rsidRPr="0075248E">
        <w:rPr>
          <w:rFonts w:eastAsia="Times New Roman"/>
          <w:spacing w:val="5"/>
          <w:sz w:val="26"/>
          <w:szCs w:val="26"/>
        </w:rPr>
        <w:t xml:space="preserve"> </w:t>
      </w:r>
      <w:r w:rsidRPr="0075248E">
        <w:rPr>
          <w:rFonts w:eastAsia="Times New Roman"/>
          <w:spacing w:val="-7"/>
          <w:sz w:val="26"/>
          <w:szCs w:val="26"/>
        </w:rPr>
        <w:t>«</w:t>
      </w:r>
      <w:r w:rsidRPr="0075248E">
        <w:rPr>
          <w:rFonts w:eastAsia="Times New Roman"/>
          <w:sz w:val="26"/>
          <w:szCs w:val="26"/>
        </w:rPr>
        <w:t>О</w:t>
      </w:r>
      <w:r w:rsidRPr="0075248E">
        <w:rPr>
          <w:rFonts w:eastAsia="Times New Roman"/>
          <w:spacing w:val="2"/>
          <w:sz w:val="26"/>
          <w:szCs w:val="26"/>
        </w:rPr>
        <w:t xml:space="preserve">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z w:val="26"/>
          <w:szCs w:val="26"/>
        </w:rPr>
        <w:t>щ</w:t>
      </w:r>
      <w:r w:rsidRPr="0075248E">
        <w:rPr>
          <w:rFonts w:eastAsia="Times New Roman"/>
          <w:spacing w:val="1"/>
          <w:sz w:val="26"/>
          <w:szCs w:val="26"/>
        </w:rPr>
        <w:t>и</w:t>
      </w:r>
      <w:r w:rsidRPr="0075248E">
        <w:rPr>
          <w:rFonts w:eastAsia="Times New Roman"/>
          <w:sz w:val="26"/>
          <w:szCs w:val="26"/>
        </w:rPr>
        <w:t>те</w:t>
      </w:r>
      <w:r w:rsidRPr="0075248E">
        <w:rPr>
          <w:rFonts w:eastAsia="Times New Roman"/>
          <w:spacing w:val="1"/>
          <w:sz w:val="26"/>
          <w:szCs w:val="26"/>
        </w:rPr>
        <w:t xml:space="preserve"> н</w:t>
      </w:r>
      <w:r w:rsidRPr="0075248E">
        <w:rPr>
          <w:rFonts w:eastAsia="Times New Roman"/>
          <w:spacing w:val="-1"/>
          <w:sz w:val="26"/>
          <w:szCs w:val="26"/>
        </w:rPr>
        <w:t>асе</w:t>
      </w:r>
      <w:r w:rsidRPr="0075248E">
        <w:rPr>
          <w:rFonts w:eastAsia="Times New Roman"/>
          <w:sz w:val="26"/>
          <w:szCs w:val="26"/>
        </w:rPr>
        <w:t>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я</w:t>
      </w:r>
      <w:r w:rsidRPr="0075248E">
        <w:rPr>
          <w:rFonts w:eastAsia="Times New Roman"/>
          <w:spacing w:val="1"/>
          <w:sz w:val="26"/>
          <w:szCs w:val="26"/>
        </w:rPr>
        <w:t xml:space="preserve"> </w:t>
      </w:r>
      <w:r w:rsidRPr="0075248E">
        <w:rPr>
          <w:rFonts w:eastAsia="Times New Roman"/>
          <w:sz w:val="26"/>
          <w:szCs w:val="26"/>
        </w:rPr>
        <w:t>и</w:t>
      </w:r>
      <w:r w:rsidRPr="0075248E">
        <w:rPr>
          <w:rFonts w:eastAsia="Times New Roman"/>
          <w:spacing w:val="2"/>
          <w:sz w:val="26"/>
          <w:szCs w:val="26"/>
        </w:rPr>
        <w:t xml:space="preserve"> </w:t>
      </w:r>
      <w:r w:rsidRPr="0075248E">
        <w:rPr>
          <w:rFonts w:eastAsia="Times New Roman"/>
          <w:sz w:val="26"/>
          <w:szCs w:val="26"/>
        </w:rPr>
        <w:t>терр</w:t>
      </w:r>
      <w:r w:rsidRPr="0075248E">
        <w:rPr>
          <w:rFonts w:eastAsia="Times New Roman"/>
          <w:spacing w:val="1"/>
          <w:sz w:val="26"/>
          <w:szCs w:val="26"/>
        </w:rPr>
        <w:t>и</w:t>
      </w:r>
      <w:r w:rsidRPr="0075248E">
        <w:rPr>
          <w:rFonts w:eastAsia="Times New Roman"/>
          <w:sz w:val="26"/>
          <w:szCs w:val="26"/>
        </w:rPr>
        <w:t>т</w:t>
      </w:r>
      <w:r w:rsidRPr="0075248E">
        <w:rPr>
          <w:rFonts w:eastAsia="Times New Roman"/>
          <w:sz w:val="26"/>
          <w:szCs w:val="26"/>
        </w:rPr>
        <w:t>о</w:t>
      </w:r>
      <w:r w:rsidRPr="0075248E">
        <w:rPr>
          <w:rFonts w:eastAsia="Times New Roman"/>
          <w:sz w:val="26"/>
          <w:szCs w:val="26"/>
        </w:rPr>
        <w:t>рий</w:t>
      </w:r>
      <w:r w:rsidRPr="0075248E">
        <w:rPr>
          <w:rFonts w:eastAsia="Times New Roman"/>
          <w:spacing w:val="1"/>
          <w:sz w:val="26"/>
          <w:szCs w:val="26"/>
        </w:rPr>
        <w:t xml:space="preserve"> </w:t>
      </w:r>
      <w:r w:rsidRPr="0075248E">
        <w:rPr>
          <w:rFonts w:eastAsia="Times New Roman"/>
          <w:spacing w:val="-2"/>
          <w:sz w:val="26"/>
          <w:szCs w:val="26"/>
        </w:rPr>
        <w:t>о</w:t>
      </w:r>
      <w:r w:rsidRPr="0075248E">
        <w:rPr>
          <w:rFonts w:eastAsia="Times New Roman"/>
          <w:sz w:val="26"/>
          <w:szCs w:val="26"/>
        </w:rPr>
        <w:t xml:space="preserve">т </w:t>
      </w:r>
      <w:r w:rsidRPr="0075248E">
        <w:rPr>
          <w:rFonts w:eastAsia="Times New Roman"/>
          <w:spacing w:val="-1"/>
          <w:sz w:val="26"/>
          <w:szCs w:val="26"/>
        </w:rPr>
        <w:t>ч</w:t>
      </w:r>
      <w:r w:rsidRPr="0075248E">
        <w:rPr>
          <w:rFonts w:eastAsia="Times New Roman"/>
          <w:sz w:val="26"/>
          <w:szCs w:val="26"/>
        </w:rPr>
        <w:t>р</w:t>
      </w:r>
      <w:r w:rsidRPr="0075248E">
        <w:rPr>
          <w:rFonts w:eastAsia="Times New Roman"/>
          <w:spacing w:val="-1"/>
          <w:sz w:val="26"/>
          <w:szCs w:val="26"/>
        </w:rPr>
        <w:t>е</w:t>
      </w:r>
      <w:r w:rsidRPr="0075248E">
        <w:rPr>
          <w:rFonts w:eastAsia="Times New Roman"/>
          <w:spacing w:val="1"/>
          <w:sz w:val="26"/>
          <w:szCs w:val="26"/>
        </w:rPr>
        <w:t>з</w:t>
      </w:r>
      <w:r w:rsidRPr="0075248E">
        <w:rPr>
          <w:rFonts w:eastAsia="Times New Roman"/>
          <w:sz w:val="26"/>
          <w:szCs w:val="26"/>
        </w:rPr>
        <w:t>в</w:t>
      </w:r>
      <w:r w:rsidRPr="0075248E">
        <w:rPr>
          <w:rFonts w:eastAsia="Times New Roman"/>
          <w:spacing w:val="-1"/>
          <w:sz w:val="26"/>
          <w:szCs w:val="26"/>
        </w:rPr>
        <w:t>ыча</w:t>
      </w:r>
      <w:r w:rsidRPr="0075248E">
        <w:rPr>
          <w:rFonts w:eastAsia="Times New Roman"/>
          <w:spacing w:val="1"/>
          <w:sz w:val="26"/>
          <w:szCs w:val="26"/>
        </w:rPr>
        <w:t>йн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pacing w:val="-1"/>
          <w:sz w:val="26"/>
          <w:szCs w:val="26"/>
        </w:rPr>
        <w:t>с</w:t>
      </w:r>
      <w:r w:rsidRPr="0075248E">
        <w:rPr>
          <w:rFonts w:eastAsia="Times New Roman"/>
          <w:spacing w:val="1"/>
          <w:sz w:val="26"/>
          <w:szCs w:val="26"/>
        </w:rPr>
        <w:t>и</w:t>
      </w:r>
      <w:r w:rsidRPr="0075248E">
        <w:rPr>
          <w:rFonts w:eastAsia="Times New Roman"/>
          <w:spacing w:val="3"/>
          <w:sz w:val="26"/>
          <w:szCs w:val="26"/>
        </w:rPr>
        <w:t>т</w:t>
      </w:r>
      <w:r w:rsidRPr="0075248E">
        <w:rPr>
          <w:rFonts w:eastAsia="Times New Roman"/>
          <w:spacing w:val="-5"/>
          <w:sz w:val="26"/>
          <w:szCs w:val="26"/>
        </w:rPr>
        <w:t>у</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z w:val="26"/>
          <w:szCs w:val="26"/>
        </w:rPr>
        <w:t>й</w:t>
      </w:r>
      <w:r w:rsidRPr="0075248E">
        <w:rPr>
          <w:rFonts w:eastAsia="Times New Roman"/>
          <w:spacing w:val="1"/>
          <w:sz w:val="26"/>
          <w:szCs w:val="26"/>
        </w:rPr>
        <w:t xml:space="preserve"> п</w:t>
      </w:r>
      <w:r w:rsidRPr="0075248E">
        <w:rPr>
          <w:rFonts w:eastAsia="Times New Roman"/>
          <w:sz w:val="26"/>
          <w:szCs w:val="26"/>
        </w:rPr>
        <w:t>р</w:t>
      </w:r>
      <w:r w:rsidRPr="0075248E">
        <w:rPr>
          <w:rFonts w:eastAsia="Times New Roman"/>
          <w:spacing w:val="1"/>
          <w:sz w:val="26"/>
          <w:szCs w:val="26"/>
        </w:rPr>
        <w:t>и</w:t>
      </w:r>
      <w:r w:rsidRPr="0075248E">
        <w:rPr>
          <w:rFonts w:eastAsia="Times New Roman"/>
          <w:sz w:val="26"/>
          <w:szCs w:val="26"/>
        </w:rPr>
        <w:t>р</w:t>
      </w:r>
      <w:r w:rsidRPr="0075248E">
        <w:rPr>
          <w:rFonts w:eastAsia="Times New Roman"/>
          <w:spacing w:val="-2"/>
          <w:sz w:val="26"/>
          <w:szCs w:val="26"/>
        </w:rPr>
        <w:t>о</w:t>
      </w:r>
      <w:r w:rsidRPr="0075248E">
        <w:rPr>
          <w:rFonts w:eastAsia="Times New Roman"/>
          <w:sz w:val="26"/>
          <w:szCs w:val="26"/>
        </w:rPr>
        <w:t>д</w:t>
      </w:r>
      <w:r w:rsidRPr="0075248E">
        <w:rPr>
          <w:rFonts w:eastAsia="Times New Roman"/>
          <w:spacing w:val="1"/>
          <w:sz w:val="26"/>
          <w:szCs w:val="26"/>
        </w:rPr>
        <w:t>н</w:t>
      </w:r>
      <w:r w:rsidRPr="0075248E">
        <w:rPr>
          <w:rFonts w:eastAsia="Times New Roman"/>
          <w:sz w:val="26"/>
          <w:szCs w:val="26"/>
        </w:rPr>
        <w:t>ого и</w:t>
      </w:r>
      <w:r w:rsidRPr="0075248E">
        <w:rPr>
          <w:rFonts w:eastAsia="Times New Roman"/>
          <w:spacing w:val="-1"/>
          <w:sz w:val="26"/>
          <w:szCs w:val="26"/>
        </w:rPr>
        <w:t xml:space="preserve"> </w:t>
      </w:r>
      <w:r w:rsidRPr="0075248E">
        <w:rPr>
          <w:rFonts w:eastAsia="Times New Roman"/>
          <w:sz w:val="26"/>
          <w:szCs w:val="26"/>
        </w:rPr>
        <w:t>тех</w:t>
      </w:r>
      <w:r w:rsidRPr="0075248E">
        <w:rPr>
          <w:rFonts w:eastAsia="Times New Roman"/>
          <w:spacing w:val="1"/>
          <w:sz w:val="26"/>
          <w:szCs w:val="26"/>
        </w:rPr>
        <w:t>н</w:t>
      </w:r>
      <w:r w:rsidRPr="0075248E">
        <w:rPr>
          <w:rFonts w:eastAsia="Times New Roman"/>
          <w:sz w:val="26"/>
          <w:szCs w:val="26"/>
        </w:rPr>
        <w:t>ог</w:t>
      </w:r>
      <w:r w:rsidRPr="0075248E">
        <w:rPr>
          <w:rFonts w:eastAsia="Times New Roman"/>
          <w:spacing w:val="-1"/>
          <w:sz w:val="26"/>
          <w:szCs w:val="26"/>
        </w:rPr>
        <w:t>е</w:t>
      </w:r>
      <w:r w:rsidRPr="0075248E">
        <w:rPr>
          <w:rFonts w:eastAsia="Times New Roman"/>
          <w:spacing w:val="1"/>
          <w:sz w:val="26"/>
          <w:szCs w:val="26"/>
        </w:rPr>
        <w:t>нн</w:t>
      </w:r>
      <w:r w:rsidRPr="0075248E">
        <w:rPr>
          <w:rFonts w:eastAsia="Times New Roman"/>
          <w:sz w:val="26"/>
          <w:szCs w:val="26"/>
        </w:rPr>
        <w:t>ого</w:t>
      </w:r>
      <w:r w:rsidRPr="0075248E">
        <w:rPr>
          <w:rFonts w:eastAsia="Times New Roman"/>
          <w:spacing w:val="-2"/>
          <w:sz w:val="26"/>
          <w:szCs w:val="26"/>
        </w:rPr>
        <w:t xml:space="preserve"> </w:t>
      </w:r>
      <w:r w:rsidRPr="0075248E">
        <w:rPr>
          <w:rFonts w:eastAsia="Times New Roman"/>
          <w:spacing w:val="2"/>
          <w:sz w:val="26"/>
          <w:szCs w:val="26"/>
        </w:rPr>
        <w:t>х</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тер</w:t>
      </w:r>
      <w:r w:rsidRPr="0075248E">
        <w:rPr>
          <w:rFonts w:eastAsia="Times New Roman"/>
          <w:spacing w:val="3"/>
          <w:sz w:val="26"/>
          <w:szCs w:val="26"/>
        </w:rPr>
        <w:t>а</w:t>
      </w:r>
      <w:r w:rsidRPr="0075248E">
        <w:rPr>
          <w:rFonts w:eastAsia="Times New Roman"/>
          <w:spacing w:val="-7"/>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 от 14.03.1995 № 3</w:t>
      </w:r>
      <w:r w:rsidRPr="0075248E">
        <w:rPr>
          <w:rFonts w:eastAsia="Times New Roman"/>
          <w:spacing w:val="1"/>
          <w:sz w:val="26"/>
          <w:szCs w:val="26"/>
        </w:rPr>
        <w:t>3</w:t>
      </w:r>
      <w:r w:rsidRPr="0075248E">
        <w:rPr>
          <w:rFonts w:eastAsia="Times New Roman"/>
          <w:spacing w:val="-1"/>
          <w:sz w:val="26"/>
          <w:szCs w:val="26"/>
        </w:rPr>
        <w:t>-</w:t>
      </w:r>
      <w:r w:rsidRPr="0075248E">
        <w:rPr>
          <w:rFonts w:eastAsia="Times New Roman"/>
          <w:spacing w:val="2"/>
          <w:sz w:val="26"/>
          <w:szCs w:val="26"/>
        </w:rPr>
        <w:t>Ф</w:t>
      </w:r>
      <w:r w:rsidRPr="0075248E">
        <w:rPr>
          <w:rFonts w:eastAsia="Times New Roman"/>
          <w:sz w:val="26"/>
          <w:szCs w:val="26"/>
        </w:rPr>
        <w:t xml:space="preserve">З </w:t>
      </w:r>
      <w:r w:rsidRPr="0075248E">
        <w:rPr>
          <w:rFonts w:eastAsia="Times New Roman"/>
          <w:spacing w:val="-7"/>
          <w:sz w:val="26"/>
          <w:szCs w:val="26"/>
        </w:rPr>
        <w:t>«</w:t>
      </w:r>
      <w:r w:rsidRPr="0075248E">
        <w:rPr>
          <w:rFonts w:eastAsia="Times New Roman"/>
          <w:spacing w:val="2"/>
          <w:sz w:val="26"/>
          <w:szCs w:val="26"/>
        </w:rPr>
        <w:t>О</w:t>
      </w:r>
      <w:r w:rsidRPr="0075248E">
        <w:rPr>
          <w:rFonts w:eastAsia="Times New Roman"/>
          <w:sz w:val="26"/>
          <w:szCs w:val="26"/>
        </w:rPr>
        <w:t>б</w:t>
      </w:r>
      <w:r w:rsidRPr="0075248E">
        <w:rPr>
          <w:rFonts w:eastAsia="Times New Roman"/>
          <w:spacing w:val="50"/>
          <w:sz w:val="26"/>
          <w:szCs w:val="26"/>
        </w:rPr>
        <w:t xml:space="preserve"> </w:t>
      </w:r>
      <w:r w:rsidRPr="0075248E">
        <w:rPr>
          <w:rFonts w:eastAsia="Times New Roman"/>
          <w:spacing w:val="2"/>
          <w:sz w:val="26"/>
          <w:szCs w:val="26"/>
        </w:rPr>
        <w:t>о</w:t>
      </w:r>
      <w:r w:rsidRPr="0075248E">
        <w:rPr>
          <w:rFonts w:eastAsia="Times New Roman"/>
          <w:spacing w:val="-1"/>
          <w:sz w:val="26"/>
          <w:szCs w:val="26"/>
        </w:rPr>
        <w:t>с</w:t>
      </w:r>
      <w:r w:rsidRPr="0075248E">
        <w:rPr>
          <w:rFonts w:eastAsia="Times New Roman"/>
          <w:sz w:val="26"/>
          <w:szCs w:val="26"/>
        </w:rPr>
        <w:t>обо</w:t>
      </w:r>
      <w:r w:rsidRPr="0075248E">
        <w:rPr>
          <w:rFonts w:eastAsia="Times New Roman"/>
          <w:spacing w:val="50"/>
          <w:sz w:val="26"/>
          <w:szCs w:val="26"/>
        </w:rPr>
        <w:t xml:space="preserve"> </w:t>
      </w:r>
      <w:r w:rsidRPr="0075248E">
        <w:rPr>
          <w:rFonts w:eastAsia="Times New Roman"/>
          <w:sz w:val="26"/>
          <w:szCs w:val="26"/>
        </w:rPr>
        <w:t>о</w:t>
      </w:r>
      <w:r w:rsidRPr="0075248E">
        <w:rPr>
          <w:rFonts w:eastAsia="Times New Roman"/>
          <w:spacing w:val="2"/>
          <w:sz w:val="26"/>
          <w:szCs w:val="26"/>
        </w:rPr>
        <w:t>х</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z w:val="26"/>
          <w:szCs w:val="26"/>
        </w:rPr>
        <w:t>я</w:t>
      </w:r>
      <w:r w:rsidRPr="0075248E">
        <w:rPr>
          <w:rFonts w:eastAsia="Times New Roman"/>
          <w:spacing w:val="-1"/>
          <w:sz w:val="26"/>
          <w:szCs w:val="26"/>
        </w:rPr>
        <w:t>ем</w:t>
      </w:r>
      <w:r w:rsidRPr="0075248E">
        <w:rPr>
          <w:rFonts w:eastAsia="Times New Roman"/>
          <w:sz w:val="26"/>
          <w:szCs w:val="26"/>
        </w:rPr>
        <w:t xml:space="preserve">ых </w:t>
      </w:r>
      <w:r w:rsidRPr="0075248E">
        <w:rPr>
          <w:rFonts w:eastAsia="Times New Roman"/>
          <w:spacing w:val="1"/>
          <w:sz w:val="26"/>
          <w:szCs w:val="26"/>
        </w:rPr>
        <w:t>п</w:t>
      </w:r>
      <w:r w:rsidRPr="0075248E">
        <w:rPr>
          <w:rFonts w:eastAsia="Times New Roman"/>
          <w:sz w:val="26"/>
          <w:szCs w:val="26"/>
        </w:rPr>
        <w:t>р</w:t>
      </w:r>
      <w:r w:rsidRPr="0075248E">
        <w:rPr>
          <w:rFonts w:eastAsia="Times New Roman"/>
          <w:spacing w:val="1"/>
          <w:sz w:val="26"/>
          <w:szCs w:val="26"/>
        </w:rPr>
        <w:t>и</w:t>
      </w:r>
      <w:r w:rsidRPr="0075248E">
        <w:rPr>
          <w:rFonts w:eastAsia="Times New Roman"/>
          <w:sz w:val="26"/>
          <w:szCs w:val="26"/>
        </w:rPr>
        <w:t>ро</w:t>
      </w:r>
      <w:r w:rsidRPr="0075248E">
        <w:rPr>
          <w:rFonts w:eastAsia="Times New Roman"/>
          <w:spacing w:val="-2"/>
          <w:sz w:val="26"/>
          <w:szCs w:val="26"/>
        </w:rPr>
        <w:t>д</w:t>
      </w:r>
      <w:r w:rsidRPr="0075248E">
        <w:rPr>
          <w:rFonts w:eastAsia="Times New Roman"/>
          <w:spacing w:val="1"/>
          <w:sz w:val="26"/>
          <w:szCs w:val="26"/>
        </w:rPr>
        <w:t>н</w:t>
      </w:r>
      <w:r w:rsidRPr="0075248E">
        <w:rPr>
          <w:rFonts w:eastAsia="Times New Roman"/>
          <w:spacing w:val="-3"/>
          <w:sz w:val="26"/>
          <w:szCs w:val="26"/>
        </w:rPr>
        <w:t>ы</w:t>
      </w:r>
      <w:r w:rsidRPr="0075248E">
        <w:rPr>
          <w:rFonts w:eastAsia="Times New Roman"/>
          <w:sz w:val="26"/>
          <w:szCs w:val="26"/>
        </w:rPr>
        <w:t>х терр</w:t>
      </w:r>
      <w:r w:rsidRPr="0075248E">
        <w:rPr>
          <w:rFonts w:eastAsia="Times New Roman"/>
          <w:spacing w:val="1"/>
          <w:sz w:val="26"/>
          <w:szCs w:val="26"/>
        </w:rPr>
        <w:t>и</w:t>
      </w:r>
      <w:r w:rsidRPr="0075248E">
        <w:rPr>
          <w:rFonts w:eastAsia="Times New Roman"/>
          <w:sz w:val="26"/>
          <w:szCs w:val="26"/>
        </w:rPr>
        <w:t>тор</w:t>
      </w:r>
      <w:r w:rsidRPr="0075248E">
        <w:rPr>
          <w:rFonts w:eastAsia="Times New Roman"/>
          <w:spacing w:val="2"/>
          <w:sz w:val="26"/>
          <w:szCs w:val="26"/>
        </w:rPr>
        <w:t>и</w:t>
      </w:r>
      <w:r w:rsidRPr="0075248E">
        <w:rPr>
          <w:rFonts w:eastAsia="Times New Roman"/>
          <w:spacing w:val="-2"/>
          <w:sz w:val="26"/>
          <w:szCs w:val="26"/>
        </w:rPr>
        <w:t>я</w:t>
      </w:r>
      <w:r w:rsidRPr="0075248E">
        <w:rPr>
          <w:rFonts w:eastAsia="Times New Roman"/>
          <w:spacing w:val="5"/>
          <w:sz w:val="26"/>
          <w:szCs w:val="26"/>
        </w:rPr>
        <w:t>х</w:t>
      </w:r>
      <w:r w:rsidRPr="0075248E">
        <w:rPr>
          <w:rFonts w:eastAsia="Times New Roman"/>
          <w:spacing w:val="-7"/>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ый</w:t>
      </w:r>
      <w:r w:rsidRPr="0075248E">
        <w:rPr>
          <w:rFonts w:eastAsia="Times New Roman"/>
          <w:spacing w:val="2"/>
          <w:sz w:val="26"/>
          <w:szCs w:val="26"/>
        </w:rPr>
        <w:t xml:space="preserve">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3"/>
          <w:sz w:val="26"/>
          <w:szCs w:val="26"/>
        </w:rPr>
        <w:t xml:space="preserve"> </w:t>
      </w:r>
      <w:r w:rsidRPr="0075248E">
        <w:rPr>
          <w:rFonts w:eastAsia="Times New Roman"/>
          <w:sz w:val="26"/>
          <w:szCs w:val="26"/>
        </w:rPr>
        <w:t>от 22.08.1995</w:t>
      </w:r>
      <w:r w:rsidRPr="0075248E">
        <w:rPr>
          <w:rFonts w:eastAsia="Times New Roman"/>
          <w:spacing w:val="2"/>
          <w:sz w:val="26"/>
          <w:szCs w:val="26"/>
        </w:rPr>
        <w:t xml:space="preserve"> </w:t>
      </w:r>
      <w:r w:rsidRPr="0075248E">
        <w:rPr>
          <w:rFonts w:eastAsia="Times New Roman"/>
          <w:sz w:val="26"/>
          <w:szCs w:val="26"/>
        </w:rPr>
        <w:t>№</w:t>
      </w:r>
      <w:r w:rsidRPr="0075248E">
        <w:rPr>
          <w:rFonts w:eastAsia="Times New Roman"/>
          <w:spacing w:val="3"/>
          <w:sz w:val="26"/>
          <w:szCs w:val="26"/>
        </w:rPr>
        <w:t xml:space="preserve"> </w:t>
      </w:r>
      <w:r w:rsidRPr="0075248E">
        <w:rPr>
          <w:rFonts w:eastAsia="Times New Roman"/>
          <w:sz w:val="26"/>
          <w:szCs w:val="26"/>
        </w:rPr>
        <w:t>15</w:t>
      </w:r>
      <w:r w:rsidRPr="0075248E">
        <w:rPr>
          <w:rFonts w:eastAsia="Times New Roman"/>
          <w:spacing w:val="4"/>
          <w:sz w:val="26"/>
          <w:szCs w:val="26"/>
        </w:rPr>
        <w:t>1</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8"/>
          <w:sz w:val="26"/>
          <w:szCs w:val="26"/>
        </w:rPr>
        <w:t xml:space="preserve"> </w:t>
      </w:r>
      <w:r w:rsidRPr="0075248E">
        <w:rPr>
          <w:rFonts w:eastAsia="Times New Roman"/>
          <w:spacing w:val="-7"/>
          <w:sz w:val="26"/>
          <w:szCs w:val="26"/>
        </w:rPr>
        <w:t>«</w:t>
      </w:r>
      <w:r w:rsidRPr="0075248E">
        <w:rPr>
          <w:rFonts w:eastAsia="Times New Roman"/>
          <w:sz w:val="26"/>
          <w:szCs w:val="26"/>
        </w:rPr>
        <w:t>Об</w:t>
      </w:r>
      <w:r w:rsidRPr="0075248E">
        <w:rPr>
          <w:rFonts w:eastAsia="Times New Roman"/>
          <w:spacing w:val="4"/>
          <w:sz w:val="26"/>
          <w:szCs w:val="26"/>
        </w:rPr>
        <w:t xml:space="preserve"> </w:t>
      </w:r>
      <w:r w:rsidRPr="0075248E">
        <w:rPr>
          <w:rFonts w:eastAsia="Times New Roman"/>
          <w:spacing w:val="-1"/>
          <w:sz w:val="26"/>
          <w:szCs w:val="26"/>
        </w:rPr>
        <w:t>а</w:t>
      </w:r>
      <w:r w:rsidRPr="0075248E">
        <w:rPr>
          <w:rFonts w:eastAsia="Times New Roman"/>
          <w:spacing w:val="2"/>
          <w:sz w:val="26"/>
          <w:szCs w:val="26"/>
        </w:rPr>
        <w:t>в</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ийн</w:t>
      </w:r>
      <w:r w:rsidRPr="0075248E">
        <w:rPr>
          <w:rFonts w:eastAsia="Times New Roman"/>
          <w:spacing w:val="2"/>
          <w:sz w:val="26"/>
          <w:szCs w:val="26"/>
        </w:rPr>
        <w:t>о</w:t>
      </w:r>
      <w:r w:rsidRPr="0075248E">
        <w:rPr>
          <w:rFonts w:eastAsia="Times New Roman"/>
          <w:spacing w:val="-1"/>
          <w:sz w:val="26"/>
          <w:szCs w:val="26"/>
        </w:rPr>
        <w:t>-с</w:t>
      </w:r>
      <w:r w:rsidRPr="0075248E">
        <w:rPr>
          <w:rFonts w:eastAsia="Times New Roman"/>
          <w:spacing w:val="1"/>
          <w:sz w:val="26"/>
          <w:szCs w:val="26"/>
        </w:rPr>
        <w:t>п</w:t>
      </w:r>
      <w:r w:rsidRPr="0075248E">
        <w:rPr>
          <w:rFonts w:eastAsia="Times New Roman"/>
          <w:spacing w:val="-1"/>
          <w:sz w:val="26"/>
          <w:szCs w:val="26"/>
        </w:rPr>
        <w:t>аса</w:t>
      </w:r>
      <w:r w:rsidRPr="0075248E">
        <w:rPr>
          <w:rFonts w:eastAsia="Times New Roman"/>
          <w:sz w:val="26"/>
          <w:szCs w:val="26"/>
        </w:rPr>
        <w:t>т</w:t>
      </w:r>
      <w:r w:rsidRPr="0075248E">
        <w:rPr>
          <w:rFonts w:eastAsia="Times New Roman"/>
          <w:spacing w:val="2"/>
          <w:sz w:val="26"/>
          <w:szCs w:val="26"/>
        </w:rPr>
        <w:t>е</w:t>
      </w:r>
      <w:r w:rsidRPr="0075248E">
        <w:rPr>
          <w:rFonts w:eastAsia="Times New Roman"/>
          <w:sz w:val="26"/>
          <w:szCs w:val="26"/>
        </w:rPr>
        <w:t>л</w:t>
      </w:r>
      <w:r w:rsidRPr="0075248E">
        <w:rPr>
          <w:rFonts w:eastAsia="Times New Roman"/>
          <w:spacing w:val="1"/>
          <w:sz w:val="26"/>
          <w:szCs w:val="26"/>
        </w:rPr>
        <w:t>ьн</w:t>
      </w:r>
      <w:r w:rsidRPr="0075248E">
        <w:rPr>
          <w:rFonts w:eastAsia="Times New Roman"/>
          <w:spacing w:val="-3"/>
          <w:sz w:val="26"/>
          <w:szCs w:val="26"/>
        </w:rPr>
        <w:t>ы</w:t>
      </w:r>
      <w:r w:rsidRPr="0075248E">
        <w:rPr>
          <w:rFonts w:eastAsia="Times New Roman"/>
          <w:sz w:val="26"/>
          <w:szCs w:val="26"/>
        </w:rPr>
        <w:t>х</w:t>
      </w:r>
      <w:r w:rsidRPr="0075248E">
        <w:rPr>
          <w:rFonts w:eastAsia="Times New Roman"/>
          <w:spacing w:val="4"/>
          <w:sz w:val="26"/>
          <w:szCs w:val="26"/>
        </w:rPr>
        <w:t xml:space="preserve"> </w:t>
      </w:r>
      <w:r w:rsidRPr="0075248E">
        <w:rPr>
          <w:rFonts w:eastAsia="Times New Roman"/>
          <w:spacing w:val="-1"/>
          <w:sz w:val="26"/>
          <w:szCs w:val="26"/>
        </w:rPr>
        <w:t>с</w:t>
      </w:r>
      <w:r w:rsidRPr="0075248E">
        <w:rPr>
          <w:rFonts w:eastAsia="Times New Roman"/>
          <w:spacing w:val="2"/>
          <w:sz w:val="26"/>
          <w:szCs w:val="26"/>
        </w:rPr>
        <w:t>л</w:t>
      </w:r>
      <w:r w:rsidRPr="0075248E">
        <w:rPr>
          <w:rFonts w:eastAsia="Times New Roman"/>
          <w:spacing w:val="-5"/>
          <w:sz w:val="26"/>
          <w:szCs w:val="26"/>
        </w:rPr>
        <w:t>у</w:t>
      </w:r>
      <w:r w:rsidRPr="0075248E">
        <w:rPr>
          <w:rFonts w:eastAsia="Times New Roman"/>
          <w:sz w:val="26"/>
          <w:szCs w:val="26"/>
        </w:rPr>
        <w:t>ж</w:t>
      </w:r>
      <w:r w:rsidRPr="0075248E">
        <w:rPr>
          <w:rFonts w:eastAsia="Times New Roman"/>
          <w:sz w:val="26"/>
          <w:szCs w:val="26"/>
        </w:rPr>
        <w:t>б</w:t>
      </w:r>
      <w:r w:rsidRPr="0075248E">
        <w:rPr>
          <w:rFonts w:eastAsia="Times New Roman"/>
          <w:spacing w:val="-1"/>
          <w:sz w:val="26"/>
          <w:szCs w:val="26"/>
        </w:rPr>
        <w:t>а</w:t>
      </w:r>
      <w:r w:rsidRPr="0075248E">
        <w:rPr>
          <w:rFonts w:eastAsia="Times New Roman"/>
          <w:sz w:val="26"/>
          <w:szCs w:val="26"/>
        </w:rPr>
        <w:t>х</w:t>
      </w:r>
      <w:r w:rsidRPr="0075248E">
        <w:rPr>
          <w:rFonts w:eastAsia="Times New Roman"/>
          <w:spacing w:val="4"/>
          <w:sz w:val="26"/>
          <w:szCs w:val="26"/>
        </w:rPr>
        <w:t xml:space="preserve"> </w:t>
      </w:r>
      <w:r w:rsidRPr="0075248E">
        <w:rPr>
          <w:rFonts w:eastAsia="Times New Roman"/>
          <w:sz w:val="26"/>
          <w:szCs w:val="26"/>
        </w:rPr>
        <w:t xml:space="preserve">и </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3"/>
          <w:sz w:val="26"/>
          <w:szCs w:val="26"/>
        </w:rPr>
        <w:t>т</w:t>
      </w:r>
      <w:r w:rsidRPr="0075248E">
        <w:rPr>
          <w:rFonts w:eastAsia="Times New Roman"/>
          <w:spacing w:val="-5"/>
          <w:sz w:val="26"/>
          <w:szCs w:val="26"/>
        </w:rPr>
        <w:t>у</w:t>
      </w:r>
      <w:r w:rsidRPr="0075248E">
        <w:rPr>
          <w:rFonts w:eastAsia="Times New Roman"/>
          <w:spacing w:val="1"/>
          <w:sz w:val="26"/>
          <w:szCs w:val="26"/>
        </w:rPr>
        <w:t>с</w:t>
      </w:r>
      <w:r w:rsidRPr="0075248E">
        <w:rPr>
          <w:rFonts w:eastAsia="Times New Roman"/>
          <w:sz w:val="26"/>
          <w:szCs w:val="26"/>
        </w:rPr>
        <w:t>е</w:t>
      </w:r>
      <w:r w:rsidRPr="0075248E">
        <w:rPr>
          <w:rFonts w:eastAsia="Times New Roman"/>
          <w:spacing w:val="-1"/>
          <w:sz w:val="26"/>
          <w:szCs w:val="26"/>
        </w:rPr>
        <w:t xml:space="preserve"> с</w:t>
      </w:r>
      <w:r w:rsidRPr="0075248E">
        <w:rPr>
          <w:rFonts w:eastAsia="Times New Roman"/>
          <w:spacing w:val="1"/>
          <w:sz w:val="26"/>
          <w:szCs w:val="26"/>
        </w:rPr>
        <w:t>па</w:t>
      </w:r>
      <w:r w:rsidRPr="0075248E">
        <w:rPr>
          <w:rFonts w:eastAsia="Times New Roman"/>
          <w:spacing w:val="-1"/>
          <w:sz w:val="26"/>
          <w:szCs w:val="26"/>
        </w:rPr>
        <w:t>са</w:t>
      </w:r>
      <w:r w:rsidRPr="0075248E">
        <w:rPr>
          <w:rFonts w:eastAsia="Times New Roman"/>
          <w:sz w:val="26"/>
          <w:szCs w:val="26"/>
        </w:rPr>
        <w:t>тел</w:t>
      </w:r>
      <w:r w:rsidRPr="0075248E">
        <w:rPr>
          <w:rFonts w:eastAsia="Times New Roman"/>
          <w:spacing w:val="-1"/>
          <w:sz w:val="26"/>
          <w:szCs w:val="26"/>
        </w:rPr>
        <w:t>е</w:t>
      </w:r>
      <w:r w:rsidRPr="0075248E">
        <w:rPr>
          <w:rFonts w:eastAsia="Times New Roman"/>
          <w:spacing w:val="6"/>
          <w:sz w:val="26"/>
          <w:szCs w:val="26"/>
        </w:rPr>
        <w:t>й</w:t>
      </w:r>
      <w:r w:rsidRPr="0075248E">
        <w:rPr>
          <w:rFonts w:eastAsia="Times New Roman"/>
          <w:spacing w:val="-7"/>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12.02.1998 №</w:t>
      </w:r>
      <w:r w:rsidRPr="0075248E">
        <w:rPr>
          <w:rFonts w:eastAsia="Times New Roman"/>
          <w:spacing w:val="-1"/>
          <w:sz w:val="26"/>
          <w:szCs w:val="26"/>
        </w:rPr>
        <w:t xml:space="preserve"> </w:t>
      </w:r>
      <w:r w:rsidRPr="0075248E">
        <w:rPr>
          <w:rFonts w:eastAsia="Times New Roman"/>
          <w:sz w:val="26"/>
          <w:szCs w:val="26"/>
        </w:rPr>
        <w:t>2</w:t>
      </w:r>
      <w:r w:rsidRPr="0075248E">
        <w:rPr>
          <w:rFonts w:eastAsia="Times New Roman"/>
          <w:spacing w:val="2"/>
          <w:sz w:val="26"/>
          <w:szCs w:val="26"/>
        </w:rPr>
        <w:t>8</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7"/>
          <w:sz w:val="26"/>
          <w:szCs w:val="26"/>
        </w:rPr>
        <w:t>«</w:t>
      </w:r>
      <w:r w:rsidRPr="0075248E">
        <w:rPr>
          <w:rFonts w:eastAsia="Times New Roman"/>
          <w:sz w:val="26"/>
          <w:szCs w:val="26"/>
        </w:rPr>
        <w:t>О</w:t>
      </w:r>
      <w:r w:rsidRPr="0075248E">
        <w:rPr>
          <w:rFonts w:eastAsia="Times New Roman"/>
          <w:spacing w:val="4"/>
          <w:sz w:val="26"/>
          <w:szCs w:val="26"/>
        </w:rPr>
        <w:t xml:space="preserve"> </w:t>
      </w:r>
      <w:r w:rsidRPr="0075248E">
        <w:rPr>
          <w:rFonts w:eastAsia="Times New Roman"/>
          <w:sz w:val="26"/>
          <w:szCs w:val="26"/>
        </w:rPr>
        <w:t>гр</w:t>
      </w:r>
      <w:r w:rsidRPr="0075248E">
        <w:rPr>
          <w:rFonts w:eastAsia="Times New Roman"/>
          <w:spacing w:val="-1"/>
          <w:sz w:val="26"/>
          <w:szCs w:val="26"/>
        </w:rPr>
        <w:t>а</w:t>
      </w:r>
      <w:r w:rsidRPr="0075248E">
        <w:rPr>
          <w:rFonts w:eastAsia="Times New Roman"/>
          <w:sz w:val="26"/>
          <w:szCs w:val="26"/>
        </w:rPr>
        <w:t>жд</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оборо</w:t>
      </w:r>
      <w:r w:rsidRPr="0075248E">
        <w:rPr>
          <w:rFonts w:eastAsia="Times New Roman"/>
          <w:spacing w:val="1"/>
          <w:sz w:val="26"/>
          <w:szCs w:val="26"/>
        </w:rPr>
        <w:t>н</w:t>
      </w:r>
      <w:r w:rsidRPr="0075248E">
        <w:rPr>
          <w:rFonts w:eastAsia="Times New Roman"/>
          <w:spacing w:val="4"/>
          <w:sz w:val="26"/>
          <w:szCs w:val="26"/>
        </w:rPr>
        <w:t>е</w:t>
      </w:r>
      <w:r w:rsidRPr="0075248E">
        <w:rPr>
          <w:rFonts w:eastAsia="Times New Roman"/>
          <w:spacing w:val="-5"/>
          <w:sz w:val="26"/>
          <w:szCs w:val="26"/>
        </w:rPr>
        <w:t>».</w:t>
      </w:r>
      <w:r w:rsidRPr="0075248E">
        <w:rPr>
          <w:rFonts w:eastAsia="Times New Roman"/>
          <w:sz w:val="26"/>
          <w:szCs w:val="26"/>
        </w:rPr>
        <w:t xml:space="preserve"> </w:t>
      </w:r>
    </w:p>
    <w:p w:rsidR="00E13C2C" w:rsidRPr="0075248E" w:rsidRDefault="00E13C2C" w:rsidP="00E13C2C">
      <w:pPr>
        <w:tabs>
          <w:tab w:val="left" w:pos="6000"/>
          <w:tab w:val="left" w:pos="6500"/>
          <w:tab w:val="left" w:pos="8240"/>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 от</w:t>
      </w:r>
      <w:r w:rsidRPr="0075248E">
        <w:rPr>
          <w:rFonts w:eastAsia="Times New Roman"/>
          <w:spacing w:val="20"/>
          <w:sz w:val="26"/>
          <w:szCs w:val="26"/>
        </w:rPr>
        <w:t xml:space="preserve"> </w:t>
      </w:r>
      <w:r w:rsidRPr="0075248E">
        <w:rPr>
          <w:rFonts w:eastAsia="Times New Roman"/>
          <w:sz w:val="26"/>
          <w:szCs w:val="26"/>
        </w:rPr>
        <w:t>31.03.1999</w:t>
      </w:r>
      <w:r w:rsidRPr="0075248E">
        <w:rPr>
          <w:rFonts w:eastAsia="Times New Roman"/>
          <w:spacing w:val="19"/>
          <w:sz w:val="26"/>
          <w:szCs w:val="26"/>
        </w:rPr>
        <w:t xml:space="preserve"> </w:t>
      </w:r>
      <w:r w:rsidRPr="0075248E">
        <w:rPr>
          <w:rFonts w:eastAsia="Times New Roman"/>
          <w:sz w:val="26"/>
          <w:szCs w:val="26"/>
        </w:rPr>
        <w:t>№</w:t>
      </w:r>
      <w:r w:rsidRPr="0075248E">
        <w:rPr>
          <w:rFonts w:eastAsia="Times New Roman"/>
          <w:spacing w:val="18"/>
          <w:sz w:val="26"/>
          <w:szCs w:val="26"/>
        </w:rPr>
        <w:t xml:space="preserve"> </w:t>
      </w:r>
      <w:r w:rsidRPr="0075248E">
        <w:rPr>
          <w:rFonts w:eastAsia="Times New Roman"/>
          <w:sz w:val="26"/>
          <w:szCs w:val="26"/>
        </w:rPr>
        <w:t>6</w:t>
      </w:r>
      <w:r w:rsidRPr="0075248E">
        <w:rPr>
          <w:rFonts w:eastAsia="Times New Roman"/>
          <w:spacing w:val="4"/>
          <w:sz w:val="26"/>
          <w:szCs w:val="26"/>
        </w:rPr>
        <w:t>9</w:t>
      </w:r>
      <w:r w:rsidRPr="0075248E">
        <w:rPr>
          <w:rFonts w:eastAsia="Times New Roman"/>
          <w:spacing w:val="2"/>
          <w:sz w:val="26"/>
          <w:szCs w:val="26"/>
        </w:rPr>
        <w:t>-</w:t>
      </w:r>
      <w:r w:rsidRPr="0075248E">
        <w:rPr>
          <w:rFonts w:eastAsia="Times New Roman"/>
          <w:sz w:val="26"/>
          <w:szCs w:val="26"/>
        </w:rPr>
        <w:t xml:space="preserve">ФЗ </w:t>
      </w:r>
      <w:r w:rsidRPr="0075248E">
        <w:rPr>
          <w:rFonts w:eastAsia="Times New Roman"/>
          <w:spacing w:val="-7"/>
          <w:sz w:val="26"/>
          <w:szCs w:val="26"/>
        </w:rPr>
        <w:t>«</w:t>
      </w:r>
      <w:r w:rsidRPr="0075248E">
        <w:rPr>
          <w:rFonts w:eastAsia="Times New Roman"/>
          <w:sz w:val="26"/>
          <w:szCs w:val="26"/>
        </w:rPr>
        <w:t>О г</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о</w:t>
      </w:r>
      <w:r w:rsidRPr="0075248E">
        <w:rPr>
          <w:rFonts w:eastAsia="Times New Roman"/>
          <w:spacing w:val="-1"/>
          <w:sz w:val="26"/>
          <w:szCs w:val="26"/>
        </w:rPr>
        <w:t>с</w:t>
      </w:r>
      <w:r w:rsidRPr="0075248E">
        <w:rPr>
          <w:rFonts w:eastAsia="Times New Roman"/>
          <w:spacing w:val="1"/>
          <w:sz w:val="26"/>
          <w:szCs w:val="26"/>
        </w:rPr>
        <w:t>н</w:t>
      </w:r>
      <w:r w:rsidRPr="0075248E">
        <w:rPr>
          <w:rFonts w:eastAsia="Times New Roman"/>
          <w:spacing w:val="-1"/>
          <w:sz w:val="26"/>
          <w:szCs w:val="26"/>
        </w:rPr>
        <w:t>а</w:t>
      </w:r>
      <w:r w:rsidRPr="0075248E">
        <w:rPr>
          <w:rFonts w:eastAsia="Times New Roman"/>
          <w:sz w:val="26"/>
          <w:szCs w:val="26"/>
        </w:rPr>
        <w:t>бж</w:t>
      </w:r>
      <w:r w:rsidRPr="0075248E">
        <w:rPr>
          <w:rFonts w:eastAsia="Times New Roman"/>
          <w:spacing w:val="-1"/>
          <w:sz w:val="26"/>
          <w:szCs w:val="26"/>
        </w:rPr>
        <w:t>е</w:t>
      </w:r>
      <w:r w:rsidRPr="0075248E">
        <w:rPr>
          <w:rFonts w:eastAsia="Times New Roman"/>
          <w:spacing w:val="1"/>
          <w:sz w:val="26"/>
          <w:szCs w:val="26"/>
        </w:rPr>
        <w:t>н</w:t>
      </w:r>
      <w:r w:rsidRPr="0075248E">
        <w:rPr>
          <w:rFonts w:eastAsia="Times New Roman"/>
          <w:spacing w:val="3"/>
          <w:sz w:val="26"/>
          <w:szCs w:val="26"/>
        </w:rPr>
        <w:t>и</w:t>
      </w:r>
      <w:r w:rsidRPr="0075248E">
        <w:rPr>
          <w:rFonts w:eastAsia="Times New Roman"/>
          <w:sz w:val="26"/>
          <w:szCs w:val="26"/>
        </w:rPr>
        <w:t xml:space="preserve">и в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 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pacing w:val="6"/>
          <w:sz w:val="26"/>
          <w:szCs w:val="26"/>
        </w:rPr>
        <w:t>и</w:t>
      </w:r>
      <w:r w:rsidRPr="0075248E">
        <w:rPr>
          <w:rFonts w:eastAsia="Times New Roman"/>
          <w:spacing w:val="-10"/>
          <w:sz w:val="26"/>
          <w:szCs w:val="26"/>
        </w:rPr>
        <w:t>»</w:t>
      </w:r>
      <w:r w:rsidRPr="0075248E">
        <w:rPr>
          <w:rFonts w:eastAsia="Times New Roman"/>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04.05.1999 №</w:t>
      </w:r>
      <w:r w:rsidRPr="0075248E">
        <w:rPr>
          <w:rFonts w:eastAsia="Times New Roman"/>
          <w:spacing w:val="-1"/>
          <w:sz w:val="26"/>
          <w:szCs w:val="26"/>
        </w:rPr>
        <w:t xml:space="preserve"> </w:t>
      </w:r>
      <w:r w:rsidRPr="0075248E">
        <w:rPr>
          <w:rFonts w:eastAsia="Times New Roman"/>
          <w:sz w:val="26"/>
          <w:szCs w:val="26"/>
        </w:rPr>
        <w:t>9</w:t>
      </w:r>
      <w:r w:rsidRPr="0075248E">
        <w:rPr>
          <w:rFonts w:eastAsia="Times New Roman"/>
          <w:spacing w:val="2"/>
          <w:sz w:val="26"/>
          <w:szCs w:val="26"/>
        </w:rPr>
        <w:t>6</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7"/>
          <w:sz w:val="26"/>
          <w:szCs w:val="26"/>
        </w:rPr>
        <w:t>«</w:t>
      </w:r>
      <w:r w:rsidRPr="0075248E">
        <w:rPr>
          <w:rFonts w:eastAsia="Times New Roman"/>
          <w:spacing w:val="4"/>
          <w:sz w:val="26"/>
          <w:szCs w:val="26"/>
        </w:rPr>
        <w:t>О</w:t>
      </w:r>
      <w:r w:rsidRPr="0075248E">
        <w:rPr>
          <w:rFonts w:eastAsia="Times New Roman"/>
          <w:sz w:val="26"/>
          <w:szCs w:val="26"/>
        </w:rPr>
        <w:t>б о</w:t>
      </w:r>
      <w:r w:rsidRPr="0075248E">
        <w:rPr>
          <w:rFonts w:eastAsia="Times New Roman"/>
          <w:spacing w:val="2"/>
          <w:sz w:val="26"/>
          <w:szCs w:val="26"/>
        </w:rPr>
        <w:t>х</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z w:val="26"/>
          <w:szCs w:val="26"/>
        </w:rPr>
        <w:t>е</w:t>
      </w:r>
      <w:r w:rsidRPr="0075248E">
        <w:rPr>
          <w:rFonts w:eastAsia="Times New Roman"/>
          <w:spacing w:val="-1"/>
          <w:sz w:val="26"/>
          <w:szCs w:val="26"/>
        </w:rPr>
        <w:t xml:space="preserve"> а</w:t>
      </w:r>
      <w:r w:rsidRPr="0075248E">
        <w:rPr>
          <w:rFonts w:eastAsia="Times New Roman"/>
          <w:sz w:val="26"/>
          <w:szCs w:val="26"/>
        </w:rPr>
        <w:t>тмо</w:t>
      </w:r>
      <w:r w:rsidRPr="0075248E">
        <w:rPr>
          <w:rFonts w:eastAsia="Times New Roman"/>
          <w:spacing w:val="-1"/>
          <w:sz w:val="26"/>
          <w:szCs w:val="26"/>
        </w:rPr>
        <w:t>с</w:t>
      </w:r>
      <w:r w:rsidRPr="0075248E">
        <w:rPr>
          <w:rFonts w:eastAsia="Times New Roman"/>
          <w:sz w:val="26"/>
          <w:szCs w:val="26"/>
        </w:rPr>
        <w:t>ферного воз</w:t>
      </w:r>
      <w:r w:rsidRPr="0075248E">
        <w:rPr>
          <w:rFonts w:eastAsia="Times New Roman"/>
          <w:spacing w:val="2"/>
          <w:sz w:val="26"/>
          <w:szCs w:val="26"/>
        </w:rPr>
        <w:t>д</w:t>
      </w:r>
      <w:r w:rsidRPr="0075248E">
        <w:rPr>
          <w:rFonts w:eastAsia="Times New Roman"/>
          <w:spacing w:val="-7"/>
          <w:sz w:val="26"/>
          <w:szCs w:val="26"/>
        </w:rPr>
        <w:t>у</w:t>
      </w:r>
      <w:r w:rsidRPr="0075248E">
        <w:rPr>
          <w:rFonts w:eastAsia="Times New Roman"/>
          <w:spacing w:val="2"/>
          <w:sz w:val="26"/>
          <w:szCs w:val="26"/>
        </w:rPr>
        <w:t>х</w:t>
      </w:r>
      <w:r w:rsidRPr="0075248E">
        <w:rPr>
          <w:rFonts w:eastAsia="Times New Roman"/>
          <w:spacing w:val="4"/>
          <w:sz w:val="26"/>
          <w:szCs w:val="26"/>
        </w:rPr>
        <w:t>а</w:t>
      </w:r>
      <w:r w:rsidRPr="0075248E">
        <w:rPr>
          <w:rFonts w:eastAsia="Times New Roman"/>
          <w:spacing w:val="-7"/>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26.03.2003 №</w:t>
      </w:r>
      <w:r w:rsidRPr="0075248E">
        <w:rPr>
          <w:rFonts w:eastAsia="Times New Roman"/>
          <w:spacing w:val="-1"/>
          <w:sz w:val="26"/>
          <w:szCs w:val="26"/>
        </w:rPr>
        <w:t xml:space="preserve"> </w:t>
      </w:r>
      <w:r w:rsidRPr="0075248E">
        <w:rPr>
          <w:rFonts w:eastAsia="Times New Roman"/>
          <w:sz w:val="26"/>
          <w:szCs w:val="26"/>
        </w:rPr>
        <w:t>3</w:t>
      </w:r>
      <w:r w:rsidRPr="0075248E">
        <w:rPr>
          <w:rFonts w:eastAsia="Times New Roman"/>
          <w:spacing w:val="2"/>
          <w:sz w:val="26"/>
          <w:szCs w:val="26"/>
        </w:rPr>
        <w:t>5</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7"/>
          <w:sz w:val="26"/>
          <w:szCs w:val="26"/>
        </w:rPr>
        <w:t>«</w:t>
      </w:r>
      <w:r w:rsidRPr="0075248E">
        <w:rPr>
          <w:rFonts w:eastAsia="Times New Roman"/>
          <w:spacing w:val="4"/>
          <w:sz w:val="26"/>
          <w:szCs w:val="26"/>
        </w:rPr>
        <w:t>О</w:t>
      </w:r>
      <w:r w:rsidRPr="0075248E">
        <w:rPr>
          <w:rFonts w:eastAsia="Times New Roman"/>
          <w:sz w:val="26"/>
          <w:szCs w:val="26"/>
        </w:rPr>
        <w:t>б элек</w:t>
      </w:r>
      <w:r w:rsidRPr="0075248E">
        <w:rPr>
          <w:rFonts w:eastAsia="Times New Roman"/>
          <w:spacing w:val="1"/>
          <w:sz w:val="26"/>
          <w:szCs w:val="26"/>
        </w:rPr>
        <w:t>т</w:t>
      </w:r>
      <w:r w:rsidRPr="0075248E">
        <w:rPr>
          <w:rFonts w:eastAsia="Times New Roman"/>
          <w:sz w:val="26"/>
          <w:szCs w:val="26"/>
        </w:rPr>
        <w:t>роэ</w:t>
      </w:r>
      <w:r w:rsidRPr="0075248E">
        <w:rPr>
          <w:rFonts w:eastAsia="Times New Roman"/>
          <w:spacing w:val="1"/>
          <w:sz w:val="26"/>
          <w:szCs w:val="26"/>
        </w:rPr>
        <w:t>н</w:t>
      </w:r>
      <w:r w:rsidRPr="0075248E">
        <w:rPr>
          <w:rFonts w:eastAsia="Times New Roman"/>
          <w:spacing w:val="-1"/>
          <w:sz w:val="26"/>
          <w:szCs w:val="26"/>
        </w:rPr>
        <w:t>е</w:t>
      </w:r>
      <w:r w:rsidRPr="0075248E">
        <w:rPr>
          <w:rFonts w:eastAsia="Times New Roman"/>
          <w:sz w:val="26"/>
          <w:szCs w:val="26"/>
        </w:rPr>
        <w:t>рг</w:t>
      </w:r>
      <w:r w:rsidRPr="0075248E">
        <w:rPr>
          <w:rFonts w:eastAsia="Times New Roman"/>
          <w:spacing w:val="-1"/>
          <w:sz w:val="26"/>
          <w:szCs w:val="26"/>
        </w:rPr>
        <w:t>е</w:t>
      </w:r>
      <w:r w:rsidRPr="0075248E">
        <w:rPr>
          <w:rFonts w:eastAsia="Times New Roman"/>
          <w:sz w:val="26"/>
          <w:szCs w:val="26"/>
        </w:rPr>
        <w:t>тик</w:t>
      </w:r>
      <w:r w:rsidRPr="0075248E">
        <w:rPr>
          <w:rFonts w:eastAsia="Times New Roman"/>
          <w:spacing w:val="6"/>
          <w:sz w:val="26"/>
          <w:szCs w:val="26"/>
        </w:rPr>
        <w:t>е</w:t>
      </w:r>
      <w:r w:rsidRPr="0075248E">
        <w:rPr>
          <w:rFonts w:eastAsia="Times New Roman"/>
          <w:spacing w:val="-7"/>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07.07.2003 №</w:t>
      </w:r>
      <w:r w:rsidRPr="0075248E">
        <w:rPr>
          <w:rFonts w:eastAsia="Times New Roman"/>
          <w:spacing w:val="-1"/>
          <w:sz w:val="26"/>
          <w:szCs w:val="26"/>
        </w:rPr>
        <w:t xml:space="preserve"> </w:t>
      </w:r>
      <w:r w:rsidRPr="0075248E">
        <w:rPr>
          <w:rFonts w:eastAsia="Times New Roman"/>
          <w:sz w:val="26"/>
          <w:szCs w:val="26"/>
        </w:rPr>
        <w:t>12</w:t>
      </w:r>
      <w:r w:rsidRPr="0075248E">
        <w:rPr>
          <w:rFonts w:eastAsia="Times New Roman"/>
          <w:spacing w:val="2"/>
          <w:sz w:val="26"/>
          <w:szCs w:val="26"/>
        </w:rPr>
        <w:t>6</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2"/>
          <w:sz w:val="26"/>
          <w:szCs w:val="26"/>
        </w:rPr>
        <w:t>«</w:t>
      </w:r>
      <w:r w:rsidRPr="0075248E">
        <w:rPr>
          <w:rFonts w:eastAsia="Times New Roman"/>
          <w:sz w:val="26"/>
          <w:szCs w:val="26"/>
        </w:rPr>
        <w:t xml:space="preserve">О </w:t>
      </w:r>
      <w:r w:rsidRPr="0075248E">
        <w:rPr>
          <w:rFonts w:eastAsia="Times New Roman"/>
          <w:spacing w:val="-1"/>
          <w:sz w:val="26"/>
          <w:szCs w:val="26"/>
        </w:rPr>
        <w:t>с</w:t>
      </w:r>
      <w:r w:rsidRPr="0075248E">
        <w:rPr>
          <w:rFonts w:eastAsia="Times New Roman"/>
          <w:sz w:val="26"/>
          <w:szCs w:val="26"/>
        </w:rPr>
        <w:t>вяз</w:t>
      </w:r>
      <w:r w:rsidRPr="0075248E">
        <w:rPr>
          <w:rFonts w:eastAsia="Times New Roman"/>
          <w:spacing w:val="6"/>
          <w:sz w:val="26"/>
          <w:szCs w:val="26"/>
        </w:rPr>
        <w:t>и</w:t>
      </w:r>
      <w:r w:rsidRPr="0075248E">
        <w:rPr>
          <w:rFonts w:eastAsia="Times New Roman"/>
          <w:spacing w:val="-7"/>
          <w:sz w:val="26"/>
          <w:szCs w:val="26"/>
        </w:rPr>
        <w:t>»</w:t>
      </w:r>
      <w:r w:rsidRPr="0075248E">
        <w:rPr>
          <w:rFonts w:eastAsia="Times New Roman"/>
          <w:sz w:val="26"/>
          <w:szCs w:val="26"/>
        </w:rPr>
        <w:t>.</w:t>
      </w:r>
    </w:p>
    <w:p w:rsidR="00067031" w:rsidRPr="0075248E" w:rsidRDefault="002B3703" w:rsidP="001B116D">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ый</w:t>
      </w:r>
      <w:r w:rsidRPr="0075248E">
        <w:rPr>
          <w:rFonts w:eastAsia="Times New Roman"/>
          <w:spacing w:val="3"/>
          <w:sz w:val="26"/>
          <w:szCs w:val="26"/>
        </w:rPr>
        <w:t xml:space="preserve">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2"/>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06.10.2003</w:t>
      </w:r>
      <w:r w:rsidRPr="0075248E">
        <w:rPr>
          <w:rFonts w:eastAsia="Times New Roman"/>
          <w:spacing w:val="1"/>
          <w:sz w:val="26"/>
          <w:szCs w:val="26"/>
        </w:rPr>
        <w:t xml:space="preserve"> </w:t>
      </w:r>
      <w:r w:rsidRPr="0075248E">
        <w:rPr>
          <w:rFonts w:eastAsia="Times New Roman"/>
          <w:sz w:val="26"/>
          <w:szCs w:val="26"/>
        </w:rPr>
        <w:t>№ 13</w:t>
      </w:r>
      <w:r w:rsidRPr="0075248E">
        <w:rPr>
          <w:rFonts w:eastAsia="Times New Roman"/>
          <w:spacing w:val="5"/>
          <w:sz w:val="26"/>
          <w:szCs w:val="26"/>
        </w:rPr>
        <w:t>1</w:t>
      </w:r>
      <w:r w:rsidRPr="0075248E">
        <w:rPr>
          <w:rFonts w:eastAsia="Times New Roman"/>
          <w:spacing w:val="2"/>
          <w:sz w:val="26"/>
          <w:szCs w:val="26"/>
        </w:rPr>
        <w:t>-</w:t>
      </w:r>
      <w:r w:rsidRPr="0075248E">
        <w:rPr>
          <w:rFonts w:eastAsia="Times New Roman"/>
          <w:sz w:val="26"/>
          <w:szCs w:val="26"/>
        </w:rPr>
        <w:t>ФЗ</w:t>
      </w:r>
      <w:r w:rsidRPr="0075248E">
        <w:rPr>
          <w:rFonts w:eastAsia="Times New Roman"/>
          <w:spacing w:val="6"/>
          <w:sz w:val="26"/>
          <w:szCs w:val="26"/>
        </w:rPr>
        <w:t xml:space="preserve"> </w:t>
      </w:r>
      <w:r w:rsidRPr="0075248E">
        <w:rPr>
          <w:rFonts w:eastAsia="Times New Roman"/>
          <w:spacing w:val="-7"/>
          <w:sz w:val="26"/>
          <w:szCs w:val="26"/>
        </w:rPr>
        <w:t>«</w:t>
      </w:r>
      <w:r w:rsidRPr="0075248E">
        <w:rPr>
          <w:rFonts w:eastAsia="Times New Roman"/>
          <w:spacing w:val="2"/>
          <w:sz w:val="26"/>
          <w:szCs w:val="26"/>
        </w:rPr>
        <w:t>О</w:t>
      </w:r>
      <w:r w:rsidRPr="0075248E">
        <w:rPr>
          <w:rFonts w:eastAsia="Times New Roman"/>
          <w:sz w:val="26"/>
          <w:szCs w:val="26"/>
        </w:rPr>
        <w:t>б</w:t>
      </w:r>
      <w:r w:rsidRPr="0075248E">
        <w:rPr>
          <w:rFonts w:eastAsia="Times New Roman"/>
          <w:spacing w:val="1"/>
          <w:sz w:val="26"/>
          <w:szCs w:val="26"/>
        </w:rPr>
        <w:t xml:space="preserve"> </w:t>
      </w:r>
      <w:r w:rsidRPr="0075248E">
        <w:rPr>
          <w:rFonts w:eastAsia="Times New Roman"/>
          <w:sz w:val="26"/>
          <w:szCs w:val="26"/>
        </w:rPr>
        <w:t>общ</w:t>
      </w:r>
      <w:r w:rsidRPr="0075248E">
        <w:rPr>
          <w:rFonts w:eastAsia="Times New Roman"/>
          <w:spacing w:val="1"/>
          <w:sz w:val="26"/>
          <w:szCs w:val="26"/>
        </w:rPr>
        <w:t>и</w:t>
      </w:r>
      <w:r w:rsidRPr="0075248E">
        <w:rPr>
          <w:rFonts w:eastAsia="Times New Roman"/>
          <w:sz w:val="26"/>
          <w:szCs w:val="26"/>
        </w:rPr>
        <w:t>х</w:t>
      </w:r>
      <w:r w:rsidRPr="0075248E">
        <w:rPr>
          <w:rFonts w:eastAsia="Times New Roman"/>
          <w:spacing w:val="3"/>
          <w:sz w:val="26"/>
          <w:szCs w:val="26"/>
        </w:rPr>
        <w:t xml:space="preserve"> </w:t>
      </w:r>
      <w:r w:rsidRPr="0075248E">
        <w:rPr>
          <w:rFonts w:eastAsia="Times New Roman"/>
          <w:spacing w:val="1"/>
          <w:sz w:val="26"/>
          <w:szCs w:val="26"/>
        </w:rPr>
        <w:t>п</w:t>
      </w:r>
      <w:r w:rsidRPr="0075248E">
        <w:rPr>
          <w:rFonts w:eastAsia="Times New Roman"/>
          <w:sz w:val="26"/>
          <w:szCs w:val="26"/>
        </w:rPr>
        <w:t>р</w:t>
      </w:r>
      <w:r w:rsidRPr="0075248E">
        <w:rPr>
          <w:rFonts w:eastAsia="Times New Roman"/>
          <w:spacing w:val="-1"/>
          <w:sz w:val="26"/>
          <w:szCs w:val="26"/>
        </w:rPr>
        <w:t>ин</w:t>
      </w:r>
      <w:r w:rsidRPr="0075248E">
        <w:rPr>
          <w:rFonts w:eastAsia="Times New Roman"/>
          <w:spacing w:val="1"/>
          <w:sz w:val="26"/>
          <w:szCs w:val="26"/>
        </w:rPr>
        <w:t>цип</w:t>
      </w:r>
      <w:r w:rsidRPr="0075248E">
        <w:rPr>
          <w:rFonts w:eastAsia="Times New Roman"/>
          <w:spacing w:val="-3"/>
          <w:sz w:val="26"/>
          <w:szCs w:val="26"/>
        </w:rPr>
        <w:t>а</w:t>
      </w:r>
      <w:r w:rsidRPr="0075248E">
        <w:rPr>
          <w:rFonts w:eastAsia="Times New Roman"/>
          <w:sz w:val="26"/>
          <w:szCs w:val="26"/>
        </w:rPr>
        <w:t>х</w:t>
      </w:r>
      <w:r w:rsidRPr="0075248E">
        <w:rPr>
          <w:rFonts w:eastAsia="Times New Roman"/>
          <w:spacing w:val="3"/>
          <w:sz w:val="26"/>
          <w:szCs w:val="26"/>
        </w:rPr>
        <w:t xml:space="preserve"> </w:t>
      </w:r>
      <w:r w:rsidRPr="0075248E">
        <w:rPr>
          <w:rFonts w:eastAsia="Times New Roman"/>
          <w:sz w:val="26"/>
          <w:szCs w:val="26"/>
        </w:rPr>
        <w:t>орг</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pacing w:val="-1"/>
          <w:sz w:val="26"/>
          <w:szCs w:val="26"/>
        </w:rPr>
        <w:t>и</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z w:val="26"/>
          <w:szCs w:val="26"/>
        </w:rPr>
        <w:t xml:space="preserve">и </w:t>
      </w:r>
      <w:r w:rsidRPr="0075248E">
        <w:rPr>
          <w:rFonts w:eastAsia="Times New Roman"/>
          <w:spacing w:val="-1"/>
          <w:sz w:val="26"/>
          <w:szCs w:val="26"/>
        </w:rPr>
        <w:t>мес</w:t>
      </w:r>
      <w:r w:rsidRPr="0075248E">
        <w:rPr>
          <w:rFonts w:eastAsia="Times New Roman"/>
          <w:sz w:val="26"/>
          <w:szCs w:val="26"/>
        </w:rPr>
        <w:t>т</w:t>
      </w:r>
      <w:r w:rsidRPr="0075248E">
        <w:rPr>
          <w:rFonts w:eastAsia="Times New Roman"/>
          <w:spacing w:val="2"/>
          <w:sz w:val="26"/>
          <w:szCs w:val="26"/>
        </w:rPr>
        <w:t>н</w:t>
      </w:r>
      <w:r w:rsidRPr="0075248E">
        <w:rPr>
          <w:rFonts w:eastAsia="Times New Roman"/>
          <w:sz w:val="26"/>
          <w:szCs w:val="26"/>
        </w:rPr>
        <w:t xml:space="preserve">ого </w:t>
      </w:r>
      <w:r w:rsidRPr="0075248E">
        <w:rPr>
          <w:rFonts w:eastAsia="Times New Roman"/>
          <w:spacing w:val="-1"/>
          <w:sz w:val="26"/>
          <w:szCs w:val="26"/>
        </w:rPr>
        <w:t>сам</w:t>
      </w:r>
      <w:r w:rsidRPr="0075248E">
        <w:rPr>
          <w:rFonts w:eastAsia="Times New Roman"/>
          <w:spacing w:val="5"/>
          <w:sz w:val="26"/>
          <w:szCs w:val="26"/>
        </w:rPr>
        <w:t>о</w:t>
      </w:r>
      <w:r w:rsidRPr="0075248E">
        <w:rPr>
          <w:rFonts w:eastAsia="Times New Roman"/>
          <w:spacing w:val="-5"/>
          <w:sz w:val="26"/>
          <w:szCs w:val="26"/>
        </w:rPr>
        <w:t>у</w:t>
      </w:r>
      <w:r w:rsidRPr="0075248E">
        <w:rPr>
          <w:rFonts w:eastAsia="Times New Roman"/>
          <w:spacing w:val="1"/>
          <w:sz w:val="26"/>
          <w:szCs w:val="26"/>
        </w:rPr>
        <w:t>п</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я в Рос</w:t>
      </w:r>
      <w:r w:rsidRPr="0075248E">
        <w:rPr>
          <w:rFonts w:eastAsia="Times New Roman"/>
          <w:spacing w:val="-1"/>
          <w:sz w:val="26"/>
          <w:szCs w:val="26"/>
        </w:rPr>
        <w:t>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pacing w:val="-2"/>
          <w:sz w:val="26"/>
          <w:szCs w:val="26"/>
        </w:rPr>
        <w:t>р</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pacing w:val="3"/>
          <w:sz w:val="26"/>
          <w:szCs w:val="26"/>
        </w:rPr>
        <w:t>и</w:t>
      </w:r>
      <w:r w:rsidRPr="0075248E">
        <w:rPr>
          <w:rFonts w:eastAsia="Times New Roman"/>
          <w:spacing w:val="-7"/>
          <w:sz w:val="26"/>
          <w:szCs w:val="26"/>
        </w:rPr>
        <w:t>»</w:t>
      </w:r>
      <w:r w:rsidR="00845228" w:rsidRPr="0075248E">
        <w:rPr>
          <w:rFonts w:eastAsia="Times New Roman"/>
          <w:sz w:val="26"/>
          <w:szCs w:val="26"/>
        </w:rPr>
        <w:t>.</w:t>
      </w:r>
    </w:p>
    <w:p w:rsidR="002B3703" w:rsidRPr="0075248E" w:rsidRDefault="002B3703" w:rsidP="001B116D">
      <w:pPr>
        <w:tabs>
          <w:tab w:val="left" w:pos="12758"/>
        </w:tabs>
        <w:ind w:firstLine="709"/>
        <w:rPr>
          <w:rFonts w:eastAsia="Times New Roman"/>
          <w:sz w:val="26"/>
          <w:szCs w:val="26"/>
        </w:rPr>
      </w:pPr>
      <w:r w:rsidRPr="0075248E">
        <w:rPr>
          <w:rFonts w:eastAsia="Times New Roman"/>
          <w:sz w:val="26"/>
          <w:szCs w:val="26"/>
        </w:rPr>
        <w:lastRenderedPageBreak/>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 xml:space="preserve">он </w:t>
      </w:r>
      <w:r w:rsidRPr="0075248E">
        <w:rPr>
          <w:rFonts w:eastAsia="Times New Roman"/>
          <w:spacing w:val="-2"/>
          <w:sz w:val="26"/>
          <w:szCs w:val="26"/>
        </w:rPr>
        <w:t>о</w:t>
      </w:r>
      <w:r w:rsidRPr="0075248E">
        <w:rPr>
          <w:rFonts w:eastAsia="Times New Roman"/>
          <w:sz w:val="26"/>
          <w:szCs w:val="26"/>
        </w:rPr>
        <w:t>т 22.10.2004</w:t>
      </w:r>
      <w:r w:rsidRPr="0075248E">
        <w:rPr>
          <w:rFonts w:eastAsia="Times New Roman"/>
          <w:spacing w:val="45"/>
          <w:sz w:val="26"/>
          <w:szCs w:val="26"/>
        </w:rPr>
        <w:t xml:space="preserve"> </w:t>
      </w:r>
      <w:r w:rsidRPr="0075248E">
        <w:rPr>
          <w:rFonts w:eastAsia="Times New Roman"/>
          <w:sz w:val="26"/>
          <w:szCs w:val="26"/>
        </w:rPr>
        <w:t>№ 12</w:t>
      </w:r>
      <w:r w:rsidRPr="0075248E">
        <w:rPr>
          <w:rFonts w:eastAsia="Times New Roman"/>
          <w:spacing w:val="4"/>
          <w:sz w:val="26"/>
          <w:szCs w:val="26"/>
        </w:rPr>
        <w:t>5</w:t>
      </w:r>
      <w:r w:rsidRPr="0075248E">
        <w:rPr>
          <w:rFonts w:eastAsia="Times New Roman"/>
          <w:spacing w:val="-1"/>
          <w:sz w:val="26"/>
          <w:szCs w:val="26"/>
        </w:rPr>
        <w:t>-</w:t>
      </w:r>
      <w:r w:rsidRPr="0075248E">
        <w:rPr>
          <w:rFonts w:eastAsia="Times New Roman"/>
          <w:sz w:val="26"/>
          <w:szCs w:val="26"/>
        </w:rPr>
        <w:t xml:space="preserve">ФЗ </w:t>
      </w:r>
      <w:r w:rsidRPr="0075248E">
        <w:rPr>
          <w:rFonts w:eastAsia="Times New Roman"/>
          <w:spacing w:val="-7"/>
          <w:sz w:val="26"/>
          <w:szCs w:val="26"/>
        </w:rPr>
        <w:t>«</w:t>
      </w:r>
      <w:r w:rsidRPr="0075248E">
        <w:rPr>
          <w:rFonts w:eastAsia="Times New Roman"/>
          <w:sz w:val="26"/>
          <w:szCs w:val="26"/>
        </w:rPr>
        <w:t>Об</w:t>
      </w:r>
      <w:r w:rsidRPr="0075248E">
        <w:rPr>
          <w:rFonts w:eastAsia="Times New Roman"/>
          <w:spacing w:val="45"/>
          <w:sz w:val="26"/>
          <w:szCs w:val="26"/>
        </w:rPr>
        <w:t xml:space="preserve"> </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2"/>
          <w:sz w:val="26"/>
          <w:szCs w:val="26"/>
        </w:rPr>
        <w:t>х</w:t>
      </w:r>
      <w:r w:rsidRPr="0075248E">
        <w:rPr>
          <w:rFonts w:eastAsia="Times New Roman"/>
          <w:spacing w:val="1"/>
          <w:sz w:val="26"/>
          <w:szCs w:val="26"/>
        </w:rPr>
        <w:t>и</w:t>
      </w:r>
      <w:r w:rsidRPr="0075248E">
        <w:rPr>
          <w:rFonts w:eastAsia="Times New Roman"/>
          <w:sz w:val="26"/>
          <w:szCs w:val="26"/>
        </w:rPr>
        <w:t>вном д</w:t>
      </w:r>
      <w:r w:rsidRPr="0075248E">
        <w:rPr>
          <w:rFonts w:eastAsia="Times New Roman"/>
          <w:spacing w:val="-1"/>
          <w:sz w:val="26"/>
          <w:szCs w:val="26"/>
        </w:rPr>
        <w:t>е</w:t>
      </w:r>
      <w:r w:rsidRPr="0075248E">
        <w:rPr>
          <w:rFonts w:eastAsia="Times New Roman"/>
          <w:sz w:val="26"/>
          <w:szCs w:val="26"/>
        </w:rPr>
        <w:t>ле</w:t>
      </w:r>
      <w:r w:rsidRPr="0075248E">
        <w:rPr>
          <w:rFonts w:eastAsia="Times New Roman"/>
          <w:spacing w:val="45"/>
          <w:sz w:val="26"/>
          <w:szCs w:val="26"/>
        </w:rPr>
        <w:t xml:space="preserve"> </w:t>
      </w:r>
      <w:r w:rsidRPr="0075248E">
        <w:rPr>
          <w:rFonts w:eastAsia="Times New Roman"/>
          <w:sz w:val="26"/>
          <w:szCs w:val="26"/>
        </w:rPr>
        <w:t xml:space="preserve">в </w:t>
      </w:r>
      <w:r w:rsidRPr="0075248E">
        <w:rPr>
          <w:rFonts w:eastAsia="Times New Roman"/>
          <w:spacing w:val="45"/>
          <w:sz w:val="26"/>
          <w:szCs w:val="26"/>
        </w:rPr>
        <w:t xml:space="preserve">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00EA3DB7" w:rsidRPr="0075248E">
        <w:rPr>
          <w:rFonts w:eastAsia="Times New Roman"/>
          <w:sz w:val="26"/>
          <w:szCs w:val="26"/>
        </w:rPr>
        <w:t xml:space="preserve">ой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pacing w:val="6"/>
          <w:sz w:val="26"/>
          <w:szCs w:val="26"/>
        </w:rPr>
        <w:t>и</w:t>
      </w:r>
      <w:r w:rsidRPr="0075248E">
        <w:rPr>
          <w:rFonts w:eastAsia="Times New Roman"/>
          <w:spacing w:val="-10"/>
          <w:sz w:val="26"/>
          <w:szCs w:val="26"/>
        </w:rPr>
        <w:t>»</w:t>
      </w:r>
      <w:r w:rsidR="00845228" w:rsidRPr="0075248E">
        <w:rPr>
          <w:rFonts w:eastAsia="Times New Roman"/>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Градо</w:t>
      </w:r>
      <w:r w:rsidRPr="0075248E">
        <w:rPr>
          <w:rFonts w:eastAsia="Times New Roman"/>
          <w:spacing w:val="-1"/>
          <w:sz w:val="26"/>
          <w:szCs w:val="26"/>
        </w:rPr>
        <w:t>с</w:t>
      </w:r>
      <w:r w:rsidRPr="0075248E">
        <w:rPr>
          <w:rFonts w:eastAsia="Times New Roman"/>
          <w:sz w:val="26"/>
          <w:szCs w:val="26"/>
        </w:rPr>
        <w:t>тро</w:t>
      </w:r>
      <w:r w:rsidRPr="0075248E">
        <w:rPr>
          <w:rFonts w:eastAsia="Times New Roman"/>
          <w:spacing w:val="2"/>
          <w:sz w:val="26"/>
          <w:szCs w:val="26"/>
        </w:rPr>
        <w:t>и</w:t>
      </w:r>
      <w:r w:rsidRPr="0075248E">
        <w:rPr>
          <w:rFonts w:eastAsia="Times New Roman"/>
          <w:sz w:val="26"/>
          <w:szCs w:val="26"/>
        </w:rPr>
        <w:t>тел</w:t>
      </w:r>
      <w:r w:rsidRPr="0075248E">
        <w:rPr>
          <w:rFonts w:eastAsia="Times New Roman"/>
          <w:spacing w:val="1"/>
          <w:sz w:val="26"/>
          <w:szCs w:val="26"/>
        </w:rPr>
        <w:t>ьн</w:t>
      </w:r>
      <w:r w:rsidRPr="0075248E">
        <w:rPr>
          <w:rFonts w:eastAsia="Times New Roman"/>
          <w:sz w:val="26"/>
          <w:szCs w:val="26"/>
        </w:rPr>
        <w:t>ый</w:t>
      </w:r>
      <w:r w:rsidRPr="0075248E">
        <w:rPr>
          <w:rFonts w:eastAsia="Times New Roman"/>
          <w:spacing w:val="-2"/>
          <w:sz w:val="26"/>
          <w:szCs w:val="26"/>
        </w:rPr>
        <w:t xml:space="preserve"> </w:t>
      </w:r>
      <w:r w:rsidRPr="0075248E">
        <w:rPr>
          <w:rFonts w:eastAsia="Times New Roman"/>
          <w:spacing w:val="1"/>
          <w:sz w:val="26"/>
          <w:szCs w:val="26"/>
        </w:rPr>
        <w:t>к</w:t>
      </w:r>
      <w:r w:rsidRPr="0075248E">
        <w:rPr>
          <w:rFonts w:eastAsia="Times New Roman"/>
          <w:spacing w:val="-2"/>
          <w:sz w:val="26"/>
          <w:szCs w:val="26"/>
        </w:rPr>
        <w:t>о</w:t>
      </w:r>
      <w:r w:rsidRPr="0075248E">
        <w:rPr>
          <w:rFonts w:eastAsia="Times New Roman"/>
          <w:sz w:val="26"/>
          <w:szCs w:val="26"/>
        </w:rPr>
        <w:t>д</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с</w:t>
      </w:r>
      <w:r w:rsidRPr="0075248E">
        <w:rPr>
          <w:rFonts w:eastAsia="Times New Roman"/>
          <w:spacing w:val="-1"/>
          <w:sz w:val="26"/>
          <w:szCs w:val="26"/>
        </w:rPr>
        <w:t xml:space="preserve">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ции</w:t>
      </w:r>
      <w:r w:rsidRPr="0075248E">
        <w:rPr>
          <w:rFonts w:eastAsia="Times New Roman"/>
          <w:sz w:val="26"/>
          <w:szCs w:val="26"/>
        </w:rPr>
        <w:t xml:space="preserve">. </w:t>
      </w:r>
    </w:p>
    <w:p w:rsidR="00E13C2C" w:rsidRPr="0075248E" w:rsidRDefault="00E13C2C" w:rsidP="00E13C2C">
      <w:pPr>
        <w:tabs>
          <w:tab w:val="left" w:pos="12758"/>
        </w:tabs>
        <w:ind w:firstLine="709"/>
        <w:rPr>
          <w:rFonts w:eastAsia="Times New Roman"/>
          <w:sz w:val="26"/>
          <w:szCs w:val="26"/>
        </w:rPr>
      </w:pPr>
      <w:r w:rsidRPr="0075248E">
        <w:rPr>
          <w:rFonts w:eastAsia="Times New Roman"/>
          <w:spacing w:val="-2"/>
          <w:sz w:val="26"/>
          <w:szCs w:val="26"/>
        </w:rPr>
        <w:t>В</w:t>
      </w:r>
      <w:r w:rsidRPr="0075248E">
        <w:rPr>
          <w:rFonts w:eastAsia="Times New Roman"/>
          <w:sz w:val="26"/>
          <w:szCs w:val="26"/>
        </w:rPr>
        <w:t>од</w:t>
      </w:r>
      <w:r w:rsidRPr="0075248E">
        <w:rPr>
          <w:rFonts w:eastAsia="Times New Roman"/>
          <w:spacing w:val="1"/>
          <w:sz w:val="26"/>
          <w:szCs w:val="26"/>
        </w:rPr>
        <w:t>н</w:t>
      </w:r>
      <w:r w:rsidRPr="0075248E">
        <w:rPr>
          <w:rFonts w:eastAsia="Times New Roman"/>
          <w:sz w:val="26"/>
          <w:szCs w:val="26"/>
        </w:rPr>
        <w:t xml:space="preserve">ый </w:t>
      </w:r>
      <w:r w:rsidRPr="0075248E">
        <w:rPr>
          <w:rFonts w:eastAsia="Times New Roman"/>
          <w:spacing w:val="1"/>
          <w:sz w:val="26"/>
          <w:szCs w:val="26"/>
        </w:rPr>
        <w:t>к</w:t>
      </w:r>
      <w:r w:rsidRPr="0075248E">
        <w:rPr>
          <w:rFonts w:eastAsia="Times New Roman"/>
          <w:sz w:val="26"/>
          <w:szCs w:val="26"/>
        </w:rPr>
        <w:t>од</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с</w:t>
      </w:r>
      <w:r w:rsidRPr="0075248E">
        <w:rPr>
          <w:rFonts w:eastAsia="Times New Roman"/>
          <w:spacing w:val="-1"/>
          <w:sz w:val="26"/>
          <w:szCs w:val="26"/>
        </w:rPr>
        <w:t xml:space="preserve">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w:t>
      </w:r>
      <w:r w:rsidRPr="0075248E">
        <w:rPr>
          <w:rFonts w:eastAsia="Times New Roman"/>
          <w:spacing w:val="-1"/>
          <w:sz w:val="26"/>
          <w:szCs w:val="26"/>
        </w:rPr>
        <w:t>йс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ции</w:t>
      </w:r>
      <w:r w:rsidRPr="0075248E">
        <w:rPr>
          <w:rFonts w:eastAsia="Times New Roman"/>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Ле</w:t>
      </w:r>
      <w:r w:rsidRPr="0075248E">
        <w:rPr>
          <w:rFonts w:eastAsia="Times New Roman"/>
          <w:spacing w:val="-1"/>
          <w:sz w:val="26"/>
          <w:szCs w:val="26"/>
        </w:rPr>
        <w:t>с</w:t>
      </w:r>
      <w:r w:rsidRPr="0075248E">
        <w:rPr>
          <w:rFonts w:eastAsia="Times New Roman"/>
          <w:spacing w:val="1"/>
          <w:sz w:val="26"/>
          <w:szCs w:val="26"/>
        </w:rPr>
        <w:t>н</w:t>
      </w:r>
      <w:r w:rsidRPr="0075248E">
        <w:rPr>
          <w:rFonts w:eastAsia="Times New Roman"/>
          <w:sz w:val="26"/>
          <w:szCs w:val="26"/>
        </w:rPr>
        <w:t>ой</w:t>
      </w:r>
      <w:r w:rsidRPr="0075248E">
        <w:rPr>
          <w:rFonts w:eastAsia="Times New Roman"/>
          <w:spacing w:val="1"/>
          <w:sz w:val="26"/>
          <w:szCs w:val="26"/>
        </w:rPr>
        <w:t xml:space="preserve"> к</w:t>
      </w:r>
      <w:r w:rsidRPr="0075248E">
        <w:rPr>
          <w:rFonts w:eastAsia="Times New Roman"/>
          <w:sz w:val="26"/>
          <w:szCs w:val="26"/>
        </w:rPr>
        <w:t>од</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с</w:t>
      </w:r>
      <w:r w:rsidRPr="0075248E">
        <w:rPr>
          <w:rFonts w:eastAsia="Times New Roman"/>
          <w:spacing w:val="-1"/>
          <w:sz w:val="26"/>
          <w:szCs w:val="26"/>
        </w:rPr>
        <w:t xml:space="preserve">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3"/>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ции.</w:t>
      </w:r>
    </w:p>
    <w:p w:rsidR="00E13C2C" w:rsidRPr="0075248E" w:rsidRDefault="00E13C2C" w:rsidP="00E13C2C">
      <w:pPr>
        <w:tabs>
          <w:tab w:val="left" w:pos="12758"/>
        </w:tabs>
        <w:ind w:firstLine="709"/>
        <w:rPr>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ый</w:t>
      </w:r>
      <w:r w:rsidRPr="0075248E">
        <w:rPr>
          <w:rFonts w:eastAsia="Times New Roman"/>
          <w:spacing w:val="2"/>
          <w:sz w:val="26"/>
          <w:szCs w:val="26"/>
        </w:rPr>
        <w:t xml:space="preserve">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pacing w:val="-2"/>
          <w:sz w:val="26"/>
          <w:szCs w:val="26"/>
        </w:rPr>
        <w:t>о</w:t>
      </w:r>
      <w:r w:rsidRPr="0075248E">
        <w:rPr>
          <w:rFonts w:eastAsia="Times New Roman"/>
          <w:sz w:val="26"/>
          <w:szCs w:val="26"/>
        </w:rPr>
        <w:t>н</w:t>
      </w:r>
      <w:r w:rsidRPr="0075248E">
        <w:rPr>
          <w:rFonts w:eastAsia="Times New Roman"/>
          <w:spacing w:val="3"/>
          <w:sz w:val="26"/>
          <w:szCs w:val="26"/>
        </w:rPr>
        <w:t xml:space="preserve"> </w:t>
      </w:r>
      <w:r w:rsidRPr="0075248E">
        <w:rPr>
          <w:rFonts w:eastAsia="Times New Roman"/>
          <w:sz w:val="26"/>
          <w:szCs w:val="26"/>
        </w:rPr>
        <w:t>от 22.07.2008</w:t>
      </w:r>
      <w:r w:rsidRPr="0075248E">
        <w:rPr>
          <w:rFonts w:eastAsia="Times New Roman"/>
          <w:spacing w:val="2"/>
          <w:sz w:val="26"/>
          <w:szCs w:val="26"/>
        </w:rPr>
        <w:t xml:space="preserve"> </w:t>
      </w:r>
      <w:r w:rsidRPr="0075248E">
        <w:rPr>
          <w:rFonts w:eastAsia="Times New Roman"/>
          <w:sz w:val="26"/>
          <w:szCs w:val="26"/>
        </w:rPr>
        <w:t>№</w:t>
      </w:r>
      <w:r w:rsidRPr="0075248E">
        <w:rPr>
          <w:rFonts w:eastAsia="Times New Roman"/>
          <w:spacing w:val="1"/>
          <w:sz w:val="26"/>
          <w:szCs w:val="26"/>
        </w:rPr>
        <w:t xml:space="preserve"> </w:t>
      </w:r>
      <w:r w:rsidRPr="0075248E">
        <w:rPr>
          <w:rFonts w:eastAsia="Times New Roman"/>
          <w:sz w:val="26"/>
          <w:szCs w:val="26"/>
        </w:rPr>
        <w:t>12</w:t>
      </w:r>
      <w:r w:rsidRPr="0075248E">
        <w:rPr>
          <w:rFonts w:eastAsia="Times New Roman"/>
          <w:spacing w:val="4"/>
          <w:sz w:val="26"/>
          <w:szCs w:val="26"/>
        </w:rPr>
        <w:t>3</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7"/>
          <w:sz w:val="26"/>
          <w:szCs w:val="26"/>
        </w:rPr>
        <w:t xml:space="preserve"> </w:t>
      </w:r>
      <w:r w:rsidRPr="0075248E">
        <w:rPr>
          <w:rFonts w:eastAsia="Times New Roman"/>
          <w:spacing w:val="-7"/>
          <w:sz w:val="26"/>
          <w:szCs w:val="26"/>
        </w:rPr>
        <w:t>«</w:t>
      </w:r>
      <w:r w:rsidRPr="0075248E">
        <w:rPr>
          <w:rFonts w:eastAsia="Times New Roman"/>
          <w:sz w:val="26"/>
          <w:szCs w:val="26"/>
        </w:rPr>
        <w:t>Т</w:t>
      </w:r>
      <w:r w:rsidRPr="0075248E">
        <w:rPr>
          <w:rFonts w:eastAsia="Times New Roman"/>
          <w:spacing w:val="-1"/>
          <w:sz w:val="26"/>
          <w:szCs w:val="26"/>
        </w:rPr>
        <w:t>е</w:t>
      </w:r>
      <w:r w:rsidRPr="0075248E">
        <w:rPr>
          <w:rFonts w:eastAsia="Times New Roman"/>
          <w:spacing w:val="2"/>
          <w:sz w:val="26"/>
          <w:szCs w:val="26"/>
        </w:rPr>
        <w:t>х</w:t>
      </w:r>
      <w:r w:rsidRPr="0075248E">
        <w:rPr>
          <w:rFonts w:eastAsia="Times New Roman"/>
          <w:spacing w:val="1"/>
          <w:sz w:val="26"/>
          <w:szCs w:val="26"/>
        </w:rPr>
        <w:t>ни</w:t>
      </w:r>
      <w:r w:rsidRPr="0075248E">
        <w:rPr>
          <w:rFonts w:eastAsia="Times New Roman"/>
          <w:spacing w:val="-1"/>
          <w:sz w:val="26"/>
          <w:szCs w:val="26"/>
        </w:rPr>
        <w:t>чес</w:t>
      </w:r>
      <w:r w:rsidRPr="0075248E">
        <w:rPr>
          <w:rFonts w:eastAsia="Times New Roman"/>
          <w:spacing w:val="1"/>
          <w:sz w:val="26"/>
          <w:szCs w:val="26"/>
        </w:rPr>
        <w:t>ки</w:t>
      </w:r>
      <w:r w:rsidRPr="0075248E">
        <w:rPr>
          <w:rFonts w:eastAsia="Times New Roman"/>
          <w:sz w:val="26"/>
          <w:szCs w:val="26"/>
        </w:rPr>
        <w:t>й</w:t>
      </w:r>
      <w:r w:rsidRPr="0075248E">
        <w:rPr>
          <w:rFonts w:eastAsia="Times New Roman"/>
          <w:spacing w:val="1"/>
          <w:sz w:val="26"/>
          <w:szCs w:val="26"/>
        </w:rPr>
        <w:t xml:space="preserve"> </w:t>
      </w:r>
      <w:r w:rsidRPr="0075248E">
        <w:rPr>
          <w:rFonts w:eastAsia="Times New Roman"/>
          <w:sz w:val="26"/>
          <w:szCs w:val="26"/>
        </w:rPr>
        <w:t>р</w:t>
      </w:r>
      <w:r w:rsidRPr="0075248E">
        <w:rPr>
          <w:rFonts w:eastAsia="Times New Roman"/>
          <w:spacing w:val="-1"/>
          <w:sz w:val="26"/>
          <w:szCs w:val="26"/>
        </w:rPr>
        <w:t>е</w:t>
      </w:r>
      <w:r w:rsidRPr="0075248E">
        <w:rPr>
          <w:rFonts w:eastAsia="Times New Roman"/>
          <w:sz w:val="26"/>
          <w:szCs w:val="26"/>
        </w:rPr>
        <w:t>гл</w:t>
      </w:r>
      <w:r w:rsidRPr="0075248E">
        <w:rPr>
          <w:rFonts w:eastAsia="Times New Roman"/>
          <w:spacing w:val="-1"/>
          <w:sz w:val="26"/>
          <w:szCs w:val="26"/>
        </w:rPr>
        <w:t>аме</w:t>
      </w:r>
      <w:r w:rsidRPr="0075248E">
        <w:rPr>
          <w:rFonts w:eastAsia="Times New Roman"/>
          <w:spacing w:val="1"/>
          <w:sz w:val="26"/>
          <w:szCs w:val="26"/>
        </w:rPr>
        <w:t>н</w:t>
      </w:r>
      <w:r w:rsidRPr="0075248E">
        <w:rPr>
          <w:rFonts w:eastAsia="Times New Roman"/>
          <w:sz w:val="26"/>
          <w:szCs w:val="26"/>
        </w:rPr>
        <w:t>т</w:t>
      </w:r>
      <w:r w:rsidRPr="0075248E">
        <w:rPr>
          <w:rFonts w:eastAsia="Times New Roman"/>
          <w:spacing w:val="3"/>
          <w:sz w:val="26"/>
          <w:szCs w:val="26"/>
        </w:rPr>
        <w:t xml:space="preserve"> </w:t>
      </w:r>
      <w:r w:rsidRPr="0075248E">
        <w:rPr>
          <w:rFonts w:eastAsia="Times New Roman"/>
          <w:sz w:val="26"/>
          <w:szCs w:val="26"/>
        </w:rPr>
        <w:t>о</w:t>
      </w:r>
      <w:r w:rsidRPr="0075248E">
        <w:rPr>
          <w:rFonts w:eastAsia="Times New Roman"/>
          <w:spacing w:val="2"/>
          <w:sz w:val="26"/>
          <w:szCs w:val="26"/>
        </w:rPr>
        <w:t xml:space="preserve"> </w:t>
      </w:r>
      <w:r w:rsidRPr="0075248E">
        <w:rPr>
          <w:rFonts w:eastAsia="Times New Roman"/>
          <w:sz w:val="26"/>
          <w:szCs w:val="26"/>
        </w:rPr>
        <w:t>треб</w:t>
      </w:r>
      <w:r w:rsidRPr="0075248E">
        <w:rPr>
          <w:rFonts w:eastAsia="Times New Roman"/>
          <w:sz w:val="26"/>
          <w:szCs w:val="26"/>
        </w:rPr>
        <w:t>о</w:t>
      </w:r>
      <w:r w:rsidRPr="0075248E">
        <w:rPr>
          <w:rFonts w:eastAsia="Times New Roman"/>
          <w:sz w:val="26"/>
          <w:szCs w:val="26"/>
        </w:rPr>
        <w:t>в</w:t>
      </w:r>
      <w:r w:rsidRPr="0075248E">
        <w:rPr>
          <w:rFonts w:eastAsia="Times New Roman"/>
          <w:spacing w:val="-1"/>
          <w:sz w:val="26"/>
          <w:szCs w:val="26"/>
        </w:rPr>
        <w:t>ан</w:t>
      </w:r>
      <w:r w:rsidRPr="0075248E">
        <w:rPr>
          <w:rFonts w:eastAsia="Times New Roman"/>
          <w:spacing w:val="1"/>
          <w:sz w:val="26"/>
          <w:szCs w:val="26"/>
        </w:rPr>
        <w:t>и</w:t>
      </w:r>
      <w:r w:rsidRPr="0075248E">
        <w:rPr>
          <w:rFonts w:eastAsia="Times New Roman"/>
          <w:spacing w:val="-2"/>
          <w:sz w:val="26"/>
          <w:szCs w:val="26"/>
        </w:rPr>
        <w:t>я</w:t>
      </w:r>
      <w:r w:rsidRPr="0075248E">
        <w:rPr>
          <w:rFonts w:eastAsia="Times New Roman"/>
          <w:sz w:val="26"/>
          <w:szCs w:val="26"/>
        </w:rPr>
        <w:t xml:space="preserve">х </w:t>
      </w:r>
      <w:r w:rsidRPr="0075248E">
        <w:rPr>
          <w:rFonts w:eastAsia="Times New Roman"/>
          <w:spacing w:val="1"/>
          <w:sz w:val="26"/>
          <w:szCs w:val="26"/>
        </w:rPr>
        <w:t>п</w:t>
      </w:r>
      <w:r w:rsidRPr="0075248E">
        <w:rPr>
          <w:rFonts w:eastAsia="Times New Roman"/>
          <w:sz w:val="26"/>
          <w:szCs w:val="26"/>
        </w:rPr>
        <w:t>ож</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н</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z w:val="26"/>
          <w:szCs w:val="26"/>
        </w:rPr>
        <w:t>б</w:t>
      </w:r>
      <w:r w:rsidRPr="0075248E">
        <w:rPr>
          <w:rFonts w:eastAsia="Times New Roman"/>
          <w:spacing w:val="-1"/>
          <w:sz w:val="26"/>
          <w:szCs w:val="26"/>
        </w:rPr>
        <w:t>е</w:t>
      </w:r>
      <w:r w:rsidRPr="0075248E">
        <w:rPr>
          <w:rFonts w:eastAsia="Times New Roman"/>
          <w:spacing w:val="1"/>
          <w:sz w:val="26"/>
          <w:szCs w:val="26"/>
        </w:rPr>
        <w:t>з</w:t>
      </w:r>
      <w:r w:rsidRPr="0075248E">
        <w:rPr>
          <w:rFonts w:eastAsia="Times New Roman"/>
          <w:spacing w:val="-2"/>
          <w:sz w:val="26"/>
          <w:szCs w:val="26"/>
        </w:rPr>
        <w:t>о</w:t>
      </w:r>
      <w:r w:rsidRPr="0075248E">
        <w:rPr>
          <w:rFonts w:eastAsia="Times New Roman"/>
          <w:spacing w:val="1"/>
          <w:sz w:val="26"/>
          <w:szCs w:val="26"/>
        </w:rPr>
        <w:t>п</w:t>
      </w:r>
      <w:r w:rsidRPr="0075248E">
        <w:rPr>
          <w:rFonts w:eastAsia="Times New Roman"/>
          <w:spacing w:val="-1"/>
          <w:sz w:val="26"/>
          <w:szCs w:val="26"/>
        </w:rPr>
        <w:t>ас</w:t>
      </w:r>
      <w:r w:rsidRPr="0075248E">
        <w:rPr>
          <w:rFonts w:eastAsia="Times New Roman"/>
          <w:spacing w:val="1"/>
          <w:sz w:val="26"/>
          <w:szCs w:val="26"/>
        </w:rPr>
        <w:t>н</w:t>
      </w:r>
      <w:r w:rsidRPr="0075248E">
        <w:rPr>
          <w:rFonts w:eastAsia="Times New Roman"/>
          <w:sz w:val="26"/>
          <w:szCs w:val="26"/>
        </w:rPr>
        <w:t>о</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5"/>
          <w:sz w:val="26"/>
          <w:szCs w:val="26"/>
        </w:rPr>
        <w:t>».</w:t>
      </w:r>
    </w:p>
    <w:p w:rsidR="002B3703" w:rsidRPr="0075248E" w:rsidRDefault="002B3703" w:rsidP="001B116D">
      <w:pPr>
        <w:tabs>
          <w:tab w:val="left" w:pos="12758"/>
        </w:tabs>
        <w:ind w:firstLine="709"/>
        <w:rPr>
          <w:rFonts w:eastAsia="Times New Roman"/>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27.07.2010 №</w:t>
      </w:r>
      <w:r w:rsidRPr="0075248E">
        <w:rPr>
          <w:rFonts w:eastAsia="Times New Roman"/>
          <w:spacing w:val="-1"/>
          <w:sz w:val="26"/>
          <w:szCs w:val="26"/>
        </w:rPr>
        <w:t xml:space="preserve"> </w:t>
      </w:r>
      <w:r w:rsidRPr="0075248E">
        <w:rPr>
          <w:rFonts w:eastAsia="Times New Roman"/>
          <w:sz w:val="26"/>
          <w:szCs w:val="26"/>
        </w:rPr>
        <w:t>19</w:t>
      </w:r>
      <w:r w:rsidRPr="0075248E">
        <w:rPr>
          <w:rFonts w:eastAsia="Times New Roman"/>
          <w:spacing w:val="2"/>
          <w:sz w:val="26"/>
          <w:szCs w:val="26"/>
        </w:rPr>
        <w:t>0</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2"/>
          <w:sz w:val="26"/>
          <w:szCs w:val="26"/>
        </w:rPr>
        <w:t>«</w:t>
      </w:r>
      <w:r w:rsidRPr="0075248E">
        <w:rPr>
          <w:rFonts w:eastAsia="Times New Roman"/>
          <w:sz w:val="26"/>
          <w:szCs w:val="26"/>
        </w:rPr>
        <w:t>О т</w:t>
      </w:r>
      <w:r w:rsidRPr="0075248E">
        <w:rPr>
          <w:rFonts w:eastAsia="Times New Roman"/>
          <w:spacing w:val="-1"/>
          <w:sz w:val="26"/>
          <w:szCs w:val="26"/>
        </w:rPr>
        <w:t>е</w:t>
      </w:r>
      <w:r w:rsidRPr="0075248E">
        <w:rPr>
          <w:rFonts w:eastAsia="Times New Roman"/>
          <w:spacing w:val="1"/>
          <w:sz w:val="26"/>
          <w:szCs w:val="26"/>
        </w:rPr>
        <w:t>п</w:t>
      </w:r>
      <w:r w:rsidRPr="0075248E">
        <w:rPr>
          <w:rFonts w:eastAsia="Times New Roman"/>
          <w:sz w:val="26"/>
          <w:szCs w:val="26"/>
        </w:rPr>
        <w:t>ло</w:t>
      </w:r>
      <w:r w:rsidRPr="0075248E">
        <w:rPr>
          <w:rFonts w:eastAsia="Times New Roman"/>
          <w:spacing w:val="-1"/>
          <w:sz w:val="26"/>
          <w:szCs w:val="26"/>
        </w:rPr>
        <w:t>с</w:t>
      </w:r>
      <w:r w:rsidRPr="0075248E">
        <w:rPr>
          <w:rFonts w:eastAsia="Times New Roman"/>
          <w:spacing w:val="1"/>
          <w:sz w:val="26"/>
          <w:szCs w:val="26"/>
        </w:rPr>
        <w:t>н</w:t>
      </w:r>
      <w:r w:rsidRPr="0075248E">
        <w:rPr>
          <w:rFonts w:eastAsia="Times New Roman"/>
          <w:spacing w:val="-1"/>
          <w:sz w:val="26"/>
          <w:szCs w:val="26"/>
        </w:rPr>
        <w:t>а</w:t>
      </w:r>
      <w:r w:rsidRPr="0075248E">
        <w:rPr>
          <w:rFonts w:eastAsia="Times New Roman"/>
          <w:sz w:val="26"/>
          <w:szCs w:val="26"/>
        </w:rPr>
        <w:t>бж</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pacing w:val="3"/>
          <w:sz w:val="26"/>
          <w:szCs w:val="26"/>
        </w:rPr>
        <w:t>и</w:t>
      </w:r>
      <w:r w:rsidRPr="0075248E">
        <w:rPr>
          <w:rFonts w:eastAsia="Times New Roman"/>
          <w:spacing w:val="-7"/>
          <w:sz w:val="26"/>
          <w:szCs w:val="26"/>
        </w:rPr>
        <w:t>»</w:t>
      </w:r>
      <w:r w:rsidR="00845228" w:rsidRPr="0075248E">
        <w:rPr>
          <w:rFonts w:eastAsia="Times New Roman"/>
          <w:spacing w:val="-7"/>
          <w:sz w:val="26"/>
          <w:szCs w:val="26"/>
        </w:rPr>
        <w:t>.</w:t>
      </w:r>
    </w:p>
    <w:p w:rsidR="002B3703" w:rsidRPr="0075248E" w:rsidRDefault="002B3703" w:rsidP="001B116D">
      <w:pPr>
        <w:tabs>
          <w:tab w:val="left" w:pos="12758"/>
        </w:tabs>
        <w:ind w:firstLine="709"/>
        <w:rPr>
          <w:sz w:val="26"/>
          <w:szCs w:val="26"/>
        </w:rPr>
      </w:pP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 xml:space="preserve">ый </w:t>
      </w:r>
      <w:r w:rsidRPr="0075248E">
        <w:rPr>
          <w:rFonts w:eastAsia="Times New Roman"/>
          <w:spacing w:val="1"/>
          <w:sz w:val="26"/>
          <w:szCs w:val="26"/>
        </w:rPr>
        <w:t>з</w:t>
      </w:r>
      <w:r w:rsidRPr="0075248E">
        <w:rPr>
          <w:rFonts w:eastAsia="Times New Roman"/>
          <w:spacing w:val="-1"/>
          <w:sz w:val="26"/>
          <w:szCs w:val="26"/>
        </w:rPr>
        <w:t>а</w:t>
      </w:r>
      <w:r w:rsidRPr="0075248E">
        <w:rPr>
          <w:rFonts w:eastAsia="Times New Roman"/>
          <w:spacing w:val="1"/>
          <w:sz w:val="26"/>
          <w:szCs w:val="26"/>
        </w:rPr>
        <w:t>к</w:t>
      </w:r>
      <w:r w:rsidRPr="0075248E">
        <w:rPr>
          <w:rFonts w:eastAsia="Times New Roman"/>
          <w:sz w:val="26"/>
          <w:szCs w:val="26"/>
        </w:rPr>
        <w:t>он</w:t>
      </w:r>
      <w:r w:rsidRPr="0075248E">
        <w:rPr>
          <w:rFonts w:eastAsia="Times New Roman"/>
          <w:spacing w:val="1"/>
          <w:sz w:val="26"/>
          <w:szCs w:val="26"/>
        </w:rPr>
        <w:t xml:space="preserve"> </w:t>
      </w:r>
      <w:r w:rsidRPr="0075248E">
        <w:rPr>
          <w:rFonts w:eastAsia="Times New Roman"/>
          <w:sz w:val="26"/>
          <w:szCs w:val="26"/>
        </w:rPr>
        <w:t>от</w:t>
      </w:r>
      <w:r w:rsidRPr="0075248E">
        <w:rPr>
          <w:rFonts w:eastAsia="Times New Roman"/>
          <w:spacing w:val="-2"/>
          <w:sz w:val="26"/>
          <w:szCs w:val="26"/>
        </w:rPr>
        <w:t xml:space="preserve"> </w:t>
      </w:r>
      <w:r w:rsidRPr="0075248E">
        <w:rPr>
          <w:rFonts w:eastAsia="Times New Roman"/>
          <w:sz w:val="26"/>
          <w:szCs w:val="26"/>
        </w:rPr>
        <w:t>07.12.2011 №</w:t>
      </w:r>
      <w:r w:rsidRPr="0075248E">
        <w:rPr>
          <w:rFonts w:eastAsia="Times New Roman"/>
          <w:spacing w:val="-1"/>
          <w:sz w:val="26"/>
          <w:szCs w:val="26"/>
        </w:rPr>
        <w:t xml:space="preserve"> </w:t>
      </w:r>
      <w:r w:rsidRPr="0075248E">
        <w:rPr>
          <w:rFonts w:eastAsia="Times New Roman"/>
          <w:sz w:val="26"/>
          <w:szCs w:val="26"/>
        </w:rPr>
        <w:t>41</w:t>
      </w:r>
      <w:r w:rsidRPr="0075248E">
        <w:rPr>
          <w:rFonts w:eastAsia="Times New Roman"/>
          <w:spacing w:val="2"/>
          <w:sz w:val="26"/>
          <w:szCs w:val="26"/>
        </w:rPr>
        <w:t>6</w:t>
      </w:r>
      <w:r w:rsidRPr="0075248E">
        <w:rPr>
          <w:rFonts w:eastAsia="Times New Roman"/>
          <w:spacing w:val="-1"/>
          <w:sz w:val="26"/>
          <w:szCs w:val="26"/>
        </w:rPr>
        <w:t>-</w:t>
      </w:r>
      <w:r w:rsidRPr="0075248E">
        <w:rPr>
          <w:rFonts w:eastAsia="Times New Roman"/>
          <w:sz w:val="26"/>
          <w:szCs w:val="26"/>
        </w:rPr>
        <w:t>ФЗ</w:t>
      </w:r>
      <w:r w:rsidRPr="0075248E">
        <w:rPr>
          <w:rFonts w:eastAsia="Times New Roman"/>
          <w:spacing w:val="4"/>
          <w:sz w:val="26"/>
          <w:szCs w:val="26"/>
        </w:rPr>
        <w:t xml:space="preserve"> </w:t>
      </w:r>
      <w:r w:rsidRPr="0075248E">
        <w:rPr>
          <w:rFonts w:eastAsia="Times New Roman"/>
          <w:spacing w:val="-2"/>
          <w:sz w:val="26"/>
          <w:szCs w:val="26"/>
        </w:rPr>
        <w:t>«</w:t>
      </w:r>
      <w:r w:rsidRPr="0075248E">
        <w:rPr>
          <w:rFonts w:eastAsia="Times New Roman"/>
          <w:sz w:val="26"/>
          <w:szCs w:val="26"/>
        </w:rPr>
        <w:t xml:space="preserve">О </w:t>
      </w:r>
      <w:r w:rsidRPr="0075248E">
        <w:rPr>
          <w:rFonts w:eastAsia="Times New Roman"/>
          <w:spacing w:val="-1"/>
          <w:sz w:val="26"/>
          <w:szCs w:val="26"/>
        </w:rPr>
        <w:t>в</w:t>
      </w:r>
      <w:r w:rsidRPr="0075248E">
        <w:rPr>
          <w:rFonts w:eastAsia="Times New Roman"/>
          <w:sz w:val="26"/>
          <w:szCs w:val="26"/>
        </w:rPr>
        <w:t>одо</w:t>
      </w:r>
      <w:r w:rsidRPr="0075248E">
        <w:rPr>
          <w:rFonts w:eastAsia="Times New Roman"/>
          <w:spacing w:val="-1"/>
          <w:sz w:val="26"/>
          <w:szCs w:val="26"/>
        </w:rPr>
        <w:t>с</w:t>
      </w:r>
      <w:r w:rsidRPr="0075248E">
        <w:rPr>
          <w:rFonts w:eastAsia="Times New Roman"/>
          <w:spacing w:val="1"/>
          <w:sz w:val="26"/>
          <w:szCs w:val="26"/>
        </w:rPr>
        <w:t>н</w:t>
      </w:r>
      <w:r w:rsidRPr="0075248E">
        <w:rPr>
          <w:rFonts w:eastAsia="Times New Roman"/>
          <w:spacing w:val="-1"/>
          <w:sz w:val="26"/>
          <w:szCs w:val="26"/>
        </w:rPr>
        <w:t>а</w:t>
      </w:r>
      <w:r w:rsidRPr="0075248E">
        <w:rPr>
          <w:rFonts w:eastAsia="Times New Roman"/>
          <w:sz w:val="26"/>
          <w:szCs w:val="26"/>
        </w:rPr>
        <w:t>бж</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и</w:t>
      </w:r>
      <w:r w:rsidRPr="0075248E">
        <w:rPr>
          <w:rFonts w:eastAsia="Times New Roman"/>
          <w:spacing w:val="3"/>
          <w:sz w:val="26"/>
          <w:szCs w:val="26"/>
        </w:rPr>
        <w:t xml:space="preserve"> </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во</w:t>
      </w:r>
      <w:r w:rsidRPr="0075248E">
        <w:rPr>
          <w:rFonts w:eastAsia="Times New Roman"/>
          <w:spacing w:val="-3"/>
          <w:sz w:val="26"/>
          <w:szCs w:val="26"/>
        </w:rPr>
        <w:t>д</w:t>
      </w:r>
      <w:r w:rsidRPr="0075248E">
        <w:rPr>
          <w:rFonts w:eastAsia="Times New Roman"/>
          <w:sz w:val="26"/>
          <w:szCs w:val="26"/>
        </w:rPr>
        <w:t>оотв</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pacing w:val="3"/>
          <w:sz w:val="26"/>
          <w:szCs w:val="26"/>
        </w:rPr>
        <w:t>и</w:t>
      </w:r>
      <w:r w:rsidRPr="0075248E">
        <w:rPr>
          <w:rFonts w:eastAsia="Times New Roman"/>
          <w:spacing w:val="-7"/>
          <w:sz w:val="26"/>
          <w:szCs w:val="26"/>
        </w:rPr>
        <w:t>»</w:t>
      </w:r>
      <w:r w:rsidR="00845228" w:rsidRPr="0075248E">
        <w:rPr>
          <w:rFonts w:eastAsia="Times New Roman"/>
          <w:spacing w:val="-7"/>
          <w:sz w:val="26"/>
          <w:szCs w:val="26"/>
        </w:rPr>
        <w:t>.</w:t>
      </w:r>
    </w:p>
    <w:p w:rsidR="002B3703" w:rsidRPr="0075248E" w:rsidRDefault="002B3703" w:rsidP="001B116D">
      <w:pPr>
        <w:tabs>
          <w:tab w:val="left" w:pos="12758"/>
        </w:tabs>
        <w:ind w:firstLine="709"/>
        <w:jc w:val="center"/>
        <w:rPr>
          <w:rFonts w:eastAsia="Times New Roman"/>
          <w:sz w:val="26"/>
          <w:szCs w:val="26"/>
        </w:rPr>
      </w:pPr>
      <w:r w:rsidRPr="0075248E">
        <w:rPr>
          <w:rFonts w:eastAsia="Times New Roman"/>
          <w:b/>
          <w:bCs/>
          <w:i/>
          <w:sz w:val="26"/>
          <w:szCs w:val="26"/>
        </w:rPr>
        <w:t>И</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pacing w:val="1"/>
          <w:sz w:val="26"/>
          <w:szCs w:val="26"/>
        </w:rPr>
        <w:t>н</w:t>
      </w:r>
      <w:r w:rsidRPr="0075248E">
        <w:rPr>
          <w:rFonts w:eastAsia="Times New Roman"/>
          <w:b/>
          <w:bCs/>
          <w:i/>
          <w:sz w:val="26"/>
          <w:szCs w:val="26"/>
        </w:rPr>
        <w:t>ор</w:t>
      </w:r>
      <w:r w:rsidRPr="0075248E">
        <w:rPr>
          <w:rFonts w:eastAsia="Times New Roman"/>
          <w:b/>
          <w:bCs/>
          <w:i/>
          <w:spacing w:val="1"/>
          <w:sz w:val="26"/>
          <w:szCs w:val="26"/>
        </w:rPr>
        <w:t>м</w:t>
      </w:r>
      <w:r w:rsidRPr="0075248E">
        <w:rPr>
          <w:rFonts w:eastAsia="Times New Roman"/>
          <w:b/>
          <w:bCs/>
          <w:i/>
          <w:spacing w:val="-2"/>
          <w:sz w:val="26"/>
          <w:szCs w:val="26"/>
        </w:rPr>
        <w:t>а</w:t>
      </w:r>
      <w:r w:rsidRPr="0075248E">
        <w:rPr>
          <w:rFonts w:eastAsia="Times New Roman"/>
          <w:b/>
          <w:bCs/>
          <w:i/>
          <w:spacing w:val="3"/>
          <w:sz w:val="26"/>
          <w:szCs w:val="26"/>
        </w:rPr>
        <w:t>т</w:t>
      </w:r>
      <w:r w:rsidRPr="0075248E">
        <w:rPr>
          <w:rFonts w:eastAsia="Times New Roman"/>
          <w:b/>
          <w:bCs/>
          <w:i/>
          <w:spacing w:val="-1"/>
          <w:sz w:val="26"/>
          <w:szCs w:val="26"/>
        </w:rPr>
        <w:t>и</w:t>
      </w:r>
      <w:r w:rsidRPr="0075248E">
        <w:rPr>
          <w:rFonts w:eastAsia="Times New Roman"/>
          <w:b/>
          <w:bCs/>
          <w:i/>
          <w:sz w:val="26"/>
          <w:szCs w:val="26"/>
        </w:rPr>
        <w:t>в</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z w:val="26"/>
          <w:szCs w:val="26"/>
        </w:rPr>
        <w:t>а</w:t>
      </w:r>
      <w:r w:rsidRPr="0075248E">
        <w:rPr>
          <w:rFonts w:eastAsia="Times New Roman"/>
          <w:b/>
          <w:bCs/>
          <w:i/>
          <w:spacing w:val="-2"/>
          <w:sz w:val="26"/>
          <w:szCs w:val="26"/>
        </w:rPr>
        <w:t>к</w:t>
      </w:r>
      <w:r w:rsidRPr="0075248E">
        <w:rPr>
          <w:rFonts w:eastAsia="Times New Roman"/>
          <w:b/>
          <w:bCs/>
          <w:i/>
          <w:spacing w:val="3"/>
          <w:sz w:val="26"/>
          <w:szCs w:val="26"/>
        </w:rPr>
        <w:t>т</w:t>
      </w:r>
      <w:r w:rsidRPr="0075248E">
        <w:rPr>
          <w:rFonts w:eastAsia="Times New Roman"/>
          <w:b/>
          <w:bCs/>
          <w:i/>
          <w:sz w:val="26"/>
          <w:szCs w:val="26"/>
        </w:rPr>
        <w:t>ы</w:t>
      </w:r>
      <w:r w:rsidRPr="0075248E">
        <w:rPr>
          <w:rFonts w:eastAsia="Times New Roman"/>
          <w:b/>
          <w:bCs/>
          <w:i/>
          <w:spacing w:val="-1"/>
          <w:sz w:val="26"/>
          <w:szCs w:val="26"/>
        </w:rPr>
        <w:t xml:space="preserve"> </w:t>
      </w:r>
      <w:r w:rsidRPr="0075248E">
        <w:rPr>
          <w:rFonts w:eastAsia="Times New Roman"/>
          <w:b/>
          <w:bCs/>
          <w:i/>
          <w:sz w:val="26"/>
          <w:szCs w:val="26"/>
        </w:rPr>
        <w:t>Ро</w:t>
      </w:r>
      <w:r w:rsidRPr="0075248E">
        <w:rPr>
          <w:rFonts w:eastAsia="Times New Roman"/>
          <w:b/>
          <w:bCs/>
          <w:i/>
          <w:spacing w:val="-1"/>
          <w:sz w:val="26"/>
          <w:szCs w:val="26"/>
        </w:rPr>
        <w:t>сс</w:t>
      </w:r>
      <w:r w:rsidRPr="0075248E">
        <w:rPr>
          <w:rFonts w:eastAsia="Times New Roman"/>
          <w:b/>
          <w:bCs/>
          <w:i/>
          <w:spacing w:val="1"/>
          <w:sz w:val="26"/>
          <w:szCs w:val="26"/>
        </w:rPr>
        <w:t>ий</w:t>
      </w:r>
      <w:r w:rsidRPr="0075248E">
        <w:rPr>
          <w:rFonts w:eastAsia="Times New Roman"/>
          <w:b/>
          <w:bCs/>
          <w:i/>
          <w:spacing w:val="-1"/>
          <w:sz w:val="26"/>
          <w:szCs w:val="26"/>
        </w:rPr>
        <w:t>с</w:t>
      </w:r>
      <w:r w:rsidRPr="0075248E">
        <w:rPr>
          <w:rFonts w:eastAsia="Times New Roman"/>
          <w:b/>
          <w:bCs/>
          <w:i/>
          <w:sz w:val="26"/>
          <w:szCs w:val="26"/>
        </w:rPr>
        <w:t>кой</w:t>
      </w:r>
      <w:r w:rsidRPr="0075248E">
        <w:rPr>
          <w:rFonts w:eastAsia="Times New Roman"/>
          <w:b/>
          <w:bCs/>
          <w:i/>
          <w:spacing w:val="1"/>
          <w:sz w:val="26"/>
          <w:szCs w:val="26"/>
        </w:rPr>
        <w:t xml:space="preserve"> </w:t>
      </w:r>
      <w:r w:rsidRPr="0075248E">
        <w:rPr>
          <w:rFonts w:eastAsia="Times New Roman"/>
          <w:b/>
          <w:bCs/>
          <w:i/>
          <w:sz w:val="26"/>
          <w:szCs w:val="26"/>
        </w:rPr>
        <w:t>Ф</w:t>
      </w:r>
      <w:r w:rsidRPr="0075248E">
        <w:rPr>
          <w:rFonts w:eastAsia="Times New Roman"/>
          <w:b/>
          <w:bCs/>
          <w:i/>
          <w:spacing w:val="-1"/>
          <w:sz w:val="26"/>
          <w:szCs w:val="26"/>
        </w:rPr>
        <w:t>е</w:t>
      </w:r>
      <w:r w:rsidRPr="0075248E">
        <w:rPr>
          <w:rFonts w:eastAsia="Times New Roman"/>
          <w:b/>
          <w:bCs/>
          <w:i/>
          <w:spacing w:val="1"/>
          <w:sz w:val="26"/>
          <w:szCs w:val="26"/>
        </w:rPr>
        <w:t>д</w:t>
      </w:r>
      <w:r w:rsidRPr="0075248E">
        <w:rPr>
          <w:rFonts w:eastAsia="Times New Roman"/>
          <w:b/>
          <w:bCs/>
          <w:i/>
          <w:spacing w:val="-1"/>
          <w:sz w:val="26"/>
          <w:szCs w:val="26"/>
        </w:rPr>
        <w:t>е</w:t>
      </w:r>
      <w:r w:rsidRPr="0075248E">
        <w:rPr>
          <w:rFonts w:eastAsia="Times New Roman"/>
          <w:b/>
          <w:bCs/>
          <w:i/>
          <w:spacing w:val="-2"/>
          <w:sz w:val="26"/>
          <w:szCs w:val="26"/>
        </w:rPr>
        <w:t>р</w:t>
      </w:r>
      <w:r w:rsidRPr="0075248E">
        <w:rPr>
          <w:rFonts w:eastAsia="Times New Roman"/>
          <w:b/>
          <w:bCs/>
          <w:i/>
          <w:sz w:val="26"/>
          <w:szCs w:val="26"/>
        </w:rPr>
        <w:t>а</w:t>
      </w:r>
      <w:r w:rsidRPr="0075248E">
        <w:rPr>
          <w:rFonts w:eastAsia="Times New Roman"/>
          <w:b/>
          <w:bCs/>
          <w:i/>
          <w:spacing w:val="1"/>
          <w:sz w:val="26"/>
          <w:szCs w:val="26"/>
        </w:rPr>
        <w:t>ци</w:t>
      </w:r>
      <w:r w:rsidRPr="0075248E">
        <w:rPr>
          <w:rFonts w:eastAsia="Times New Roman"/>
          <w:b/>
          <w:bCs/>
          <w:i/>
          <w:sz w:val="26"/>
          <w:szCs w:val="26"/>
        </w:rPr>
        <w:t>и</w:t>
      </w:r>
    </w:p>
    <w:p w:rsidR="00E13C2C" w:rsidRPr="0075248E" w:rsidRDefault="00E13C2C" w:rsidP="00E13C2C">
      <w:pPr>
        <w:tabs>
          <w:tab w:val="left" w:pos="12758"/>
        </w:tabs>
        <w:ind w:firstLine="709"/>
        <w:rPr>
          <w:sz w:val="26"/>
          <w:szCs w:val="26"/>
        </w:rPr>
      </w:pPr>
      <w:r w:rsidRPr="0075248E">
        <w:rPr>
          <w:rFonts w:eastAsia="Times New Roman"/>
          <w:sz w:val="26"/>
          <w:szCs w:val="26"/>
        </w:rPr>
        <w:t>По</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1"/>
          <w:sz w:val="26"/>
          <w:szCs w:val="26"/>
        </w:rPr>
        <w:t>н</w:t>
      </w:r>
      <w:r w:rsidRPr="0075248E">
        <w:rPr>
          <w:rFonts w:eastAsia="Times New Roman"/>
          <w:sz w:val="26"/>
          <w:szCs w:val="26"/>
        </w:rPr>
        <w:t>овл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 Пр</w:t>
      </w:r>
      <w:r w:rsidRPr="0075248E">
        <w:rPr>
          <w:rFonts w:eastAsia="Times New Roman"/>
          <w:spacing w:val="-1"/>
          <w:sz w:val="26"/>
          <w:szCs w:val="26"/>
        </w:rPr>
        <w:t>а</w:t>
      </w:r>
      <w:r w:rsidRPr="0075248E">
        <w:rPr>
          <w:rFonts w:eastAsia="Times New Roman"/>
          <w:sz w:val="26"/>
          <w:szCs w:val="26"/>
        </w:rPr>
        <w:t>в</w:t>
      </w:r>
      <w:r w:rsidRPr="0075248E">
        <w:rPr>
          <w:rFonts w:eastAsia="Times New Roman"/>
          <w:spacing w:val="3"/>
          <w:sz w:val="26"/>
          <w:szCs w:val="26"/>
        </w:rPr>
        <w:t>и</w:t>
      </w:r>
      <w:r w:rsidRPr="0075248E">
        <w:rPr>
          <w:rFonts w:eastAsia="Times New Roman"/>
          <w:sz w:val="26"/>
          <w:szCs w:val="26"/>
        </w:rPr>
        <w:t>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 xml:space="preserve">тва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2"/>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z w:val="26"/>
          <w:szCs w:val="26"/>
        </w:rPr>
        <w:t>и</w:t>
      </w:r>
      <w:r w:rsidRPr="0075248E">
        <w:rPr>
          <w:rFonts w:eastAsia="Times New Roman"/>
          <w:spacing w:val="2"/>
          <w:sz w:val="26"/>
          <w:szCs w:val="26"/>
        </w:rPr>
        <w:t xml:space="preserve"> </w:t>
      </w:r>
      <w:r w:rsidRPr="0075248E">
        <w:rPr>
          <w:rFonts w:eastAsia="Times New Roman"/>
          <w:sz w:val="26"/>
          <w:szCs w:val="26"/>
        </w:rPr>
        <w:t>от</w:t>
      </w:r>
      <w:r w:rsidRPr="0075248E">
        <w:rPr>
          <w:rFonts w:eastAsia="Times New Roman"/>
          <w:spacing w:val="1"/>
          <w:sz w:val="26"/>
          <w:szCs w:val="26"/>
        </w:rPr>
        <w:t xml:space="preserve"> </w:t>
      </w:r>
      <w:r w:rsidRPr="0075248E">
        <w:rPr>
          <w:rFonts w:eastAsia="Times New Roman"/>
          <w:sz w:val="26"/>
          <w:szCs w:val="26"/>
        </w:rPr>
        <w:t>26.12.2017</w:t>
      </w:r>
      <w:r w:rsidRPr="0075248E">
        <w:rPr>
          <w:rFonts w:eastAsia="Times New Roman"/>
          <w:spacing w:val="1"/>
          <w:sz w:val="26"/>
          <w:szCs w:val="26"/>
        </w:rPr>
        <w:t xml:space="preserve"> </w:t>
      </w:r>
      <w:r w:rsidRPr="0075248E">
        <w:rPr>
          <w:rFonts w:eastAsia="Times New Roman"/>
          <w:sz w:val="26"/>
          <w:szCs w:val="26"/>
        </w:rPr>
        <w:t>№ 1642</w:t>
      </w:r>
      <w:r w:rsidRPr="0075248E">
        <w:rPr>
          <w:rFonts w:eastAsia="Times New Roman"/>
          <w:spacing w:val="8"/>
          <w:sz w:val="26"/>
          <w:szCs w:val="26"/>
        </w:rPr>
        <w:t xml:space="preserve"> </w:t>
      </w:r>
      <w:r w:rsidRPr="0075248E">
        <w:rPr>
          <w:rFonts w:eastAsia="Times New Roman"/>
          <w:spacing w:val="-7"/>
          <w:sz w:val="26"/>
          <w:szCs w:val="26"/>
        </w:rPr>
        <w:t>«</w:t>
      </w:r>
      <w:r w:rsidRPr="0075248E">
        <w:rPr>
          <w:rFonts w:eastAsia="Times New Roman"/>
          <w:spacing w:val="2"/>
          <w:sz w:val="26"/>
          <w:szCs w:val="26"/>
        </w:rPr>
        <w:t>О</w:t>
      </w:r>
      <w:r w:rsidRPr="0075248E">
        <w:rPr>
          <w:rFonts w:eastAsia="Times New Roman"/>
          <w:sz w:val="26"/>
          <w:szCs w:val="26"/>
        </w:rPr>
        <w:t xml:space="preserve">б </w:t>
      </w:r>
      <w:r w:rsidRPr="0075248E">
        <w:rPr>
          <w:rFonts w:eastAsia="Times New Roman"/>
          <w:spacing w:val="-5"/>
          <w:sz w:val="26"/>
          <w:szCs w:val="26"/>
        </w:rPr>
        <w:t>у</w:t>
      </w:r>
      <w:r w:rsidRPr="0075248E">
        <w:rPr>
          <w:rFonts w:eastAsia="Times New Roman"/>
          <w:spacing w:val="3"/>
          <w:sz w:val="26"/>
          <w:szCs w:val="26"/>
        </w:rPr>
        <w:t>т</w:t>
      </w:r>
      <w:r w:rsidRPr="0075248E">
        <w:rPr>
          <w:rFonts w:eastAsia="Times New Roman"/>
          <w:sz w:val="26"/>
          <w:szCs w:val="26"/>
        </w:rPr>
        <w:t>в</w:t>
      </w:r>
      <w:r w:rsidRPr="0075248E">
        <w:rPr>
          <w:rFonts w:eastAsia="Times New Roman"/>
          <w:spacing w:val="-1"/>
          <w:sz w:val="26"/>
          <w:szCs w:val="26"/>
        </w:rPr>
        <w:t>е</w:t>
      </w:r>
      <w:r w:rsidRPr="0075248E">
        <w:rPr>
          <w:rFonts w:eastAsia="Times New Roman"/>
          <w:sz w:val="26"/>
          <w:szCs w:val="26"/>
        </w:rPr>
        <w:t>рж</w:t>
      </w:r>
      <w:r w:rsidRPr="0075248E">
        <w:rPr>
          <w:rFonts w:eastAsia="Times New Roman"/>
          <w:spacing w:val="2"/>
          <w:sz w:val="26"/>
          <w:szCs w:val="26"/>
        </w:rPr>
        <w:t>д</w:t>
      </w:r>
      <w:r w:rsidRPr="0075248E">
        <w:rPr>
          <w:rFonts w:eastAsia="Times New Roman"/>
          <w:spacing w:val="-1"/>
          <w:sz w:val="26"/>
          <w:szCs w:val="26"/>
        </w:rPr>
        <w:t>е</w:t>
      </w:r>
      <w:r w:rsidRPr="0075248E">
        <w:rPr>
          <w:rFonts w:eastAsia="Times New Roman"/>
          <w:spacing w:val="2"/>
          <w:sz w:val="26"/>
          <w:szCs w:val="26"/>
        </w:rPr>
        <w:t>н</w:t>
      </w:r>
      <w:r w:rsidRPr="0075248E">
        <w:rPr>
          <w:rFonts w:eastAsia="Times New Roman"/>
          <w:spacing w:val="1"/>
          <w:sz w:val="26"/>
          <w:szCs w:val="26"/>
        </w:rPr>
        <w:t>и</w:t>
      </w:r>
      <w:r w:rsidRPr="0075248E">
        <w:rPr>
          <w:rFonts w:eastAsia="Times New Roman"/>
          <w:sz w:val="26"/>
          <w:szCs w:val="26"/>
        </w:rPr>
        <w:t>и</w:t>
      </w:r>
      <w:r w:rsidRPr="0075248E">
        <w:rPr>
          <w:rFonts w:eastAsia="Times New Roman"/>
          <w:spacing w:val="18"/>
          <w:sz w:val="26"/>
          <w:szCs w:val="26"/>
        </w:rPr>
        <w:t xml:space="preserve"> </w:t>
      </w:r>
      <w:r w:rsidRPr="0075248E">
        <w:rPr>
          <w:rFonts w:eastAsia="Times New Roman"/>
          <w:sz w:val="26"/>
          <w:szCs w:val="26"/>
        </w:rPr>
        <w:t>го</w:t>
      </w:r>
      <w:r w:rsidRPr="0075248E">
        <w:rPr>
          <w:rFonts w:eastAsia="Times New Roman"/>
          <w:spacing w:val="1"/>
          <w:sz w:val="26"/>
          <w:szCs w:val="26"/>
        </w:rPr>
        <w:t>с</w:t>
      </w:r>
      <w:r w:rsidRPr="0075248E">
        <w:rPr>
          <w:rFonts w:eastAsia="Times New Roman"/>
          <w:spacing w:val="-7"/>
          <w:sz w:val="26"/>
          <w:szCs w:val="26"/>
        </w:rPr>
        <w:t>у</w:t>
      </w:r>
      <w:r w:rsidRPr="0075248E">
        <w:rPr>
          <w:rFonts w:eastAsia="Times New Roman"/>
          <w:spacing w:val="2"/>
          <w:sz w:val="26"/>
          <w:szCs w:val="26"/>
        </w:rPr>
        <w:t>д</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с</w:t>
      </w:r>
      <w:r w:rsidRPr="0075248E">
        <w:rPr>
          <w:rFonts w:eastAsia="Times New Roman"/>
          <w:spacing w:val="3"/>
          <w:sz w:val="26"/>
          <w:szCs w:val="26"/>
        </w:rPr>
        <w:t>т</w:t>
      </w:r>
      <w:r w:rsidRPr="0075248E">
        <w:rPr>
          <w:rFonts w:eastAsia="Times New Roman"/>
          <w:sz w:val="26"/>
          <w:szCs w:val="26"/>
        </w:rPr>
        <w:t>в</w:t>
      </w:r>
      <w:r w:rsidRPr="0075248E">
        <w:rPr>
          <w:rFonts w:eastAsia="Times New Roman"/>
          <w:spacing w:val="-1"/>
          <w:sz w:val="26"/>
          <w:szCs w:val="26"/>
        </w:rPr>
        <w:t>е</w:t>
      </w:r>
      <w:r w:rsidRPr="0075248E">
        <w:rPr>
          <w:rFonts w:eastAsia="Times New Roman"/>
          <w:spacing w:val="1"/>
          <w:sz w:val="26"/>
          <w:szCs w:val="26"/>
        </w:rPr>
        <w:t>нн</w:t>
      </w:r>
      <w:r w:rsidRPr="0075248E">
        <w:rPr>
          <w:rFonts w:eastAsia="Times New Roman"/>
          <w:sz w:val="26"/>
          <w:szCs w:val="26"/>
        </w:rPr>
        <w:t>ой</w:t>
      </w:r>
      <w:r w:rsidRPr="0075248E">
        <w:rPr>
          <w:rFonts w:eastAsia="Times New Roman"/>
          <w:spacing w:val="15"/>
          <w:sz w:val="26"/>
          <w:szCs w:val="26"/>
        </w:rPr>
        <w:t xml:space="preserve"> </w:t>
      </w:r>
      <w:r w:rsidRPr="0075248E">
        <w:rPr>
          <w:rFonts w:eastAsia="Times New Roman"/>
          <w:spacing w:val="1"/>
          <w:sz w:val="26"/>
          <w:szCs w:val="26"/>
        </w:rPr>
        <w:t>п</w:t>
      </w:r>
      <w:r w:rsidRPr="0075248E">
        <w:rPr>
          <w:rFonts w:eastAsia="Times New Roman"/>
          <w:sz w:val="26"/>
          <w:szCs w:val="26"/>
        </w:rPr>
        <w:t>рогр</w:t>
      </w:r>
      <w:r w:rsidRPr="0075248E">
        <w:rPr>
          <w:rFonts w:eastAsia="Times New Roman"/>
          <w:spacing w:val="-1"/>
          <w:sz w:val="26"/>
          <w:szCs w:val="26"/>
        </w:rPr>
        <w:t>амм</w:t>
      </w:r>
      <w:r w:rsidRPr="0075248E">
        <w:rPr>
          <w:rFonts w:eastAsia="Times New Roman"/>
          <w:sz w:val="26"/>
          <w:szCs w:val="26"/>
        </w:rPr>
        <w:t>ы</w:t>
      </w:r>
      <w:r w:rsidRPr="0075248E">
        <w:rPr>
          <w:rFonts w:eastAsia="Times New Roman"/>
          <w:spacing w:val="16"/>
          <w:sz w:val="26"/>
          <w:szCs w:val="26"/>
        </w:rPr>
        <w:t xml:space="preserve"> </w:t>
      </w:r>
      <w:r w:rsidRPr="0075248E">
        <w:rPr>
          <w:rFonts w:eastAsia="Times New Roman"/>
          <w:spacing w:val="1"/>
          <w:sz w:val="26"/>
          <w:szCs w:val="26"/>
        </w:rPr>
        <w:t>Р</w:t>
      </w:r>
      <w:r w:rsidRPr="0075248E">
        <w:rPr>
          <w:rFonts w:eastAsia="Times New Roman"/>
          <w:sz w:val="26"/>
          <w:szCs w:val="26"/>
        </w:rPr>
        <w:t>о</w:t>
      </w:r>
      <w:r w:rsidRPr="0075248E">
        <w:rPr>
          <w:rFonts w:eastAsia="Times New Roman"/>
          <w:spacing w:val="-1"/>
          <w:sz w:val="26"/>
          <w:szCs w:val="26"/>
        </w:rPr>
        <w:t>сс</w:t>
      </w:r>
      <w:r w:rsidRPr="0075248E">
        <w:rPr>
          <w:rFonts w:eastAsia="Times New Roman"/>
          <w:spacing w:val="1"/>
          <w:sz w:val="26"/>
          <w:szCs w:val="26"/>
        </w:rPr>
        <w:t>ий</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18"/>
          <w:sz w:val="26"/>
          <w:szCs w:val="26"/>
        </w:rPr>
        <w:t xml:space="preserve"> </w:t>
      </w:r>
      <w:r w:rsidRPr="0075248E">
        <w:rPr>
          <w:rFonts w:eastAsia="Times New Roman"/>
          <w:sz w:val="26"/>
          <w:szCs w:val="26"/>
        </w:rPr>
        <w:t>Ф</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ц</w:t>
      </w:r>
      <w:r w:rsidRPr="0075248E">
        <w:rPr>
          <w:rFonts w:eastAsia="Times New Roman"/>
          <w:spacing w:val="-1"/>
          <w:sz w:val="26"/>
          <w:szCs w:val="26"/>
        </w:rPr>
        <w:t>и</w:t>
      </w:r>
      <w:r w:rsidRPr="0075248E">
        <w:rPr>
          <w:rFonts w:eastAsia="Times New Roman"/>
          <w:sz w:val="26"/>
          <w:szCs w:val="26"/>
        </w:rPr>
        <w:t>и</w:t>
      </w:r>
      <w:r w:rsidRPr="0075248E">
        <w:rPr>
          <w:rFonts w:eastAsia="Times New Roman"/>
          <w:spacing w:val="20"/>
          <w:sz w:val="26"/>
          <w:szCs w:val="26"/>
        </w:rPr>
        <w:t xml:space="preserve"> </w:t>
      </w:r>
      <w:r w:rsidRPr="0075248E">
        <w:rPr>
          <w:rFonts w:eastAsia="Times New Roman"/>
          <w:spacing w:val="-10"/>
          <w:sz w:val="26"/>
          <w:szCs w:val="26"/>
        </w:rPr>
        <w:t>«</w:t>
      </w:r>
      <w:r w:rsidRPr="0075248E">
        <w:rPr>
          <w:rFonts w:eastAsia="Times New Roman"/>
          <w:spacing w:val="3"/>
          <w:sz w:val="26"/>
          <w:szCs w:val="26"/>
        </w:rPr>
        <w:t>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вит</w:t>
      </w:r>
      <w:r w:rsidRPr="0075248E">
        <w:rPr>
          <w:rFonts w:eastAsia="Times New Roman"/>
          <w:spacing w:val="2"/>
          <w:sz w:val="26"/>
          <w:szCs w:val="26"/>
        </w:rPr>
        <w:t>и</w:t>
      </w:r>
      <w:r w:rsidRPr="0075248E">
        <w:rPr>
          <w:rFonts w:eastAsia="Times New Roman"/>
          <w:sz w:val="26"/>
          <w:szCs w:val="26"/>
        </w:rPr>
        <w:t>е</w:t>
      </w:r>
      <w:r w:rsidRPr="0075248E">
        <w:rPr>
          <w:rFonts w:eastAsia="Times New Roman"/>
          <w:spacing w:val="16"/>
          <w:sz w:val="26"/>
          <w:szCs w:val="26"/>
        </w:rPr>
        <w:t xml:space="preserve"> </w:t>
      </w:r>
      <w:r w:rsidRPr="0075248E">
        <w:rPr>
          <w:rFonts w:eastAsia="Times New Roman"/>
          <w:sz w:val="26"/>
          <w:szCs w:val="26"/>
        </w:rPr>
        <w:t>о</w:t>
      </w:r>
      <w:r w:rsidRPr="0075248E">
        <w:rPr>
          <w:rFonts w:eastAsia="Times New Roman"/>
          <w:sz w:val="26"/>
          <w:szCs w:val="26"/>
        </w:rPr>
        <w:t>б</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ов</w:t>
      </w:r>
      <w:r w:rsidRPr="0075248E">
        <w:rPr>
          <w:rFonts w:eastAsia="Times New Roman"/>
          <w:spacing w:val="-1"/>
          <w:sz w:val="26"/>
          <w:szCs w:val="26"/>
        </w:rPr>
        <w:t>ан</w:t>
      </w:r>
      <w:r w:rsidRPr="0075248E">
        <w:rPr>
          <w:rFonts w:eastAsia="Times New Roman"/>
          <w:spacing w:val="1"/>
          <w:sz w:val="26"/>
          <w:szCs w:val="26"/>
        </w:rPr>
        <w:t>и</w:t>
      </w:r>
      <w:r w:rsidRPr="0075248E">
        <w:rPr>
          <w:rFonts w:eastAsia="Times New Roman"/>
          <w:sz w:val="26"/>
          <w:szCs w:val="26"/>
        </w:rPr>
        <w:t>я</w:t>
      </w:r>
      <w:r w:rsidRPr="0075248E">
        <w:rPr>
          <w:rFonts w:eastAsia="Times New Roman"/>
          <w:spacing w:val="-7"/>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Приказ Минэкономразвития России от 09.01.2018 № 10 «Об утверждении Тр</w:t>
      </w:r>
      <w:r w:rsidRPr="0075248E">
        <w:rPr>
          <w:rFonts w:eastAsia="Times New Roman"/>
          <w:sz w:val="26"/>
          <w:szCs w:val="26"/>
        </w:rPr>
        <w:t>е</w:t>
      </w:r>
      <w:r w:rsidRPr="0075248E">
        <w:rPr>
          <w:rFonts w:eastAsia="Times New Roman"/>
          <w:sz w:val="26"/>
          <w:szCs w:val="26"/>
        </w:rPr>
        <w:t>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w:t>
      </w:r>
      <w:r w:rsidRPr="0075248E">
        <w:rPr>
          <w:rFonts w:eastAsia="Times New Roman"/>
          <w:sz w:val="26"/>
          <w:szCs w:val="26"/>
        </w:rPr>
        <w:t>т</w:t>
      </w:r>
      <w:r w:rsidRPr="0075248E">
        <w:rPr>
          <w:rFonts w:eastAsia="Times New Roman"/>
          <w:sz w:val="26"/>
          <w:szCs w:val="26"/>
        </w:rPr>
        <w:t>ного значения и о признании утратившим силу приказа Минэкономразвития России от 7 декабря 2016 г. № 793.</w:t>
      </w:r>
    </w:p>
    <w:p w:rsidR="00E13C2C" w:rsidRPr="0075248E" w:rsidRDefault="00E13C2C" w:rsidP="00E13C2C">
      <w:pPr>
        <w:tabs>
          <w:tab w:val="left" w:pos="12758"/>
        </w:tabs>
        <w:ind w:firstLine="709"/>
        <w:rPr>
          <w:sz w:val="26"/>
          <w:szCs w:val="26"/>
        </w:rPr>
      </w:pPr>
      <w:r w:rsidRPr="0075248E">
        <w:rPr>
          <w:rFonts w:eastAsia="Times New Roman"/>
          <w:spacing w:val="1"/>
          <w:sz w:val="26"/>
          <w:szCs w:val="26"/>
        </w:rPr>
        <w:t>Приказ Минспорта России от 21.03.2018 № 244 «Об утверждении Методич</w:t>
      </w:r>
      <w:r w:rsidRPr="0075248E">
        <w:rPr>
          <w:rFonts w:eastAsia="Times New Roman"/>
          <w:spacing w:val="1"/>
          <w:sz w:val="26"/>
          <w:szCs w:val="26"/>
        </w:rPr>
        <w:t>е</w:t>
      </w:r>
      <w:r w:rsidRPr="0075248E">
        <w:rPr>
          <w:rFonts w:eastAsia="Times New Roman"/>
          <w:spacing w:val="1"/>
          <w:sz w:val="26"/>
          <w:szCs w:val="26"/>
        </w:rPr>
        <w:t>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2B3703" w:rsidRPr="0075248E" w:rsidRDefault="002B3703" w:rsidP="001B116D">
      <w:pPr>
        <w:tabs>
          <w:tab w:val="left" w:pos="12758"/>
        </w:tabs>
        <w:ind w:firstLine="709"/>
        <w:jc w:val="center"/>
        <w:rPr>
          <w:rFonts w:eastAsia="Times New Roman"/>
          <w:sz w:val="26"/>
          <w:szCs w:val="26"/>
        </w:rPr>
      </w:pPr>
      <w:r w:rsidRPr="0075248E">
        <w:rPr>
          <w:rFonts w:eastAsia="Times New Roman"/>
          <w:b/>
          <w:bCs/>
          <w:i/>
          <w:sz w:val="26"/>
          <w:szCs w:val="26"/>
        </w:rPr>
        <w:t>Нор</w:t>
      </w:r>
      <w:r w:rsidRPr="0075248E">
        <w:rPr>
          <w:rFonts w:eastAsia="Times New Roman"/>
          <w:b/>
          <w:bCs/>
          <w:i/>
          <w:spacing w:val="1"/>
          <w:sz w:val="26"/>
          <w:szCs w:val="26"/>
        </w:rPr>
        <w:t>м</w:t>
      </w:r>
      <w:r w:rsidRPr="0075248E">
        <w:rPr>
          <w:rFonts w:eastAsia="Times New Roman"/>
          <w:b/>
          <w:bCs/>
          <w:i/>
          <w:spacing w:val="-2"/>
          <w:sz w:val="26"/>
          <w:szCs w:val="26"/>
        </w:rPr>
        <w:t>а</w:t>
      </w:r>
      <w:r w:rsidRPr="0075248E">
        <w:rPr>
          <w:rFonts w:eastAsia="Times New Roman"/>
          <w:b/>
          <w:bCs/>
          <w:i/>
          <w:spacing w:val="3"/>
          <w:sz w:val="26"/>
          <w:szCs w:val="26"/>
        </w:rPr>
        <w:t>т</w:t>
      </w:r>
      <w:r w:rsidRPr="0075248E">
        <w:rPr>
          <w:rFonts w:eastAsia="Times New Roman"/>
          <w:b/>
          <w:bCs/>
          <w:i/>
          <w:spacing w:val="-1"/>
          <w:sz w:val="26"/>
          <w:szCs w:val="26"/>
        </w:rPr>
        <w:t>и</w:t>
      </w:r>
      <w:r w:rsidRPr="0075248E">
        <w:rPr>
          <w:rFonts w:eastAsia="Times New Roman"/>
          <w:b/>
          <w:bCs/>
          <w:i/>
          <w:sz w:val="26"/>
          <w:szCs w:val="26"/>
        </w:rPr>
        <w:t>в</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z w:val="26"/>
          <w:szCs w:val="26"/>
        </w:rPr>
        <w:t>а</w:t>
      </w:r>
      <w:r w:rsidRPr="0075248E">
        <w:rPr>
          <w:rFonts w:eastAsia="Times New Roman"/>
          <w:b/>
          <w:bCs/>
          <w:i/>
          <w:spacing w:val="-2"/>
          <w:sz w:val="26"/>
          <w:szCs w:val="26"/>
        </w:rPr>
        <w:t>к</w:t>
      </w:r>
      <w:r w:rsidRPr="0075248E">
        <w:rPr>
          <w:rFonts w:eastAsia="Times New Roman"/>
          <w:b/>
          <w:bCs/>
          <w:i/>
          <w:spacing w:val="3"/>
          <w:sz w:val="26"/>
          <w:szCs w:val="26"/>
        </w:rPr>
        <w:t>т</w:t>
      </w:r>
      <w:r w:rsidRPr="0075248E">
        <w:rPr>
          <w:rFonts w:eastAsia="Times New Roman"/>
          <w:b/>
          <w:bCs/>
          <w:i/>
          <w:sz w:val="26"/>
          <w:szCs w:val="26"/>
        </w:rPr>
        <w:t>ы</w:t>
      </w:r>
      <w:r w:rsidRPr="0075248E">
        <w:rPr>
          <w:rFonts w:eastAsia="Times New Roman"/>
          <w:b/>
          <w:bCs/>
          <w:i/>
          <w:spacing w:val="-1"/>
          <w:sz w:val="26"/>
          <w:szCs w:val="26"/>
        </w:rPr>
        <w:t xml:space="preserve"> Бел</w:t>
      </w:r>
      <w:r w:rsidRPr="0075248E">
        <w:rPr>
          <w:rFonts w:eastAsia="Times New Roman"/>
          <w:b/>
          <w:bCs/>
          <w:i/>
          <w:sz w:val="26"/>
          <w:szCs w:val="26"/>
        </w:rPr>
        <w:t>горо</w:t>
      </w:r>
      <w:r w:rsidRPr="0075248E">
        <w:rPr>
          <w:rFonts w:eastAsia="Times New Roman"/>
          <w:b/>
          <w:bCs/>
          <w:i/>
          <w:spacing w:val="1"/>
          <w:sz w:val="26"/>
          <w:szCs w:val="26"/>
        </w:rPr>
        <w:t>д</w:t>
      </w:r>
      <w:r w:rsidRPr="0075248E">
        <w:rPr>
          <w:rFonts w:eastAsia="Times New Roman"/>
          <w:b/>
          <w:bCs/>
          <w:i/>
          <w:spacing w:val="-1"/>
          <w:sz w:val="26"/>
          <w:szCs w:val="26"/>
        </w:rPr>
        <w:t>с</w:t>
      </w:r>
      <w:r w:rsidRPr="0075248E">
        <w:rPr>
          <w:rFonts w:eastAsia="Times New Roman"/>
          <w:b/>
          <w:bCs/>
          <w:i/>
          <w:sz w:val="26"/>
          <w:szCs w:val="26"/>
        </w:rPr>
        <w:t>кой</w:t>
      </w:r>
      <w:r w:rsidRPr="0075248E">
        <w:rPr>
          <w:rFonts w:eastAsia="Times New Roman"/>
          <w:b/>
          <w:bCs/>
          <w:i/>
          <w:spacing w:val="1"/>
          <w:sz w:val="26"/>
          <w:szCs w:val="26"/>
        </w:rPr>
        <w:t xml:space="preserve"> </w:t>
      </w:r>
      <w:r w:rsidRPr="0075248E">
        <w:rPr>
          <w:rFonts w:eastAsia="Times New Roman"/>
          <w:b/>
          <w:bCs/>
          <w:i/>
          <w:sz w:val="26"/>
          <w:szCs w:val="26"/>
        </w:rPr>
        <w:t>обла</w:t>
      </w:r>
      <w:r w:rsidRPr="0075248E">
        <w:rPr>
          <w:rFonts w:eastAsia="Times New Roman"/>
          <w:b/>
          <w:bCs/>
          <w:i/>
          <w:spacing w:val="-1"/>
          <w:sz w:val="26"/>
          <w:szCs w:val="26"/>
        </w:rPr>
        <w:t>с</w:t>
      </w:r>
      <w:r w:rsidRPr="0075248E">
        <w:rPr>
          <w:rFonts w:eastAsia="Times New Roman"/>
          <w:b/>
          <w:bCs/>
          <w:i/>
          <w:spacing w:val="3"/>
          <w:sz w:val="26"/>
          <w:szCs w:val="26"/>
        </w:rPr>
        <w:t>т</w:t>
      </w:r>
      <w:r w:rsidRPr="0075248E">
        <w:rPr>
          <w:rFonts w:eastAsia="Times New Roman"/>
          <w:b/>
          <w:bCs/>
          <w:i/>
          <w:sz w:val="26"/>
          <w:szCs w:val="26"/>
        </w:rPr>
        <w:t>и</w:t>
      </w:r>
    </w:p>
    <w:p w:rsidR="00E13C2C" w:rsidRPr="0075248E" w:rsidRDefault="001B01D6" w:rsidP="00E13C2C">
      <w:pPr>
        <w:tabs>
          <w:tab w:val="left" w:pos="12758"/>
        </w:tabs>
        <w:ind w:firstLine="709"/>
        <w:rPr>
          <w:rFonts w:eastAsia="Times New Roman"/>
          <w:sz w:val="26"/>
          <w:szCs w:val="26"/>
        </w:rPr>
      </w:pPr>
      <w:r w:rsidRPr="0075248E">
        <w:rPr>
          <w:rFonts w:eastAsia="Times New Roman"/>
          <w:sz w:val="26"/>
          <w:szCs w:val="26"/>
        </w:rPr>
        <w:t>З</w:t>
      </w:r>
      <w:r w:rsidR="00E13C2C" w:rsidRPr="0075248E">
        <w:rPr>
          <w:rFonts w:eastAsia="Times New Roman"/>
          <w:spacing w:val="-1"/>
          <w:sz w:val="26"/>
          <w:szCs w:val="26"/>
        </w:rPr>
        <w:t>а</w:t>
      </w:r>
      <w:r w:rsidR="00E13C2C" w:rsidRPr="0075248E">
        <w:rPr>
          <w:rFonts w:eastAsia="Times New Roman"/>
          <w:spacing w:val="1"/>
          <w:sz w:val="26"/>
          <w:szCs w:val="26"/>
        </w:rPr>
        <w:t>к</w:t>
      </w:r>
      <w:r w:rsidR="00E13C2C" w:rsidRPr="0075248E">
        <w:rPr>
          <w:rFonts w:eastAsia="Times New Roman"/>
          <w:sz w:val="26"/>
          <w:szCs w:val="26"/>
        </w:rPr>
        <w:t>он</w:t>
      </w:r>
      <w:r w:rsidR="00E13C2C" w:rsidRPr="0075248E">
        <w:rPr>
          <w:rFonts w:eastAsia="Times New Roman"/>
          <w:spacing w:val="4"/>
          <w:sz w:val="26"/>
          <w:szCs w:val="26"/>
        </w:rPr>
        <w:t xml:space="preserve"> </w:t>
      </w:r>
      <w:r w:rsidR="00E13C2C" w:rsidRPr="0075248E">
        <w:rPr>
          <w:rFonts w:eastAsia="Times New Roman"/>
          <w:spacing w:val="-1"/>
          <w:sz w:val="26"/>
          <w:szCs w:val="26"/>
        </w:rPr>
        <w:t>Бе</w:t>
      </w:r>
      <w:r w:rsidR="00E13C2C" w:rsidRPr="0075248E">
        <w:rPr>
          <w:rFonts w:eastAsia="Times New Roman"/>
          <w:spacing w:val="1"/>
          <w:sz w:val="26"/>
          <w:szCs w:val="26"/>
        </w:rPr>
        <w:t>л</w:t>
      </w:r>
      <w:r w:rsidR="00E13C2C" w:rsidRPr="0075248E">
        <w:rPr>
          <w:rFonts w:eastAsia="Times New Roman"/>
          <w:sz w:val="26"/>
          <w:szCs w:val="26"/>
        </w:rPr>
        <w:t>городской</w:t>
      </w:r>
      <w:r w:rsidR="00E13C2C" w:rsidRPr="0075248E">
        <w:rPr>
          <w:rFonts w:eastAsia="Times New Roman"/>
          <w:spacing w:val="4"/>
          <w:sz w:val="26"/>
          <w:szCs w:val="26"/>
        </w:rPr>
        <w:t xml:space="preserve"> </w:t>
      </w:r>
      <w:r w:rsidR="00E13C2C" w:rsidRPr="0075248E">
        <w:rPr>
          <w:rFonts w:eastAsia="Times New Roman"/>
          <w:sz w:val="26"/>
          <w:szCs w:val="26"/>
        </w:rPr>
        <w:t>о</w:t>
      </w:r>
      <w:r w:rsidR="00E13C2C" w:rsidRPr="0075248E">
        <w:rPr>
          <w:rFonts w:eastAsia="Times New Roman"/>
          <w:spacing w:val="-2"/>
          <w:sz w:val="26"/>
          <w:szCs w:val="26"/>
        </w:rPr>
        <w:t>б</w:t>
      </w:r>
      <w:r w:rsidR="00E13C2C" w:rsidRPr="0075248E">
        <w:rPr>
          <w:rFonts w:eastAsia="Times New Roman"/>
          <w:sz w:val="26"/>
          <w:szCs w:val="26"/>
        </w:rPr>
        <w:t>л</w:t>
      </w:r>
      <w:r w:rsidR="00E13C2C" w:rsidRPr="0075248E">
        <w:rPr>
          <w:rFonts w:eastAsia="Times New Roman"/>
          <w:spacing w:val="-1"/>
          <w:sz w:val="26"/>
          <w:szCs w:val="26"/>
        </w:rPr>
        <w:t>ас</w:t>
      </w:r>
      <w:r w:rsidR="00E13C2C" w:rsidRPr="0075248E">
        <w:rPr>
          <w:rFonts w:eastAsia="Times New Roman"/>
          <w:sz w:val="26"/>
          <w:szCs w:val="26"/>
        </w:rPr>
        <w:t>ти</w:t>
      </w:r>
      <w:r w:rsidR="00E13C2C" w:rsidRPr="0075248E">
        <w:rPr>
          <w:rFonts w:eastAsia="Times New Roman"/>
          <w:spacing w:val="5"/>
          <w:sz w:val="26"/>
          <w:szCs w:val="26"/>
        </w:rPr>
        <w:t xml:space="preserve"> </w:t>
      </w:r>
      <w:r w:rsidR="00E13C2C" w:rsidRPr="0075248E">
        <w:rPr>
          <w:rFonts w:eastAsia="Times New Roman"/>
          <w:sz w:val="26"/>
          <w:szCs w:val="26"/>
        </w:rPr>
        <w:t>от</w:t>
      </w:r>
      <w:r w:rsidR="00E13C2C" w:rsidRPr="0075248E">
        <w:rPr>
          <w:rFonts w:eastAsia="Times New Roman"/>
          <w:spacing w:val="4"/>
          <w:sz w:val="26"/>
          <w:szCs w:val="26"/>
        </w:rPr>
        <w:t xml:space="preserve"> </w:t>
      </w:r>
      <w:r w:rsidR="00E13C2C" w:rsidRPr="0075248E">
        <w:rPr>
          <w:rFonts w:eastAsia="Times New Roman"/>
          <w:sz w:val="26"/>
          <w:szCs w:val="26"/>
        </w:rPr>
        <w:t>23.09.1998</w:t>
      </w:r>
      <w:r w:rsidR="00E13C2C" w:rsidRPr="0075248E">
        <w:rPr>
          <w:rFonts w:eastAsia="Times New Roman"/>
          <w:spacing w:val="3"/>
          <w:sz w:val="26"/>
          <w:szCs w:val="26"/>
        </w:rPr>
        <w:t xml:space="preserve"> </w:t>
      </w:r>
      <w:r w:rsidR="00E13C2C" w:rsidRPr="0075248E">
        <w:rPr>
          <w:rFonts w:eastAsia="Times New Roman"/>
          <w:sz w:val="26"/>
          <w:szCs w:val="26"/>
        </w:rPr>
        <w:t>№ 41</w:t>
      </w:r>
      <w:r w:rsidR="00E13C2C" w:rsidRPr="0075248E">
        <w:rPr>
          <w:rFonts w:eastAsia="Times New Roman"/>
          <w:spacing w:val="8"/>
          <w:sz w:val="26"/>
          <w:szCs w:val="26"/>
        </w:rPr>
        <w:t xml:space="preserve"> </w:t>
      </w:r>
      <w:r w:rsidR="00E13C2C" w:rsidRPr="0075248E">
        <w:rPr>
          <w:rFonts w:eastAsia="Times New Roman"/>
          <w:spacing w:val="-7"/>
          <w:sz w:val="26"/>
          <w:szCs w:val="26"/>
        </w:rPr>
        <w:t>«</w:t>
      </w:r>
      <w:r w:rsidR="00E13C2C" w:rsidRPr="0075248E">
        <w:rPr>
          <w:rFonts w:eastAsia="Times New Roman"/>
          <w:sz w:val="26"/>
          <w:szCs w:val="26"/>
        </w:rPr>
        <w:t>О</w:t>
      </w:r>
      <w:r w:rsidR="00E13C2C" w:rsidRPr="0075248E">
        <w:rPr>
          <w:rFonts w:eastAsia="Times New Roman"/>
          <w:spacing w:val="3"/>
          <w:sz w:val="26"/>
          <w:szCs w:val="26"/>
        </w:rPr>
        <w:t xml:space="preserve"> </w:t>
      </w:r>
      <w:r w:rsidR="00E13C2C" w:rsidRPr="0075248E">
        <w:rPr>
          <w:rFonts w:eastAsia="Times New Roman"/>
          <w:spacing w:val="1"/>
          <w:sz w:val="26"/>
          <w:szCs w:val="26"/>
        </w:rPr>
        <w:t>з</w:t>
      </w:r>
      <w:r w:rsidR="00E13C2C" w:rsidRPr="0075248E">
        <w:rPr>
          <w:rFonts w:eastAsia="Times New Roman"/>
          <w:spacing w:val="-1"/>
          <w:sz w:val="26"/>
          <w:szCs w:val="26"/>
        </w:rPr>
        <w:t>а</w:t>
      </w:r>
      <w:r w:rsidR="00E13C2C" w:rsidRPr="0075248E">
        <w:rPr>
          <w:rFonts w:eastAsia="Times New Roman"/>
          <w:sz w:val="26"/>
          <w:szCs w:val="26"/>
        </w:rPr>
        <w:t>щ</w:t>
      </w:r>
      <w:r w:rsidR="00E13C2C" w:rsidRPr="0075248E">
        <w:rPr>
          <w:rFonts w:eastAsia="Times New Roman"/>
          <w:spacing w:val="1"/>
          <w:sz w:val="26"/>
          <w:szCs w:val="26"/>
        </w:rPr>
        <w:t>и</w:t>
      </w:r>
      <w:r w:rsidR="00E13C2C" w:rsidRPr="0075248E">
        <w:rPr>
          <w:rFonts w:eastAsia="Times New Roman"/>
          <w:sz w:val="26"/>
          <w:szCs w:val="26"/>
        </w:rPr>
        <w:t>те</w:t>
      </w:r>
      <w:r w:rsidR="00E13C2C" w:rsidRPr="0075248E">
        <w:rPr>
          <w:rFonts w:eastAsia="Times New Roman"/>
          <w:spacing w:val="3"/>
          <w:sz w:val="26"/>
          <w:szCs w:val="26"/>
        </w:rPr>
        <w:t xml:space="preserve"> </w:t>
      </w:r>
      <w:r w:rsidR="00E13C2C" w:rsidRPr="0075248E">
        <w:rPr>
          <w:rFonts w:eastAsia="Times New Roman"/>
          <w:spacing w:val="1"/>
          <w:sz w:val="26"/>
          <w:szCs w:val="26"/>
        </w:rPr>
        <w:t>н</w:t>
      </w:r>
      <w:r w:rsidR="00E13C2C" w:rsidRPr="0075248E">
        <w:rPr>
          <w:rFonts w:eastAsia="Times New Roman"/>
          <w:spacing w:val="-1"/>
          <w:sz w:val="26"/>
          <w:szCs w:val="26"/>
        </w:rPr>
        <w:t>асе</w:t>
      </w:r>
      <w:r w:rsidR="00E13C2C" w:rsidRPr="0075248E">
        <w:rPr>
          <w:rFonts w:eastAsia="Times New Roman"/>
          <w:sz w:val="26"/>
          <w:szCs w:val="26"/>
        </w:rPr>
        <w:t>л</w:t>
      </w:r>
      <w:r w:rsidR="00E13C2C" w:rsidRPr="0075248E">
        <w:rPr>
          <w:rFonts w:eastAsia="Times New Roman"/>
          <w:spacing w:val="-1"/>
          <w:sz w:val="26"/>
          <w:szCs w:val="26"/>
        </w:rPr>
        <w:t>е</w:t>
      </w:r>
      <w:r w:rsidR="00E13C2C" w:rsidRPr="0075248E">
        <w:rPr>
          <w:rFonts w:eastAsia="Times New Roman"/>
          <w:spacing w:val="1"/>
          <w:sz w:val="26"/>
          <w:szCs w:val="26"/>
        </w:rPr>
        <w:t>ни</w:t>
      </w:r>
      <w:r w:rsidR="00E13C2C" w:rsidRPr="0075248E">
        <w:rPr>
          <w:rFonts w:eastAsia="Times New Roman"/>
          <w:sz w:val="26"/>
          <w:szCs w:val="26"/>
        </w:rPr>
        <w:t>я</w:t>
      </w:r>
      <w:r w:rsidR="00E13C2C" w:rsidRPr="0075248E">
        <w:rPr>
          <w:rFonts w:eastAsia="Times New Roman"/>
          <w:spacing w:val="3"/>
          <w:sz w:val="26"/>
          <w:szCs w:val="26"/>
        </w:rPr>
        <w:t xml:space="preserve"> </w:t>
      </w:r>
      <w:r w:rsidR="00E13C2C" w:rsidRPr="0075248E">
        <w:rPr>
          <w:rFonts w:eastAsia="Times New Roman"/>
          <w:sz w:val="26"/>
          <w:szCs w:val="26"/>
        </w:rPr>
        <w:t>и</w:t>
      </w:r>
      <w:r w:rsidR="00E13C2C" w:rsidRPr="0075248E">
        <w:rPr>
          <w:rFonts w:eastAsia="Times New Roman"/>
          <w:spacing w:val="4"/>
          <w:sz w:val="26"/>
          <w:szCs w:val="26"/>
        </w:rPr>
        <w:t xml:space="preserve"> </w:t>
      </w:r>
      <w:r w:rsidR="00E13C2C" w:rsidRPr="0075248E">
        <w:rPr>
          <w:rFonts w:eastAsia="Times New Roman"/>
          <w:sz w:val="26"/>
          <w:szCs w:val="26"/>
        </w:rPr>
        <w:t>терр</w:t>
      </w:r>
      <w:r w:rsidR="00E13C2C" w:rsidRPr="0075248E">
        <w:rPr>
          <w:rFonts w:eastAsia="Times New Roman"/>
          <w:spacing w:val="-1"/>
          <w:sz w:val="26"/>
          <w:szCs w:val="26"/>
        </w:rPr>
        <w:t>и</w:t>
      </w:r>
      <w:r w:rsidR="00E13C2C" w:rsidRPr="0075248E">
        <w:rPr>
          <w:rFonts w:eastAsia="Times New Roman"/>
          <w:sz w:val="26"/>
          <w:szCs w:val="26"/>
        </w:rPr>
        <w:t>торий</w:t>
      </w:r>
      <w:r w:rsidR="00E13C2C" w:rsidRPr="0075248E">
        <w:rPr>
          <w:rFonts w:eastAsia="Times New Roman"/>
          <w:spacing w:val="4"/>
          <w:sz w:val="26"/>
          <w:szCs w:val="26"/>
        </w:rPr>
        <w:t xml:space="preserve"> </w:t>
      </w:r>
      <w:r w:rsidR="00E13C2C" w:rsidRPr="0075248E">
        <w:rPr>
          <w:rFonts w:eastAsia="Times New Roman"/>
          <w:spacing w:val="-2"/>
          <w:sz w:val="26"/>
          <w:szCs w:val="26"/>
        </w:rPr>
        <w:t>о</w:t>
      </w:r>
      <w:r w:rsidR="00E13C2C" w:rsidRPr="0075248E">
        <w:rPr>
          <w:rFonts w:eastAsia="Times New Roman"/>
          <w:sz w:val="26"/>
          <w:szCs w:val="26"/>
        </w:rPr>
        <w:t xml:space="preserve">т </w:t>
      </w:r>
      <w:r w:rsidR="00E13C2C" w:rsidRPr="0075248E">
        <w:rPr>
          <w:rFonts w:eastAsia="Times New Roman"/>
          <w:spacing w:val="-1"/>
          <w:sz w:val="26"/>
          <w:szCs w:val="26"/>
        </w:rPr>
        <w:t>ч</w:t>
      </w:r>
      <w:r w:rsidR="00E13C2C" w:rsidRPr="0075248E">
        <w:rPr>
          <w:rFonts w:eastAsia="Times New Roman"/>
          <w:sz w:val="26"/>
          <w:szCs w:val="26"/>
        </w:rPr>
        <w:t>р</w:t>
      </w:r>
      <w:r w:rsidR="00E13C2C" w:rsidRPr="0075248E">
        <w:rPr>
          <w:rFonts w:eastAsia="Times New Roman"/>
          <w:spacing w:val="-1"/>
          <w:sz w:val="26"/>
          <w:szCs w:val="26"/>
        </w:rPr>
        <w:t>е</w:t>
      </w:r>
      <w:r w:rsidR="00E13C2C" w:rsidRPr="0075248E">
        <w:rPr>
          <w:rFonts w:eastAsia="Times New Roman"/>
          <w:spacing w:val="1"/>
          <w:sz w:val="26"/>
          <w:szCs w:val="26"/>
        </w:rPr>
        <w:t>з</w:t>
      </w:r>
      <w:r w:rsidR="00E13C2C" w:rsidRPr="0075248E">
        <w:rPr>
          <w:rFonts w:eastAsia="Times New Roman"/>
          <w:sz w:val="26"/>
          <w:szCs w:val="26"/>
        </w:rPr>
        <w:t>в</w:t>
      </w:r>
      <w:r w:rsidR="00E13C2C" w:rsidRPr="0075248E">
        <w:rPr>
          <w:rFonts w:eastAsia="Times New Roman"/>
          <w:spacing w:val="-1"/>
          <w:sz w:val="26"/>
          <w:szCs w:val="26"/>
        </w:rPr>
        <w:t>ыча</w:t>
      </w:r>
      <w:r w:rsidR="00E13C2C" w:rsidRPr="0075248E">
        <w:rPr>
          <w:rFonts w:eastAsia="Times New Roman"/>
          <w:spacing w:val="1"/>
          <w:sz w:val="26"/>
          <w:szCs w:val="26"/>
        </w:rPr>
        <w:t>йн</w:t>
      </w:r>
      <w:r w:rsidR="00E13C2C" w:rsidRPr="0075248E">
        <w:rPr>
          <w:rFonts w:eastAsia="Times New Roman"/>
          <w:sz w:val="26"/>
          <w:szCs w:val="26"/>
        </w:rPr>
        <w:t>ых</w:t>
      </w:r>
      <w:r w:rsidR="00E13C2C" w:rsidRPr="0075248E">
        <w:rPr>
          <w:rFonts w:eastAsia="Times New Roman"/>
          <w:spacing w:val="2"/>
          <w:sz w:val="26"/>
          <w:szCs w:val="26"/>
        </w:rPr>
        <w:t xml:space="preserve"> </w:t>
      </w:r>
      <w:r w:rsidR="00E13C2C" w:rsidRPr="0075248E">
        <w:rPr>
          <w:rFonts w:eastAsia="Times New Roman"/>
          <w:spacing w:val="-1"/>
          <w:sz w:val="26"/>
          <w:szCs w:val="26"/>
        </w:rPr>
        <w:t>с</w:t>
      </w:r>
      <w:r w:rsidR="00E13C2C" w:rsidRPr="0075248E">
        <w:rPr>
          <w:rFonts w:eastAsia="Times New Roman"/>
          <w:spacing w:val="1"/>
          <w:sz w:val="26"/>
          <w:szCs w:val="26"/>
        </w:rPr>
        <w:t>и</w:t>
      </w:r>
      <w:r w:rsidR="00E13C2C" w:rsidRPr="0075248E">
        <w:rPr>
          <w:rFonts w:eastAsia="Times New Roman"/>
          <w:spacing w:val="3"/>
          <w:sz w:val="26"/>
          <w:szCs w:val="26"/>
        </w:rPr>
        <w:t>т</w:t>
      </w:r>
      <w:r w:rsidR="00E13C2C" w:rsidRPr="0075248E">
        <w:rPr>
          <w:rFonts w:eastAsia="Times New Roman"/>
          <w:spacing w:val="-5"/>
          <w:sz w:val="26"/>
          <w:szCs w:val="26"/>
        </w:rPr>
        <w:t>у</w:t>
      </w:r>
      <w:r w:rsidR="00E13C2C" w:rsidRPr="0075248E">
        <w:rPr>
          <w:rFonts w:eastAsia="Times New Roman"/>
          <w:spacing w:val="-1"/>
          <w:sz w:val="26"/>
          <w:szCs w:val="26"/>
        </w:rPr>
        <w:t>а</w:t>
      </w:r>
      <w:r w:rsidR="00E13C2C" w:rsidRPr="0075248E">
        <w:rPr>
          <w:rFonts w:eastAsia="Times New Roman"/>
          <w:spacing w:val="1"/>
          <w:sz w:val="26"/>
          <w:szCs w:val="26"/>
        </w:rPr>
        <w:t>ци</w:t>
      </w:r>
      <w:r w:rsidR="00E13C2C" w:rsidRPr="0075248E">
        <w:rPr>
          <w:rFonts w:eastAsia="Times New Roman"/>
          <w:sz w:val="26"/>
          <w:szCs w:val="26"/>
        </w:rPr>
        <w:t>й</w:t>
      </w:r>
      <w:r w:rsidR="00E13C2C" w:rsidRPr="0075248E">
        <w:rPr>
          <w:rFonts w:eastAsia="Times New Roman"/>
          <w:spacing w:val="1"/>
          <w:sz w:val="26"/>
          <w:szCs w:val="26"/>
        </w:rPr>
        <w:t xml:space="preserve"> п</w:t>
      </w:r>
      <w:r w:rsidR="00E13C2C" w:rsidRPr="0075248E">
        <w:rPr>
          <w:rFonts w:eastAsia="Times New Roman"/>
          <w:sz w:val="26"/>
          <w:szCs w:val="26"/>
        </w:rPr>
        <w:t>р</w:t>
      </w:r>
      <w:r w:rsidR="00E13C2C" w:rsidRPr="0075248E">
        <w:rPr>
          <w:rFonts w:eastAsia="Times New Roman"/>
          <w:spacing w:val="1"/>
          <w:sz w:val="26"/>
          <w:szCs w:val="26"/>
        </w:rPr>
        <w:t>и</w:t>
      </w:r>
      <w:r w:rsidR="00E13C2C" w:rsidRPr="0075248E">
        <w:rPr>
          <w:rFonts w:eastAsia="Times New Roman"/>
          <w:sz w:val="26"/>
          <w:szCs w:val="26"/>
        </w:rPr>
        <w:t>р</w:t>
      </w:r>
      <w:r w:rsidR="00E13C2C" w:rsidRPr="0075248E">
        <w:rPr>
          <w:rFonts w:eastAsia="Times New Roman"/>
          <w:spacing w:val="-2"/>
          <w:sz w:val="26"/>
          <w:szCs w:val="26"/>
        </w:rPr>
        <w:t>о</w:t>
      </w:r>
      <w:r w:rsidR="00E13C2C" w:rsidRPr="0075248E">
        <w:rPr>
          <w:rFonts w:eastAsia="Times New Roman"/>
          <w:sz w:val="26"/>
          <w:szCs w:val="26"/>
        </w:rPr>
        <w:t>д</w:t>
      </w:r>
      <w:r w:rsidR="00E13C2C" w:rsidRPr="0075248E">
        <w:rPr>
          <w:rFonts w:eastAsia="Times New Roman"/>
          <w:spacing w:val="1"/>
          <w:sz w:val="26"/>
          <w:szCs w:val="26"/>
        </w:rPr>
        <w:t>н</w:t>
      </w:r>
      <w:r w:rsidR="00E13C2C" w:rsidRPr="0075248E">
        <w:rPr>
          <w:rFonts w:eastAsia="Times New Roman"/>
          <w:sz w:val="26"/>
          <w:szCs w:val="26"/>
        </w:rPr>
        <w:t>ого и</w:t>
      </w:r>
      <w:r w:rsidR="00E13C2C" w:rsidRPr="0075248E">
        <w:rPr>
          <w:rFonts w:eastAsia="Times New Roman"/>
          <w:spacing w:val="-1"/>
          <w:sz w:val="26"/>
          <w:szCs w:val="26"/>
        </w:rPr>
        <w:t xml:space="preserve"> </w:t>
      </w:r>
      <w:r w:rsidR="00E13C2C" w:rsidRPr="0075248E">
        <w:rPr>
          <w:rFonts w:eastAsia="Times New Roman"/>
          <w:sz w:val="26"/>
          <w:szCs w:val="26"/>
        </w:rPr>
        <w:t>тех</w:t>
      </w:r>
      <w:r w:rsidR="00E13C2C" w:rsidRPr="0075248E">
        <w:rPr>
          <w:rFonts w:eastAsia="Times New Roman"/>
          <w:spacing w:val="1"/>
          <w:sz w:val="26"/>
          <w:szCs w:val="26"/>
        </w:rPr>
        <w:t>н</w:t>
      </w:r>
      <w:r w:rsidR="00E13C2C" w:rsidRPr="0075248E">
        <w:rPr>
          <w:rFonts w:eastAsia="Times New Roman"/>
          <w:sz w:val="26"/>
          <w:szCs w:val="26"/>
        </w:rPr>
        <w:t>ог</w:t>
      </w:r>
      <w:r w:rsidR="00E13C2C" w:rsidRPr="0075248E">
        <w:rPr>
          <w:rFonts w:eastAsia="Times New Roman"/>
          <w:spacing w:val="-1"/>
          <w:sz w:val="26"/>
          <w:szCs w:val="26"/>
        </w:rPr>
        <w:t>е</w:t>
      </w:r>
      <w:r w:rsidR="00E13C2C" w:rsidRPr="0075248E">
        <w:rPr>
          <w:rFonts w:eastAsia="Times New Roman"/>
          <w:spacing w:val="1"/>
          <w:sz w:val="26"/>
          <w:szCs w:val="26"/>
        </w:rPr>
        <w:t>нн</w:t>
      </w:r>
      <w:r w:rsidR="00E13C2C" w:rsidRPr="0075248E">
        <w:rPr>
          <w:rFonts w:eastAsia="Times New Roman"/>
          <w:sz w:val="26"/>
          <w:szCs w:val="26"/>
        </w:rPr>
        <w:t>ого</w:t>
      </w:r>
      <w:r w:rsidR="00E13C2C" w:rsidRPr="0075248E">
        <w:rPr>
          <w:rFonts w:eastAsia="Times New Roman"/>
          <w:spacing w:val="-2"/>
          <w:sz w:val="26"/>
          <w:szCs w:val="26"/>
        </w:rPr>
        <w:t xml:space="preserve"> </w:t>
      </w:r>
      <w:r w:rsidR="00E13C2C" w:rsidRPr="0075248E">
        <w:rPr>
          <w:rFonts w:eastAsia="Times New Roman"/>
          <w:spacing w:val="2"/>
          <w:sz w:val="26"/>
          <w:szCs w:val="26"/>
        </w:rPr>
        <w:t>х</w:t>
      </w:r>
      <w:r w:rsidR="00E13C2C" w:rsidRPr="0075248E">
        <w:rPr>
          <w:rFonts w:eastAsia="Times New Roman"/>
          <w:spacing w:val="-1"/>
          <w:sz w:val="26"/>
          <w:szCs w:val="26"/>
        </w:rPr>
        <w:t>а</w:t>
      </w:r>
      <w:r w:rsidR="00E13C2C" w:rsidRPr="0075248E">
        <w:rPr>
          <w:rFonts w:eastAsia="Times New Roman"/>
          <w:sz w:val="26"/>
          <w:szCs w:val="26"/>
        </w:rPr>
        <w:t>р</w:t>
      </w:r>
      <w:r w:rsidR="00E13C2C" w:rsidRPr="0075248E">
        <w:rPr>
          <w:rFonts w:eastAsia="Times New Roman"/>
          <w:spacing w:val="-1"/>
          <w:sz w:val="26"/>
          <w:szCs w:val="26"/>
        </w:rPr>
        <w:t>а</w:t>
      </w:r>
      <w:r w:rsidR="00E13C2C" w:rsidRPr="0075248E">
        <w:rPr>
          <w:rFonts w:eastAsia="Times New Roman"/>
          <w:spacing w:val="1"/>
          <w:sz w:val="26"/>
          <w:szCs w:val="26"/>
        </w:rPr>
        <w:t>к</w:t>
      </w:r>
      <w:r w:rsidR="00E13C2C" w:rsidRPr="0075248E">
        <w:rPr>
          <w:rFonts w:eastAsia="Times New Roman"/>
          <w:sz w:val="26"/>
          <w:szCs w:val="26"/>
        </w:rPr>
        <w:t>тер</w:t>
      </w:r>
      <w:r w:rsidR="00E13C2C" w:rsidRPr="0075248E">
        <w:rPr>
          <w:rFonts w:eastAsia="Times New Roman"/>
          <w:spacing w:val="3"/>
          <w:sz w:val="26"/>
          <w:szCs w:val="26"/>
        </w:rPr>
        <w:t>а</w:t>
      </w:r>
      <w:r w:rsidR="00E13C2C" w:rsidRPr="0075248E">
        <w:rPr>
          <w:rFonts w:eastAsia="Times New Roman"/>
          <w:spacing w:val="-7"/>
          <w:sz w:val="26"/>
          <w:szCs w:val="26"/>
        </w:rPr>
        <w:t>»</w:t>
      </w:r>
      <w:r w:rsidR="00E13C2C" w:rsidRPr="0075248E">
        <w:rPr>
          <w:rFonts w:eastAsia="Times New Roman"/>
          <w:sz w:val="26"/>
          <w:szCs w:val="26"/>
        </w:rPr>
        <w:t>.</w:t>
      </w:r>
    </w:p>
    <w:p w:rsidR="00E13C2C" w:rsidRPr="0075248E" w:rsidRDefault="001B01D6" w:rsidP="00E13C2C">
      <w:pPr>
        <w:tabs>
          <w:tab w:val="left" w:pos="12758"/>
        </w:tabs>
        <w:ind w:firstLine="709"/>
        <w:rPr>
          <w:rFonts w:eastAsia="Times New Roman"/>
          <w:sz w:val="26"/>
          <w:szCs w:val="26"/>
        </w:rPr>
      </w:pPr>
      <w:r w:rsidRPr="0075248E">
        <w:rPr>
          <w:rFonts w:eastAsia="Times New Roman"/>
          <w:sz w:val="26"/>
          <w:szCs w:val="26"/>
        </w:rPr>
        <w:t>З</w:t>
      </w:r>
      <w:r w:rsidR="00F048EB" w:rsidRPr="0075248E">
        <w:rPr>
          <w:rFonts w:eastAsia="Times New Roman"/>
          <w:sz w:val="26"/>
          <w:szCs w:val="26"/>
        </w:rPr>
        <w:t>а</w:t>
      </w:r>
      <w:r w:rsidR="00E13C2C" w:rsidRPr="0075248E">
        <w:rPr>
          <w:rFonts w:eastAsia="Times New Roman"/>
          <w:spacing w:val="1"/>
          <w:sz w:val="26"/>
          <w:szCs w:val="26"/>
        </w:rPr>
        <w:t>к</w:t>
      </w:r>
      <w:r w:rsidR="00E13C2C" w:rsidRPr="0075248E">
        <w:rPr>
          <w:rFonts w:eastAsia="Times New Roman"/>
          <w:sz w:val="26"/>
          <w:szCs w:val="26"/>
        </w:rPr>
        <w:t>он</w:t>
      </w:r>
      <w:r w:rsidR="00E13C2C" w:rsidRPr="0075248E">
        <w:rPr>
          <w:rFonts w:eastAsia="Times New Roman"/>
          <w:spacing w:val="34"/>
          <w:sz w:val="26"/>
          <w:szCs w:val="26"/>
        </w:rPr>
        <w:t xml:space="preserve"> </w:t>
      </w:r>
      <w:r w:rsidR="00E13C2C" w:rsidRPr="0075248E">
        <w:rPr>
          <w:rFonts w:eastAsia="Times New Roman"/>
          <w:spacing w:val="-1"/>
          <w:sz w:val="26"/>
          <w:szCs w:val="26"/>
        </w:rPr>
        <w:t>Бе</w:t>
      </w:r>
      <w:r w:rsidR="00E13C2C" w:rsidRPr="0075248E">
        <w:rPr>
          <w:rFonts w:eastAsia="Times New Roman"/>
          <w:sz w:val="26"/>
          <w:szCs w:val="26"/>
        </w:rPr>
        <w:t>лгородской</w:t>
      </w:r>
      <w:r w:rsidR="00E13C2C" w:rsidRPr="0075248E">
        <w:rPr>
          <w:rFonts w:eastAsia="Times New Roman"/>
          <w:spacing w:val="35"/>
          <w:sz w:val="26"/>
          <w:szCs w:val="26"/>
        </w:rPr>
        <w:t xml:space="preserve"> </w:t>
      </w:r>
      <w:r w:rsidR="00E13C2C" w:rsidRPr="0075248E">
        <w:rPr>
          <w:rFonts w:eastAsia="Times New Roman"/>
          <w:sz w:val="26"/>
          <w:szCs w:val="26"/>
        </w:rPr>
        <w:t>обла</w:t>
      </w:r>
      <w:r w:rsidR="00E13C2C" w:rsidRPr="0075248E">
        <w:rPr>
          <w:rFonts w:eastAsia="Times New Roman"/>
          <w:spacing w:val="-1"/>
          <w:sz w:val="26"/>
          <w:szCs w:val="26"/>
        </w:rPr>
        <w:t>с</w:t>
      </w:r>
      <w:r w:rsidR="00E13C2C" w:rsidRPr="0075248E">
        <w:rPr>
          <w:rFonts w:eastAsia="Times New Roman"/>
          <w:sz w:val="26"/>
          <w:szCs w:val="26"/>
        </w:rPr>
        <w:t>ти</w:t>
      </w:r>
      <w:r w:rsidR="00E13C2C" w:rsidRPr="0075248E">
        <w:rPr>
          <w:rFonts w:eastAsia="Times New Roman"/>
          <w:spacing w:val="35"/>
          <w:sz w:val="26"/>
          <w:szCs w:val="26"/>
        </w:rPr>
        <w:t xml:space="preserve"> </w:t>
      </w:r>
      <w:r w:rsidR="00E13C2C" w:rsidRPr="0075248E">
        <w:rPr>
          <w:rFonts w:eastAsia="Times New Roman"/>
          <w:sz w:val="26"/>
          <w:szCs w:val="26"/>
        </w:rPr>
        <w:t>от</w:t>
      </w:r>
      <w:r w:rsidR="00E13C2C" w:rsidRPr="0075248E">
        <w:rPr>
          <w:rFonts w:eastAsia="Times New Roman"/>
          <w:spacing w:val="34"/>
          <w:sz w:val="26"/>
          <w:szCs w:val="26"/>
        </w:rPr>
        <w:t xml:space="preserve"> </w:t>
      </w:r>
      <w:r w:rsidR="00E13C2C" w:rsidRPr="0075248E">
        <w:rPr>
          <w:rFonts w:eastAsia="Times New Roman"/>
          <w:sz w:val="26"/>
          <w:szCs w:val="26"/>
        </w:rPr>
        <w:t>13.11.2003</w:t>
      </w:r>
      <w:r w:rsidR="00E13C2C" w:rsidRPr="0075248E">
        <w:rPr>
          <w:rFonts w:eastAsia="Times New Roman"/>
          <w:spacing w:val="33"/>
          <w:sz w:val="26"/>
          <w:szCs w:val="26"/>
        </w:rPr>
        <w:t xml:space="preserve"> </w:t>
      </w:r>
      <w:r w:rsidR="00E13C2C" w:rsidRPr="0075248E">
        <w:rPr>
          <w:rFonts w:eastAsia="Times New Roman"/>
          <w:sz w:val="26"/>
          <w:szCs w:val="26"/>
        </w:rPr>
        <w:t>№</w:t>
      </w:r>
      <w:r w:rsidR="00E13C2C" w:rsidRPr="0075248E">
        <w:rPr>
          <w:rFonts w:eastAsia="Times New Roman"/>
          <w:spacing w:val="32"/>
          <w:sz w:val="26"/>
          <w:szCs w:val="26"/>
        </w:rPr>
        <w:t xml:space="preserve"> </w:t>
      </w:r>
      <w:r w:rsidR="00E13C2C" w:rsidRPr="0075248E">
        <w:rPr>
          <w:rFonts w:eastAsia="Times New Roman"/>
          <w:sz w:val="26"/>
          <w:szCs w:val="26"/>
        </w:rPr>
        <w:t>97</w:t>
      </w:r>
      <w:r w:rsidR="00E13C2C" w:rsidRPr="0075248E">
        <w:rPr>
          <w:rFonts w:eastAsia="Times New Roman"/>
          <w:spacing w:val="38"/>
          <w:sz w:val="26"/>
          <w:szCs w:val="26"/>
        </w:rPr>
        <w:t xml:space="preserve"> </w:t>
      </w:r>
      <w:r w:rsidR="00E13C2C" w:rsidRPr="0075248E">
        <w:rPr>
          <w:rFonts w:eastAsia="Times New Roman"/>
          <w:spacing w:val="-7"/>
          <w:sz w:val="26"/>
          <w:szCs w:val="26"/>
        </w:rPr>
        <w:t>«</w:t>
      </w:r>
      <w:r w:rsidR="00E13C2C" w:rsidRPr="0075248E">
        <w:rPr>
          <w:rFonts w:eastAsia="Times New Roman"/>
          <w:sz w:val="26"/>
          <w:szCs w:val="26"/>
        </w:rPr>
        <w:t>Об</w:t>
      </w:r>
      <w:r w:rsidR="00E13C2C" w:rsidRPr="0075248E">
        <w:rPr>
          <w:rFonts w:eastAsia="Times New Roman"/>
          <w:spacing w:val="33"/>
          <w:sz w:val="26"/>
          <w:szCs w:val="26"/>
        </w:rPr>
        <w:t xml:space="preserve"> </w:t>
      </w:r>
      <w:r w:rsidR="00E13C2C" w:rsidRPr="0075248E">
        <w:rPr>
          <w:rFonts w:eastAsia="Times New Roman"/>
          <w:sz w:val="26"/>
          <w:szCs w:val="26"/>
        </w:rPr>
        <w:t>об</w:t>
      </w:r>
      <w:r w:rsidR="00E13C2C" w:rsidRPr="0075248E">
        <w:rPr>
          <w:rFonts w:eastAsia="Times New Roman"/>
          <w:spacing w:val="1"/>
          <w:sz w:val="26"/>
          <w:szCs w:val="26"/>
        </w:rPr>
        <w:t>ъ</w:t>
      </w:r>
      <w:r w:rsidR="00E13C2C" w:rsidRPr="0075248E">
        <w:rPr>
          <w:rFonts w:eastAsia="Times New Roman"/>
          <w:spacing w:val="-1"/>
          <w:sz w:val="26"/>
          <w:szCs w:val="26"/>
        </w:rPr>
        <w:t>е</w:t>
      </w:r>
      <w:r w:rsidR="00E13C2C" w:rsidRPr="0075248E">
        <w:rPr>
          <w:rFonts w:eastAsia="Times New Roman"/>
          <w:spacing w:val="1"/>
          <w:sz w:val="26"/>
          <w:szCs w:val="26"/>
        </w:rPr>
        <w:t>к</w:t>
      </w:r>
      <w:r w:rsidR="00E13C2C" w:rsidRPr="0075248E">
        <w:rPr>
          <w:rFonts w:eastAsia="Times New Roman"/>
          <w:sz w:val="26"/>
          <w:szCs w:val="26"/>
        </w:rPr>
        <w:t>тах</w:t>
      </w:r>
      <w:r w:rsidR="00E13C2C" w:rsidRPr="0075248E">
        <w:rPr>
          <w:rFonts w:eastAsia="Times New Roman"/>
          <w:spacing w:val="35"/>
          <w:sz w:val="26"/>
          <w:szCs w:val="26"/>
        </w:rPr>
        <w:t xml:space="preserve"> </w:t>
      </w:r>
      <w:r w:rsidR="00E13C2C" w:rsidRPr="0075248E">
        <w:rPr>
          <w:rFonts w:eastAsia="Times New Roman"/>
          <w:spacing w:val="3"/>
          <w:sz w:val="26"/>
          <w:szCs w:val="26"/>
        </w:rPr>
        <w:t>к</w:t>
      </w:r>
      <w:r w:rsidR="00E13C2C" w:rsidRPr="0075248E">
        <w:rPr>
          <w:rFonts w:eastAsia="Times New Roman"/>
          <w:spacing w:val="-5"/>
          <w:sz w:val="26"/>
          <w:szCs w:val="26"/>
        </w:rPr>
        <w:t>у</w:t>
      </w:r>
      <w:r w:rsidR="00E13C2C" w:rsidRPr="0075248E">
        <w:rPr>
          <w:rFonts w:eastAsia="Times New Roman"/>
          <w:sz w:val="26"/>
          <w:szCs w:val="26"/>
        </w:rPr>
        <w:t>л</w:t>
      </w:r>
      <w:r w:rsidR="00E13C2C" w:rsidRPr="0075248E">
        <w:rPr>
          <w:rFonts w:eastAsia="Times New Roman"/>
          <w:spacing w:val="1"/>
          <w:sz w:val="26"/>
          <w:szCs w:val="26"/>
        </w:rPr>
        <w:t>ь</w:t>
      </w:r>
      <w:r w:rsidR="00E13C2C" w:rsidRPr="0075248E">
        <w:rPr>
          <w:rFonts w:eastAsia="Times New Roman"/>
          <w:spacing w:val="3"/>
          <w:sz w:val="26"/>
          <w:szCs w:val="26"/>
        </w:rPr>
        <w:t>т</w:t>
      </w:r>
      <w:r w:rsidR="00E13C2C" w:rsidRPr="0075248E">
        <w:rPr>
          <w:rFonts w:eastAsia="Times New Roman"/>
          <w:spacing w:val="-5"/>
          <w:sz w:val="26"/>
          <w:szCs w:val="26"/>
        </w:rPr>
        <w:t>у</w:t>
      </w:r>
      <w:r w:rsidR="00E13C2C" w:rsidRPr="0075248E">
        <w:rPr>
          <w:rFonts w:eastAsia="Times New Roman"/>
          <w:sz w:val="26"/>
          <w:szCs w:val="26"/>
        </w:rPr>
        <w:t>р</w:t>
      </w:r>
      <w:r w:rsidR="00E13C2C" w:rsidRPr="0075248E">
        <w:rPr>
          <w:rFonts w:eastAsia="Times New Roman"/>
          <w:spacing w:val="1"/>
          <w:sz w:val="26"/>
          <w:szCs w:val="26"/>
        </w:rPr>
        <w:t>н</w:t>
      </w:r>
      <w:r w:rsidR="00E13C2C" w:rsidRPr="0075248E">
        <w:rPr>
          <w:rFonts w:eastAsia="Times New Roman"/>
          <w:sz w:val="26"/>
          <w:szCs w:val="26"/>
        </w:rPr>
        <w:t>ого</w:t>
      </w:r>
      <w:r w:rsidR="00E13C2C" w:rsidRPr="0075248E">
        <w:rPr>
          <w:rFonts w:eastAsia="Times New Roman"/>
          <w:spacing w:val="33"/>
          <w:sz w:val="26"/>
          <w:szCs w:val="26"/>
        </w:rPr>
        <w:t xml:space="preserve"> </w:t>
      </w:r>
      <w:r w:rsidR="00E13C2C" w:rsidRPr="0075248E">
        <w:rPr>
          <w:rFonts w:eastAsia="Times New Roman"/>
          <w:spacing w:val="1"/>
          <w:sz w:val="26"/>
          <w:szCs w:val="26"/>
        </w:rPr>
        <w:t>н</w:t>
      </w:r>
      <w:r w:rsidR="00E13C2C" w:rsidRPr="0075248E">
        <w:rPr>
          <w:rFonts w:eastAsia="Times New Roman"/>
          <w:spacing w:val="-1"/>
          <w:sz w:val="26"/>
          <w:szCs w:val="26"/>
        </w:rPr>
        <w:t>ас</w:t>
      </w:r>
      <w:r w:rsidR="00E13C2C" w:rsidRPr="0075248E">
        <w:rPr>
          <w:rFonts w:eastAsia="Times New Roman"/>
          <w:sz w:val="26"/>
          <w:szCs w:val="26"/>
        </w:rPr>
        <w:t>л</w:t>
      </w:r>
      <w:r w:rsidR="00E13C2C" w:rsidRPr="0075248E">
        <w:rPr>
          <w:rFonts w:eastAsia="Times New Roman"/>
          <w:spacing w:val="-1"/>
          <w:sz w:val="26"/>
          <w:szCs w:val="26"/>
        </w:rPr>
        <w:t>е</w:t>
      </w:r>
      <w:r w:rsidR="00E13C2C" w:rsidRPr="0075248E">
        <w:rPr>
          <w:rFonts w:eastAsia="Times New Roman"/>
          <w:sz w:val="26"/>
          <w:szCs w:val="26"/>
        </w:rPr>
        <w:t>д</w:t>
      </w:r>
      <w:r w:rsidR="00E13C2C" w:rsidRPr="0075248E">
        <w:rPr>
          <w:rFonts w:eastAsia="Times New Roman"/>
          <w:spacing w:val="1"/>
          <w:sz w:val="26"/>
          <w:szCs w:val="26"/>
        </w:rPr>
        <w:t>и</w:t>
      </w:r>
      <w:r w:rsidR="00E13C2C" w:rsidRPr="0075248E">
        <w:rPr>
          <w:rFonts w:eastAsia="Times New Roman"/>
          <w:sz w:val="26"/>
          <w:szCs w:val="26"/>
        </w:rPr>
        <w:t>я (па</w:t>
      </w:r>
      <w:r w:rsidR="00E13C2C" w:rsidRPr="0075248E">
        <w:rPr>
          <w:rFonts w:eastAsia="Times New Roman"/>
          <w:spacing w:val="-1"/>
          <w:sz w:val="26"/>
          <w:szCs w:val="26"/>
        </w:rPr>
        <w:t>м</w:t>
      </w:r>
      <w:r w:rsidR="00E13C2C" w:rsidRPr="0075248E">
        <w:rPr>
          <w:rFonts w:eastAsia="Times New Roman"/>
          <w:sz w:val="26"/>
          <w:szCs w:val="26"/>
        </w:rPr>
        <w:t>ят</w:t>
      </w:r>
      <w:r w:rsidR="00E13C2C" w:rsidRPr="0075248E">
        <w:rPr>
          <w:rFonts w:eastAsia="Times New Roman"/>
          <w:spacing w:val="2"/>
          <w:sz w:val="26"/>
          <w:szCs w:val="26"/>
        </w:rPr>
        <w:t>н</w:t>
      </w:r>
      <w:r w:rsidR="00E13C2C" w:rsidRPr="0075248E">
        <w:rPr>
          <w:rFonts w:eastAsia="Times New Roman"/>
          <w:spacing w:val="1"/>
          <w:sz w:val="26"/>
          <w:szCs w:val="26"/>
        </w:rPr>
        <w:t>ик</w:t>
      </w:r>
      <w:r w:rsidR="00E13C2C" w:rsidRPr="0075248E">
        <w:rPr>
          <w:rFonts w:eastAsia="Times New Roman"/>
          <w:spacing w:val="-3"/>
          <w:sz w:val="26"/>
          <w:szCs w:val="26"/>
        </w:rPr>
        <w:t>а</w:t>
      </w:r>
      <w:r w:rsidR="00E13C2C" w:rsidRPr="0075248E">
        <w:rPr>
          <w:rFonts w:eastAsia="Times New Roman"/>
          <w:sz w:val="26"/>
          <w:szCs w:val="26"/>
        </w:rPr>
        <w:t>х</w:t>
      </w:r>
      <w:r w:rsidR="00E13C2C" w:rsidRPr="0075248E">
        <w:rPr>
          <w:rFonts w:eastAsia="Times New Roman"/>
          <w:spacing w:val="2"/>
          <w:sz w:val="26"/>
          <w:szCs w:val="26"/>
        </w:rPr>
        <w:t xml:space="preserve"> </w:t>
      </w:r>
      <w:r w:rsidR="00E13C2C" w:rsidRPr="0075248E">
        <w:rPr>
          <w:rFonts w:eastAsia="Times New Roman"/>
          <w:spacing w:val="1"/>
          <w:sz w:val="26"/>
          <w:szCs w:val="26"/>
        </w:rPr>
        <w:t>и</w:t>
      </w:r>
      <w:r w:rsidR="00E13C2C" w:rsidRPr="0075248E">
        <w:rPr>
          <w:rFonts w:eastAsia="Times New Roman"/>
          <w:spacing w:val="-1"/>
          <w:sz w:val="26"/>
          <w:szCs w:val="26"/>
        </w:rPr>
        <w:t>с</w:t>
      </w:r>
      <w:r w:rsidR="00E13C2C" w:rsidRPr="0075248E">
        <w:rPr>
          <w:rFonts w:eastAsia="Times New Roman"/>
          <w:sz w:val="26"/>
          <w:szCs w:val="26"/>
        </w:rPr>
        <w:t>то</w:t>
      </w:r>
      <w:r w:rsidR="00E13C2C" w:rsidRPr="0075248E">
        <w:rPr>
          <w:rFonts w:eastAsia="Times New Roman"/>
          <w:spacing w:val="-2"/>
          <w:sz w:val="26"/>
          <w:szCs w:val="26"/>
        </w:rPr>
        <w:t>р</w:t>
      </w:r>
      <w:r w:rsidR="00E13C2C" w:rsidRPr="0075248E">
        <w:rPr>
          <w:rFonts w:eastAsia="Times New Roman"/>
          <w:spacing w:val="1"/>
          <w:sz w:val="26"/>
          <w:szCs w:val="26"/>
        </w:rPr>
        <w:t>и</w:t>
      </w:r>
      <w:r w:rsidR="00E13C2C" w:rsidRPr="0075248E">
        <w:rPr>
          <w:rFonts w:eastAsia="Times New Roman"/>
          <w:sz w:val="26"/>
          <w:szCs w:val="26"/>
        </w:rPr>
        <w:t>и</w:t>
      </w:r>
      <w:r w:rsidR="00E13C2C" w:rsidRPr="0075248E">
        <w:rPr>
          <w:rFonts w:eastAsia="Times New Roman"/>
          <w:spacing w:val="-1"/>
          <w:sz w:val="26"/>
          <w:szCs w:val="26"/>
        </w:rPr>
        <w:t xml:space="preserve"> </w:t>
      </w:r>
      <w:r w:rsidR="00E13C2C" w:rsidRPr="0075248E">
        <w:rPr>
          <w:rFonts w:eastAsia="Times New Roman"/>
          <w:sz w:val="26"/>
          <w:szCs w:val="26"/>
        </w:rPr>
        <w:t>и</w:t>
      </w:r>
      <w:r w:rsidR="00E13C2C" w:rsidRPr="0075248E">
        <w:rPr>
          <w:rFonts w:eastAsia="Times New Roman"/>
          <w:spacing w:val="-1"/>
          <w:sz w:val="26"/>
          <w:szCs w:val="26"/>
        </w:rPr>
        <w:t xml:space="preserve"> </w:t>
      </w:r>
      <w:r w:rsidR="00E13C2C" w:rsidRPr="0075248E">
        <w:rPr>
          <w:rFonts w:eastAsia="Times New Roman"/>
          <w:spacing w:val="3"/>
          <w:sz w:val="26"/>
          <w:szCs w:val="26"/>
        </w:rPr>
        <w:t>к</w:t>
      </w:r>
      <w:r w:rsidR="00E13C2C" w:rsidRPr="0075248E">
        <w:rPr>
          <w:rFonts w:eastAsia="Times New Roman"/>
          <w:spacing w:val="-7"/>
          <w:sz w:val="26"/>
          <w:szCs w:val="26"/>
        </w:rPr>
        <w:t>у</w:t>
      </w:r>
      <w:r w:rsidR="00E13C2C" w:rsidRPr="0075248E">
        <w:rPr>
          <w:rFonts w:eastAsia="Times New Roman"/>
          <w:sz w:val="26"/>
          <w:szCs w:val="26"/>
        </w:rPr>
        <w:t>л</w:t>
      </w:r>
      <w:r w:rsidR="00E13C2C" w:rsidRPr="0075248E">
        <w:rPr>
          <w:rFonts w:eastAsia="Times New Roman"/>
          <w:spacing w:val="1"/>
          <w:sz w:val="26"/>
          <w:szCs w:val="26"/>
        </w:rPr>
        <w:t>ь</w:t>
      </w:r>
      <w:r w:rsidR="00E13C2C" w:rsidRPr="0075248E">
        <w:rPr>
          <w:rFonts w:eastAsia="Times New Roman"/>
          <w:spacing w:val="5"/>
          <w:sz w:val="26"/>
          <w:szCs w:val="26"/>
        </w:rPr>
        <w:t>т</w:t>
      </w:r>
      <w:r w:rsidR="00E13C2C" w:rsidRPr="0075248E">
        <w:rPr>
          <w:rFonts w:eastAsia="Times New Roman"/>
          <w:spacing w:val="-5"/>
          <w:sz w:val="26"/>
          <w:szCs w:val="26"/>
        </w:rPr>
        <w:t>у</w:t>
      </w:r>
      <w:r w:rsidR="00E13C2C" w:rsidRPr="0075248E">
        <w:rPr>
          <w:rFonts w:eastAsia="Times New Roman"/>
          <w:sz w:val="26"/>
          <w:szCs w:val="26"/>
        </w:rPr>
        <w:t>ры)</w:t>
      </w:r>
      <w:r w:rsidR="00E13C2C" w:rsidRPr="0075248E">
        <w:rPr>
          <w:rFonts w:eastAsia="Times New Roman"/>
          <w:spacing w:val="1"/>
          <w:sz w:val="26"/>
          <w:szCs w:val="26"/>
        </w:rPr>
        <w:t xml:space="preserve"> </w:t>
      </w:r>
      <w:r w:rsidR="00E13C2C" w:rsidRPr="0075248E">
        <w:rPr>
          <w:rFonts w:eastAsia="Times New Roman"/>
          <w:spacing w:val="-1"/>
          <w:sz w:val="26"/>
          <w:szCs w:val="26"/>
        </w:rPr>
        <w:t>Бе</w:t>
      </w:r>
      <w:r w:rsidR="00E13C2C" w:rsidRPr="0075248E">
        <w:rPr>
          <w:rFonts w:eastAsia="Times New Roman"/>
          <w:sz w:val="26"/>
          <w:szCs w:val="26"/>
        </w:rPr>
        <w:t>лгородск</w:t>
      </w:r>
      <w:r w:rsidR="00E13C2C" w:rsidRPr="0075248E">
        <w:rPr>
          <w:rFonts w:eastAsia="Times New Roman"/>
          <w:spacing w:val="6"/>
          <w:sz w:val="26"/>
          <w:szCs w:val="26"/>
        </w:rPr>
        <w:t>о</w:t>
      </w:r>
      <w:r w:rsidR="00E13C2C" w:rsidRPr="0075248E">
        <w:rPr>
          <w:rFonts w:eastAsia="Times New Roman"/>
          <w:sz w:val="26"/>
          <w:szCs w:val="26"/>
        </w:rPr>
        <w:t>й</w:t>
      </w:r>
      <w:r w:rsidR="00E13C2C" w:rsidRPr="0075248E">
        <w:rPr>
          <w:rFonts w:eastAsia="Times New Roman"/>
          <w:spacing w:val="1"/>
          <w:sz w:val="26"/>
          <w:szCs w:val="26"/>
        </w:rPr>
        <w:t xml:space="preserve"> </w:t>
      </w:r>
      <w:r w:rsidR="00E13C2C" w:rsidRPr="0075248E">
        <w:rPr>
          <w:rFonts w:eastAsia="Times New Roman"/>
          <w:sz w:val="26"/>
          <w:szCs w:val="26"/>
        </w:rPr>
        <w:t>обла</w:t>
      </w:r>
      <w:r w:rsidR="00E13C2C" w:rsidRPr="0075248E">
        <w:rPr>
          <w:rFonts w:eastAsia="Times New Roman"/>
          <w:spacing w:val="-1"/>
          <w:sz w:val="26"/>
          <w:szCs w:val="26"/>
        </w:rPr>
        <w:t>с</w:t>
      </w:r>
      <w:r w:rsidR="00E13C2C" w:rsidRPr="0075248E">
        <w:rPr>
          <w:rFonts w:eastAsia="Times New Roman"/>
          <w:sz w:val="26"/>
          <w:szCs w:val="26"/>
        </w:rPr>
        <w:t>т</w:t>
      </w:r>
      <w:r w:rsidR="00E13C2C" w:rsidRPr="0075248E">
        <w:rPr>
          <w:rFonts w:eastAsia="Times New Roman"/>
          <w:spacing w:val="4"/>
          <w:sz w:val="26"/>
          <w:szCs w:val="26"/>
        </w:rPr>
        <w:t>и</w:t>
      </w:r>
      <w:r w:rsidR="00E13C2C" w:rsidRPr="0075248E">
        <w:rPr>
          <w:rFonts w:eastAsia="Times New Roman"/>
          <w:spacing w:val="-7"/>
          <w:sz w:val="26"/>
          <w:szCs w:val="26"/>
        </w:rPr>
        <w:t>»</w:t>
      </w:r>
      <w:r w:rsidR="00E13C2C" w:rsidRPr="0075248E">
        <w:rPr>
          <w:rFonts w:eastAsia="Times New Roman"/>
          <w:sz w:val="26"/>
          <w:szCs w:val="26"/>
        </w:rPr>
        <w:t>.</w:t>
      </w:r>
    </w:p>
    <w:p w:rsidR="002B3703" w:rsidRPr="0075248E" w:rsidRDefault="001B01D6" w:rsidP="001B116D">
      <w:pPr>
        <w:tabs>
          <w:tab w:val="left" w:pos="12758"/>
        </w:tabs>
        <w:ind w:firstLine="709"/>
        <w:rPr>
          <w:rFonts w:eastAsia="Times New Roman"/>
          <w:sz w:val="26"/>
          <w:szCs w:val="26"/>
        </w:rPr>
      </w:pPr>
      <w:r w:rsidRPr="0075248E">
        <w:rPr>
          <w:rFonts w:eastAsia="Times New Roman"/>
          <w:sz w:val="26"/>
          <w:szCs w:val="26"/>
        </w:rPr>
        <w:t>З</w:t>
      </w:r>
      <w:r w:rsidR="002B3703" w:rsidRPr="0075248E">
        <w:rPr>
          <w:rFonts w:eastAsia="Times New Roman"/>
          <w:spacing w:val="-1"/>
          <w:sz w:val="26"/>
          <w:szCs w:val="26"/>
        </w:rPr>
        <w:t>а</w:t>
      </w:r>
      <w:r w:rsidR="002B3703" w:rsidRPr="0075248E">
        <w:rPr>
          <w:rFonts w:eastAsia="Times New Roman"/>
          <w:spacing w:val="1"/>
          <w:sz w:val="26"/>
          <w:szCs w:val="26"/>
        </w:rPr>
        <w:t>к</w:t>
      </w:r>
      <w:r w:rsidR="002B3703" w:rsidRPr="0075248E">
        <w:rPr>
          <w:rFonts w:eastAsia="Times New Roman"/>
          <w:sz w:val="26"/>
          <w:szCs w:val="26"/>
        </w:rPr>
        <w:t>он</w:t>
      </w:r>
      <w:r w:rsidR="002B3703" w:rsidRPr="0075248E">
        <w:rPr>
          <w:rFonts w:eastAsia="Times New Roman"/>
          <w:spacing w:val="2"/>
          <w:sz w:val="26"/>
          <w:szCs w:val="26"/>
        </w:rPr>
        <w:t xml:space="preserve"> </w:t>
      </w:r>
      <w:r w:rsidR="002B3703" w:rsidRPr="0075248E">
        <w:rPr>
          <w:rFonts w:eastAsia="Times New Roman"/>
          <w:spacing w:val="-1"/>
          <w:sz w:val="26"/>
          <w:szCs w:val="26"/>
        </w:rPr>
        <w:t>Бе</w:t>
      </w:r>
      <w:r w:rsidR="002B3703" w:rsidRPr="0075248E">
        <w:rPr>
          <w:rFonts w:eastAsia="Times New Roman"/>
          <w:sz w:val="26"/>
          <w:szCs w:val="26"/>
        </w:rPr>
        <w:t>лгородской</w:t>
      </w:r>
      <w:r w:rsidR="002B3703" w:rsidRPr="0075248E">
        <w:rPr>
          <w:rFonts w:eastAsia="Times New Roman"/>
          <w:spacing w:val="3"/>
          <w:sz w:val="26"/>
          <w:szCs w:val="26"/>
        </w:rPr>
        <w:t xml:space="preserve"> </w:t>
      </w:r>
      <w:r w:rsidR="002B3703" w:rsidRPr="0075248E">
        <w:rPr>
          <w:rFonts w:eastAsia="Times New Roman"/>
          <w:sz w:val="26"/>
          <w:szCs w:val="26"/>
        </w:rPr>
        <w:t>обла</w:t>
      </w:r>
      <w:r w:rsidR="002B3703" w:rsidRPr="0075248E">
        <w:rPr>
          <w:rFonts w:eastAsia="Times New Roman"/>
          <w:spacing w:val="-1"/>
          <w:sz w:val="26"/>
          <w:szCs w:val="26"/>
        </w:rPr>
        <w:t>с</w:t>
      </w:r>
      <w:r w:rsidR="002B3703" w:rsidRPr="0075248E">
        <w:rPr>
          <w:rFonts w:eastAsia="Times New Roman"/>
          <w:sz w:val="26"/>
          <w:szCs w:val="26"/>
        </w:rPr>
        <w:t>ти</w:t>
      </w:r>
      <w:r w:rsidR="002B3703" w:rsidRPr="0075248E">
        <w:rPr>
          <w:rFonts w:eastAsia="Times New Roman"/>
          <w:spacing w:val="3"/>
          <w:sz w:val="26"/>
          <w:szCs w:val="26"/>
        </w:rPr>
        <w:t xml:space="preserve"> </w:t>
      </w:r>
      <w:r w:rsidR="002B3703" w:rsidRPr="0075248E">
        <w:rPr>
          <w:rFonts w:eastAsia="Times New Roman"/>
          <w:sz w:val="26"/>
          <w:szCs w:val="26"/>
        </w:rPr>
        <w:t>от</w:t>
      </w:r>
      <w:r w:rsidR="002B3703" w:rsidRPr="0075248E">
        <w:rPr>
          <w:rFonts w:eastAsia="Times New Roman"/>
          <w:spacing w:val="2"/>
          <w:sz w:val="26"/>
          <w:szCs w:val="26"/>
        </w:rPr>
        <w:t xml:space="preserve"> </w:t>
      </w:r>
      <w:r w:rsidR="002B3703" w:rsidRPr="0075248E">
        <w:rPr>
          <w:rFonts w:eastAsia="Times New Roman"/>
          <w:sz w:val="26"/>
          <w:szCs w:val="26"/>
        </w:rPr>
        <w:t>10.07.2007</w:t>
      </w:r>
      <w:r w:rsidR="002B3703" w:rsidRPr="0075248E">
        <w:rPr>
          <w:rFonts w:eastAsia="Times New Roman"/>
          <w:spacing w:val="1"/>
          <w:sz w:val="26"/>
          <w:szCs w:val="26"/>
        </w:rPr>
        <w:t xml:space="preserve"> </w:t>
      </w:r>
      <w:r w:rsidR="002B3703" w:rsidRPr="0075248E">
        <w:rPr>
          <w:rFonts w:eastAsia="Times New Roman"/>
          <w:sz w:val="26"/>
          <w:szCs w:val="26"/>
        </w:rPr>
        <w:t>№ 133</w:t>
      </w:r>
      <w:r w:rsidR="002B3703" w:rsidRPr="0075248E">
        <w:rPr>
          <w:rFonts w:eastAsia="Times New Roman"/>
          <w:spacing w:val="6"/>
          <w:sz w:val="26"/>
          <w:szCs w:val="26"/>
        </w:rPr>
        <w:t xml:space="preserve"> </w:t>
      </w:r>
      <w:r w:rsidR="002B3703" w:rsidRPr="0075248E">
        <w:rPr>
          <w:rFonts w:eastAsia="Times New Roman"/>
          <w:spacing w:val="-7"/>
          <w:sz w:val="26"/>
          <w:szCs w:val="26"/>
        </w:rPr>
        <w:t>«</w:t>
      </w:r>
      <w:r w:rsidR="002B3703" w:rsidRPr="0075248E">
        <w:rPr>
          <w:rFonts w:eastAsia="Times New Roman"/>
          <w:sz w:val="26"/>
          <w:szCs w:val="26"/>
        </w:rPr>
        <w:t>О</w:t>
      </w:r>
      <w:r w:rsidR="002B3703" w:rsidRPr="0075248E">
        <w:rPr>
          <w:rFonts w:eastAsia="Times New Roman"/>
          <w:spacing w:val="1"/>
          <w:sz w:val="26"/>
          <w:szCs w:val="26"/>
        </w:rPr>
        <w:t xml:space="preserve"> </w:t>
      </w:r>
      <w:r w:rsidR="002B3703" w:rsidRPr="0075248E">
        <w:rPr>
          <w:rFonts w:eastAsia="Times New Roman"/>
          <w:spacing w:val="2"/>
          <w:sz w:val="26"/>
          <w:szCs w:val="26"/>
        </w:rPr>
        <w:t>р</w:t>
      </w:r>
      <w:r w:rsidR="002B3703" w:rsidRPr="0075248E">
        <w:rPr>
          <w:rFonts w:eastAsia="Times New Roman"/>
          <w:spacing w:val="-1"/>
          <w:sz w:val="26"/>
          <w:szCs w:val="26"/>
        </w:rPr>
        <w:t>е</w:t>
      </w:r>
      <w:r w:rsidR="002B3703" w:rsidRPr="0075248E">
        <w:rPr>
          <w:rFonts w:eastAsia="Times New Roman"/>
          <w:spacing w:val="5"/>
          <w:sz w:val="26"/>
          <w:szCs w:val="26"/>
        </w:rPr>
        <w:t>г</w:t>
      </w:r>
      <w:r w:rsidR="002B3703" w:rsidRPr="0075248E">
        <w:rPr>
          <w:rFonts w:eastAsia="Times New Roman"/>
          <w:spacing w:val="-5"/>
          <w:sz w:val="26"/>
          <w:szCs w:val="26"/>
        </w:rPr>
        <w:t>у</w:t>
      </w:r>
      <w:r w:rsidR="002B3703" w:rsidRPr="0075248E">
        <w:rPr>
          <w:rFonts w:eastAsia="Times New Roman"/>
          <w:sz w:val="26"/>
          <w:szCs w:val="26"/>
        </w:rPr>
        <w:t>л</w:t>
      </w:r>
      <w:r w:rsidR="002B3703" w:rsidRPr="0075248E">
        <w:rPr>
          <w:rFonts w:eastAsia="Times New Roman"/>
          <w:spacing w:val="1"/>
          <w:sz w:val="26"/>
          <w:szCs w:val="26"/>
        </w:rPr>
        <w:t>и</w:t>
      </w:r>
      <w:r w:rsidR="002B3703" w:rsidRPr="0075248E">
        <w:rPr>
          <w:rFonts w:eastAsia="Times New Roman"/>
          <w:sz w:val="26"/>
          <w:szCs w:val="26"/>
        </w:rPr>
        <w:t>ров</w:t>
      </w:r>
      <w:r w:rsidR="002B3703" w:rsidRPr="0075248E">
        <w:rPr>
          <w:rFonts w:eastAsia="Times New Roman"/>
          <w:spacing w:val="-1"/>
          <w:sz w:val="26"/>
          <w:szCs w:val="26"/>
        </w:rPr>
        <w:t>а</w:t>
      </w:r>
      <w:r w:rsidR="002B3703" w:rsidRPr="0075248E">
        <w:rPr>
          <w:rFonts w:eastAsia="Times New Roman"/>
          <w:spacing w:val="1"/>
          <w:sz w:val="26"/>
          <w:szCs w:val="26"/>
        </w:rPr>
        <w:t>ни</w:t>
      </w:r>
      <w:r w:rsidR="002B3703" w:rsidRPr="0075248E">
        <w:rPr>
          <w:rFonts w:eastAsia="Times New Roman"/>
          <w:sz w:val="26"/>
          <w:szCs w:val="26"/>
        </w:rPr>
        <w:t>и</w:t>
      </w:r>
      <w:r w:rsidR="002B3703" w:rsidRPr="0075248E">
        <w:rPr>
          <w:rFonts w:eastAsia="Times New Roman"/>
          <w:spacing w:val="2"/>
          <w:sz w:val="26"/>
          <w:szCs w:val="26"/>
        </w:rPr>
        <w:t xml:space="preserve"> </w:t>
      </w:r>
      <w:r w:rsidR="002B3703" w:rsidRPr="0075248E">
        <w:rPr>
          <w:rFonts w:eastAsia="Times New Roman"/>
          <w:sz w:val="26"/>
          <w:szCs w:val="26"/>
        </w:rPr>
        <w:t>гр</w:t>
      </w:r>
      <w:r w:rsidR="002B3703" w:rsidRPr="0075248E">
        <w:rPr>
          <w:rFonts w:eastAsia="Times New Roman"/>
          <w:spacing w:val="-1"/>
          <w:sz w:val="26"/>
          <w:szCs w:val="26"/>
        </w:rPr>
        <w:t>а</w:t>
      </w:r>
      <w:r w:rsidR="002B3703" w:rsidRPr="0075248E">
        <w:rPr>
          <w:rFonts w:eastAsia="Times New Roman"/>
          <w:sz w:val="26"/>
          <w:szCs w:val="26"/>
        </w:rPr>
        <w:t>до</w:t>
      </w:r>
      <w:r w:rsidR="002B3703" w:rsidRPr="0075248E">
        <w:rPr>
          <w:rFonts w:eastAsia="Times New Roman"/>
          <w:spacing w:val="-1"/>
          <w:sz w:val="26"/>
          <w:szCs w:val="26"/>
        </w:rPr>
        <w:t>с</w:t>
      </w:r>
      <w:r w:rsidR="002B3703" w:rsidRPr="0075248E">
        <w:rPr>
          <w:rFonts w:eastAsia="Times New Roman"/>
          <w:sz w:val="26"/>
          <w:szCs w:val="26"/>
        </w:rPr>
        <w:t>тр</w:t>
      </w:r>
      <w:r w:rsidR="002B3703" w:rsidRPr="0075248E">
        <w:rPr>
          <w:rFonts w:eastAsia="Times New Roman"/>
          <w:sz w:val="26"/>
          <w:szCs w:val="26"/>
        </w:rPr>
        <w:t>о</w:t>
      </w:r>
      <w:r w:rsidR="002B3703" w:rsidRPr="0075248E">
        <w:rPr>
          <w:rFonts w:eastAsia="Times New Roman"/>
          <w:spacing w:val="2"/>
          <w:sz w:val="26"/>
          <w:szCs w:val="26"/>
        </w:rPr>
        <w:t>и</w:t>
      </w:r>
      <w:r w:rsidR="002B3703" w:rsidRPr="0075248E">
        <w:rPr>
          <w:rFonts w:eastAsia="Times New Roman"/>
          <w:sz w:val="26"/>
          <w:szCs w:val="26"/>
        </w:rPr>
        <w:t>тел</w:t>
      </w:r>
      <w:r w:rsidR="002B3703" w:rsidRPr="0075248E">
        <w:rPr>
          <w:rFonts w:eastAsia="Times New Roman"/>
          <w:spacing w:val="1"/>
          <w:sz w:val="26"/>
          <w:szCs w:val="26"/>
        </w:rPr>
        <w:t>ьн</w:t>
      </w:r>
      <w:r w:rsidR="002B3703" w:rsidRPr="0075248E">
        <w:rPr>
          <w:rFonts w:eastAsia="Times New Roman"/>
          <w:spacing w:val="-2"/>
          <w:sz w:val="26"/>
          <w:szCs w:val="26"/>
        </w:rPr>
        <w:t>о</w:t>
      </w:r>
      <w:r w:rsidR="002B3703" w:rsidRPr="0075248E">
        <w:rPr>
          <w:rFonts w:eastAsia="Times New Roman"/>
          <w:sz w:val="26"/>
          <w:szCs w:val="26"/>
        </w:rPr>
        <w:t>й д</w:t>
      </w:r>
      <w:r w:rsidR="002B3703" w:rsidRPr="0075248E">
        <w:rPr>
          <w:rFonts w:eastAsia="Times New Roman"/>
          <w:spacing w:val="-1"/>
          <w:sz w:val="26"/>
          <w:szCs w:val="26"/>
        </w:rPr>
        <w:t>е</w:t>
      </w:r>
      <w:r w:rsidR="002B3703" w:rsidRPr="0075248E">
        <w:rPr>
          <w:rFonts w:eastAsia="Times New Roman"/>
          <w:sz w:val="26"/>
          <w:szCs w:val="26"/>
        </w:rPr>
        <w:t>ятел</w:t>
      </w:r>
      <w:r w:rsidR="002B3703" w:rsidRPr="0075248E">
        <w:rPr>
          <w:rFonts w:eastAsia="Times New Roman"/>
          <w:spacing w:val="1"/>
          <w:sz w:val="26"/>
          <w:szCs w:val="26"/>
        </w:rPr>
        <w:t>ьн</w:t>
      </w:r>
      <w:r w:rsidR="002B3703" w:rsidRPr="0075248E">
        <w:rPr>
          <w:rFonts w:eastAsia="Times New Roman"/>
          <w:sz w:val="26"/>
          <w:szCs w:val="26"/>
        </w:rPr>
        <w:t>о</w:t>
      </w:r>
      <w:r w:rsidR="002B3703" w:rsidRPr="0075248E">
        <w:rPr>
          <w:rFonts w:eastAsia="Times New Roman"/>
          <w:spacing w:val="-1"/>
          <w:sz w:val="26"/>
          <w:szCs w:val="26"/>
        </w:rPr>
        <w:t>с</w:t>
      </w:r>
      <w:r w:rsidR="002B3703" w:rsidRPr="0075248E">
        <w:rPr>
          <w:rFonts w:eastAsia="Times New Roman"/>
          <w:sz w:val="26"/>
          <w:szCs w:val="26"/>
        </w:rPr>
        <w:t>ти</w:t>
      </w:r>
      <w:r w:rsidR="002B3703" w:rsidRPr="0075248E">
        <w:rPr>
          <w:rFonts w:eastAsia="Times New Roman"/>
          <w:spacing w:val="2"/>
          <w:sz w:val="26"/>
          <w:szCs w:val="26"/>
        </w:rPr>
        <w:t xml:space="preserve"> </w:t>
      </w:r>
      <w:r w:rsidR="002B3703" w:rsidRPr="0075248E">
        <w:rPr>
          <w:rFonts w:eastAsia="Times New Roman"/>
          <w:sz w:val="26"/>
          <w:szCs w:val="26"/>
        </w:rPr>
        <w:t xml:space="preserve">в </w:t>
      </w:r>
      <w:r w:rsidR="002B3703" w:rsidRPr="0075248E">
        <w:rPr>
          <w:rFonts w:eastAsia="Times New Roman"/>
          <w:spacing w:val="-1"/>
          <w:sz w:val="26"/>
          <w:szCs w:val="26"/>
        </w:rPr>
        <w:t>Бе</w:t>
      </w:r>
      <w:r w:rsidR="002B3703" w:rsidRPr="0075248E">
        <w:rPr>
          <w:rFonts w:eastAsia="Times New Roman"/>
          <w:sz w:val="26"/>
          <w:szCs w:val="26"/>
        </w:rPr>
        <w:t>лгородской</w:t>
      </w:r>
      <w:r w:rsidR="002B3703" w:rsidRPr="0075248E">
        <w:rPr>
          <w:rFonts w:eastAsia="Times New Roman"/>
          <w:spacing w:val="1"/>
          <w:sz w:val="26"/>
          <w:szCs w:val="26"/>
        </w:rPr>
        <w:t xml:space="preserve"> </w:t>
      </w:r>
      <w:r w:rsidR="002B3703" w:rsidRPr="0075248E">
        <w:rPr>
          <w:rFonts w:eastAsia="Times New Roman"/>
          <w:sz w:val="26"/>
          <w:szCs w:val="26"/>
        </w:rPr>
        <w:t>обла</w:t>
      </w:r>
      <w:r w:rsidR="002B3703" w:rsidRPr="0075248E">
        <w:rPr>
          <w:rFonts w:eastAsia="Times New Roman"/>
          <w:spacing w:val="-1"/>
          <w:sz w:val="26"/>
          <w:szCs w:val="26"/>
        </w:rPr>
        <w:t>с</w:t>
      </w:r>
      <w:r w:rsidR="002B3703" w:rsidRPr="0075248E">
        <w:rPr>
          <w:rFonts w:eastAsia="Times New Roman"/>
          <w:sz w:val="26"/>
          <w:szCs w:val="26"/>
        </w:rPr>
        <w:t>т</w:t>
      </w:r>
      <w:r w:rsidR="002B3703" w:rsidRPr="0075248E">
        <w:rPr>
          <w:rFonts w:eastAsia="Times New Roman"/>
          <w:spacing w:val="4"/>
          <w:sz w:val="26"/>
          <w:szCs w:val="26"/>
        </w:rPr>
        <w:t>и</w:t>
      </w:r>
      <w:r w:rsidR="002B3703" w:rsidRPr="0075248E">
        <w:rPr>
          <w:rFonts w:eastAsia="Times New Roman"/>
          <w:spacing w:val="-7"/>
          <w:sz w:val="26"/>
          <w:szCs w:val="26"/>
        </w:rPr>
        <w:t>»</w:t>
      </w:r>
      <w:r w:rsidR="009B2A1E" w:rsidRPr="0075248E">
        <w:rPr>
          <w:rFonts w:eastAsia="Times New Roman"/>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По</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1"/>
          <w:sz w:val="26"/>
          <w:szCs w:val="26"/>
        </w:rPr>
        <w:t>н</w:t>
      </w:r>
      <w:r w:rsidRPr="0075248E">
        <w:rPr>
          <w:rFonts w:eastAsia="Times New Roman"/>
          <w:sz w:val="26"/>
          <w:szCs w:val="26"/>
        </w:rPr>
        <w:t>овл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 Пр</w:t>
      </w:r>
      <w:r w:rsidRPr="0075248E">
        <w:rPr>
          <w:rFonts w:eastAsia="Times New Roman"/>
          <w:spacing w:val="-1"/>
          <w:sz w:val="26"/>
          <w:szCs w:val="26"/>
        </w:rPr>
        <w:t>а</w:t>
      </w:r>
      <w:r w:rsidRPr="0075248E">
        <w:rPr>
          <w:rFonts w:eastAsia="Times New Roman"/>
          <w:sz w:val="26"/>
          <w:szCs w:val="26"/>
        </w:rPr>
        <w:t>вител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 xml:space="preserve">тва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2"/>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2"/>
          <w:sz w:val="26"/>
          <w:szCs w:val="26"/>
        </w:rPr>
        <w:t xml:space="preserve"> </w:t>
      </w:r>
      <w:r w:rsidRPr="0075248E">
        <w:rPr>
          <w:rFonts w:eastAsia="Times New Roman"/>
          <w:sz w:val="26"/>
          <w:szCs w:val="26"/>
        </w:rPr>
        <w:t>от</w:t>
      </w:r>
      <w:r w:rsidRPr="0075248E">
        <w:rPr>
          <w:rFonts w:eastAsia="Times New Roman"/>
          <w:spacing w:val="1"/>
          <w:sz w:val="26"/>
          <w:szCs w:val="26"/>
        </w:rPr>
        <w:t xml:space="preserve"> </w:t>
      </w:r>
      <w:r w:rsidRPr="0075248E">
        <w:rPr>
          <w:rFonts w:eastAsia="Times New Roman"/>
          <w:sz w:val="26"/>
          <w:szCs w:val="26"/>
        </w:rPr>
        <w:t>27.04.2</w:t>
      </w:r>
      <w:r w:rsidRPr="0075248E">
        <w:rPr>
          <w:rFonts w:eastAsia="Times New Roman"/>
          <w:spacing w:val="-2"/>
          <w:sz w:val="26"/>
          <w:szCs w:val="26"/>
        </w:rPr>
        <w:t>0</w:t>
      </w:r>
      <w:r w:rsidRPr="0075248E">
        <w:rPr>
          <w:rFonts w:eastAsia="Times New Roman"/>
          <w:sz w:val="26"/>
          <w:szCs w:val="26"/>
        </w:rPr>
        <w:t>05</w:t>
      </w:r>
      <w:r w:rsidRPr="0075248E">
        <w:rPr>
          <w:rFonts w:eastAsia="Times New Roman"/>
          <w:spacing w:val="1"/>
          <w:sz w:val="26"/>
          <w:szCs w:val="26"/>
        </w:rPr>
        <w:t xml:space="preserve"> </w:t>
      </w:r>
      <w:r w:rsidRPr="0075248E">
        <w:rPr>
          <w:rFonts w:eastAsia="Times New Roman"/>
          <w:sz w:val="26"/>
          <w:szCs w:val="26"/>
        </w:rPr>
        <w:t>№ 9</w:t>
      </w:r>
      <w:r w:rsidRPr="0075248E">
        <w:rPr>
          <w:rFonts w:eastAsia="Times New Roman"/>
          <w:spacing w:val="5"/>
          <w:sz w:val="26"/>
          <w:szCs w:val="26"/>
        </w:rPr>
        <w:t>2</w:t>
      </w:r>
      <w:r w:rsidRPr="0075248E">
        <w:rPr>
          <w:rFonts w:eastAsia="Times New Roman"/>
          <w:spacing w:val="-1"/>
          <w:sz w:val="26"/>
          <w:szCs w:val="26"/>
        </w:rPr>
        <w:t>-</w:t>
      </w:r>
      <w:r w:rsidRPr="0075248E">
        <w:rPr>
          <w:rFonts w:eastAsia="Times New Roman"/>
          <w:spacing w:val="1"/>
          <w:sz w:val="26"/>
          <w:szCs w:val="26"/>
        </w:rPr>
        <w:t>п</w:t>
      </w:r>
      <w:r w:rsidRPr="0075248E">
        <w:rPr>
          <w:rFonts w:eastAsia="Times New Roman"/>
          <w:sz w:val="26"/>
          <w:szCs w:val="26"/>
        </w:rPr>
        <w:t>п</w:t>
      </w:r>
      <w:r w:rsidRPr="0075248E">
        <w:rPr>
          <w:rFonts w:eastAsia="Times New Roman"/>
          <w:spacing w:val="4"/>
          <w:sz w:val="26"/>
          <w:szCs w:val="26"/>
        </w:rPr>
        <w:t xml:space="preserve"> </w:t>
      </w:r>
      <w:r w:rsidRPr="0075248E">
        <w:rPr>
          <w:rFonts w:eastAsia="Times New Roman"/>
          <w:spacing w:val="-7"/>
          <w:sz w:val="26"/>
          <w:szCs w:val="26"/>
        </w:rPr>
        <w:t>«</w:t>
      </w:r>
      <w:r w:rsidRPr="0075248E">
        <w:rPr>
          <w:rFonts w:eastAsia="Times New Roman"/>
          <w:sz w:val="26"/>
          <w:szCs w:val="26"/>
        </w:rPr>
        <w:t xml:space="preserve">Об </w:t>
      </w:r>
      <w:r w:rsidRPr="0075248E">
        <w:rPr>
          <w:rFonts w:eastAsia="Times New Roman"/>
          <w:spacing w:val="-5"/>
          <w:sz w:val="26"/>
          <w:szCs w:val="26"/>
        </w:rPr>
        <w:t>у</w:t>
      </w:r>
      <w:r w:rsidRPr="0075248E">
        <w:rPr>
          <w:rFonts w:eastAsia="Times New Roman"/>
          <w:spacing w:val="3"/>
          <w:sz w:val="26"/>
          <w:szCs w:val="26"/>
        </w:rPr>
        <w:t>т</w:t>
      </w:r>
      <w:r w:rsidRPr="0075248E">
        <w:rPr>
          <w:rFonts w:eastAsia="Times New Roman"/>
          <w:sz w:val="26"/>
          <w:szCs w:val="26"/>
        </w:rPr>
        <w:t>в</w:t>
      </w:r>
      <w:r w:rsidRPr="0075248E">
        <w:rPr>
          <w:rFonts w:eastAsia="Times New Roman"/>
          <w:spacing w:val="-1"/>
          <w:sz w:val="26"/>
          <w:szCs w:val="26"/>
        </w:rPr>
        <w:t>е</w:t>
      </w:r>
      <w:r w:rsidRPr="0075248E">
        <w:rPr>
          <w:rFonts w:eastAsia="Times New Roman"/>
          <w:sz w:val="26"/>
          <w:szCs w:val="26"/>
        </w:rPr>
        <w:t>рж</w:t>
      </w:r>
      <w:r w:rsidRPr="0075248E">
        <w:rPr>
          <w:rFonts w:eastAsia="Times New Roman"/>
          <w:spacing w:val="2"/>
          <w:sz w:val="26"/>
          <w:szCs w:val="26"/>
        </w:rPr>
        <w:t>д</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и</w:t>
      </w:r>
      <w:r w:rsidRPr="0075248E">
        <w:rPr>
          <w:rFonts w:eastAsia="Times New Roman"/>
          <w:spacing w:val="3"/>
          <w:sz w:val="26"/>
          <w:szCs w:val="26"/>
        </w:rPr>
        <w:t xml:space="preserve"> </w:t>
      </w:r>
      <w:r w:rsidRPr="0075248E">
        <w:rPr>
          <w:rFonts w:eastAsia="Times New Roman"/>
          <w:sz w:val="26"/>
          <w:szCs w:val="26"/>
        </w:rPr>
        <w:t>Пр</w:t>
      </w:r>
      <w:r w:rsidRPr="0075248E">
        <w:rPr>
          <w:rFonts w:eastAsia="Times New Roman"/>
          <w:spacing w:val="-1"/>
          <w:sz w:val="26"/>
          <w:szCs w:val="26"/>
        </w:rPr>
        <w:t>а</w:t>
      </w:r>
      <w:r w:rsidRPr="0075248E">
        <w:rPr>
          <w:rFonts w:eastAsia="Times New Roman"/>
          <w:sz w:val="26"/>
          <w:szCs w:val="26"/>
        </w:rPr>
        <w:t>вил</w:t>
      </w:r>
      <w:r w:rsidRPr="0075248E">
        <w:rPr>
          <w:rFonts w:eastAsia="Times New Roman"/>
          <w:spacing w:val="1"/>
          <w:sz w:val="26"/>
          <w:szCs w:val="26"/>
        </w:rPr>
        <w:t xml:space="preserve"> </w:t>
      </w:r>
      <w:r w:rsidRPr="0075248E">
        <w:rPr>
          <w:rFonts w:eastAsia="Times New Roman"/>
          <w:spacing w:val="-2"/>
          <w:sz w:val="26"/>
          <w:szCs w:val="26"/>
        </w:rPr>
        <w:t>о</w:t>
      </w:r>
      <w:r w:rsidRPr="0075248E">
        <w:rPr>
          <w:rFonts w:eastAsia="Times New Roman"/>
          <w:spacing w:val="2"/>
          <w:sz w:val="26"/>
          <w:szCs w:val="26"/>
        </w:rPr>
        <w:t>х</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z w:val="26"/>
          <w:szCs w:val="26"/>
        </w:rPr>
        <w:t>ы ж</w:t>
      </w:r>
      <w:r w:rsidRPr="0075248E">
        <w:rPr>
          <w:rFonts w:eastAsia="Times New Roman"/>
          <w:spacing w:val="-1"/>
          <w:sz w:val="26"/>
          <w:szCs w:val="26"/>
        </w:rPr>
        <w:t>и</w:t>
      </w:r>
      <w:r w:rsidRPr="0075248E">
        <w:rPr>
          <w:rFonts w:eastAsia="Times New Roman"/>
          <w:spacing w:val="1"/>
          <w:sz w:val="26"/>
          <w:szCs w:val="26"/>
        </w:rPr>
        <w:t>з</w:t>
      </w:r>
      <w:r w:rsidRPr="0075248E">
        <w:rPr>
          <w:rFonts w:eastAsia="Times New Roman"/>
          <w:spacing w:val="-1"/>
          <w:sz w:val="26"/>
          <w:szCs w:val="26"/>
        </w:rPr>
        <w:t>н</w:t>
      </w:r>
      <w:r w:rsidRPr="0075248E">
        <w:rPr>
          <w:rFonts w:eastAsia="Times New Roman"/>
          <w:sz w:val="26"/>
          <w:szCs w:val="26"/>
        </w:rPr>
        <w:t>и</w:t>
      </w:r>
      <w:r w:rsidRPr="0075248E">
        <w:rPr>
          <w:rFonts w:eastAsia="Times New Roman"/>
          <w:spacing w:val="2"/>
          <w:sz w:val="26"/>
          <w:szCs w:val="26"/>
        </w:rPr>
        <w:t xml:space="preserve"> </w:t>
      </w:r>
      <w:r w:rsidRPr="0075248E">
        <w:rPr>
          <w:rFonts w:eastAsia="Times New Roman"/>
          <w:sz w:val="26"/>
          <w:szCs w:val="26"/>
        </w:rPr>
        <w:t>л</w:t>
      </w:r>
      <w:r w:rsidRPr="0075248E">
        <w:rPr>
          <w:rFonts w:eastAsia="Times New Roman"/>
          <w:spacing w:val="-1"/>
          <w:sz w:val="26"/>
          <w:szCs w:val="26"/>
        </w:rPr>
        <w:t>ю</w:t>
      </w:r>
      <w:r w:rsidRPr="0075248E">
        <w:rPr>
          <w:rFonts w:eastAsia="Times New Roman"/>
          <w:sz w:val="26"/>
          <w:szCs w:val="26"/>
        </w:rPr>
        <w:t>д</w:t>
      </w:r>
      <w:r w:rsidRPr="0075248E">
        <w:rPr>
          <w:rFonts w:eastAsia="Times New Roman"/>
          <w:spacing w:val="-1"/>
          <w:sz w:val="26"/>
          <w:szCs w:val="26"/>
        </w:rPr>
        <w:t>е</w:t>
      </w:r>
      <w:r w:rsidRPr="0075248E">
        <w:rPr>
          <w:rFonts w:eastAsia="Times New Roman"/>
          <w:sz w:val="26"/>
          <w:szCs w:val="26"/>
        </w:rPr>
        <w:t>й</w:t>
      </w:r>
      <w:r w:rsidRPr="0075248E">
        <w:rPr>
          <w:rFonts w:eastAsia="Times New Roman"/>
          <w:spacing w:val="2"/>
          <w:sz w:val="26"/>
          <w:szCs w:val="26"/>
        </w:rPr>
        <w:t xml:space="preserve"> </w:t>
      </w:r>
      <w:r w:rsidRPr="0075248E">
        <w:rPr>
          <w:rFonts w:eastAsia="Times New Roman"/>
          <w:spacing w:val="-1"/>
          <w:sz w:val="26"/>
          <w:szCs w:val="26"/>
        </w:rPr>
        <w:t>н</w:t>
      </w:r>
      <w:r w:rsidRPr="0075248E">
        <w:rPr>
          <w:rFonts w:eastAsia="Times New Roman"/>
          <w:sz w:val="26"/>
          <w:szCs w:val="26"/>
        </w:rPr>
        <w:t>а вод</w:t>
      </w:r>
      <w:r w:rsidRPr="0075248E">
        <w:rPr>
          <w:rFonts w:eastAsia="Times New Roman"/>
          <w:spacing w:val="1"/>
          <w:sz w:val="26"/>
          <w:szCs w:val="26"/>
        </w:rPr>
        <w:t>н</w:t>
      </w:r>
      <w:r w:rsidRPr="0075248E">
        <w:rPr>
          <w:rFonts w:eastAsia="Times New Roman"/>
          <w:sz w:val="26"/>
          <w:szCs w:val="26"/>
        </w:rPr>
        <w:t>ых</w:t>
      </w:r>
      <w:r w:rsidRPr="0075248E">
        <w:rPr>
          <w:rFonts w:eastAsia="Times New Roman"/>
          <w:spacing w:val="3"/>
          <w:sz w:val="26"/>
          <w:szCs w:val="26"/>
        </w:rPr>
        <w:t xml:space="preserve"> </w:t>
      </w:r>
      <w:r w:rsidRPr="0075248E">
        <w:rPr>
          <w:rFonts w:eastAsia="Times New Roman"/>
          <w:sz w:val="26"/>
          <w:szCs w:val="26"/>
        </w:rPr>
        <w:t>о</w:t>
      </w:r>
      <w:r w:rsidRPr="0075248E">
        <w:rPr>
          <w:rFonts w:eastAsia="Times New Roman"/>
          <w:spacing w:val="-2"/>
          <w:sz w:val="26"/>
          <w:szCs w:val="26"/>
        </w:rPr>
        <w:t>б</w:t>
      </w:r>
      <w:r w:rsidRPr="0075248E">
        <w:rPr>
          <w:rFonts w:eastAsia="Times New Roman"/>
          <w:sz w:val="26"/>
          <w:szCs w:val="26"/>
        </w:rPr>
        <w:t>ъек</w:t>
      </w:r>
      <w:r w:rsidRPr="0075248E">
        <w:rPr>
          <w:rFonts w:eastAsia="Times New Roman"/>
          <w:spacing w:val="1"/>
          <w:sz w:val="26"/>
          <w:szCs w:val="26"/>
        </w:rPr>
        <w:t>т</w:t>
      </w:r>
      <w:r w:rsidRPr="0075248E">
        <w:rPr>
          <w:rFonts w:eastAsia="Times New Roman"/>
          <w:spacing w:val="-1"/>
          <w:sz w:val="26"/>
          <w:szCs w:val="26"/>
        </w:rPr>
        <w:t>а</w:t>
      </w:r>
      <w:r w:rsidRPr="0075248E">
        <w:rPr>
          <w:rFonts w:eastAsia="Times New Roman"/>
          <w:sz w:val="26"/>
          <w:szCs w:val="26"/>
        </w:rPr>
        <w:t>х</w:t>
      </w:r>
      <w:r w:rsidRPr="0075248E">
        <w:rPr>
          <w:rFonts w:eastAsia="Times New Roman"/>
          <w:spacing w:val="1"/>
          <w:sz w:val="26"/>
          <w:szCs w:val="26"/>
        </w:rPr>
        <w:t xml:space="preserve"> </w:t>
      </w:r>
      <w:r w:rsidRPr="0075248E">
        <w:rPr>
          <w:rFonts w:eastAsia="Times New Roman"/>
          <w:sz w:val="26"/>
          <w:szCs w:val="26"/>
        </w:rPr>
        <w:t>и Пр</w:t>
      </w:r>
      <w:r w:rsidRPr="0075248E">
        <w:rPr>
          <w:rFonts w:eastAsia="Times New Roman"/>
          <w:spacing w:val="-1"/>
          <w:sz w:val="26"/>
          <w:szCs w:val="26"/>
        </w:rPr>
        <w:t>а</w:t>
      </w:r>
      <w:r w:rsidRPr="0075248E">
        <w:rPr>
          <w:rFonts w:eastAsia="Times New Roman"/>
          <w:sz w:val="26"/>
          <w:szCs w:val="26"/>
        </w:rPr>
        <w:t>вил</w:t>
      </w:r>
      <w:r w:rsidRPr="0075248E">
        <w:rPr>
          <w:rFonts w:eastAsia="Times New Roman"/>
          <w:spacing w:val="1"/>
          <w:sz w:val="26"/>
          <w:szCs w:val="26"/>
        </w:rPr>
        <w:t xml:space="preserve"> и</w:t>
      </w:r>
      <w:r w:rsidRPr="0075248E">
        <w:rPr>
          <w:rFonts w:eastAsia="Times New Roman"/>
          <w:spacing w:val="-1"/>
          <w:sz w:val="26"/>
          <w:szCs w:val="26"/>
        </w:rPr>
        <w:t>с</w:t>
      </w:r>
      <w:r w:rsidRPr="0075248E">
        <w:rPr>
          <w:rFonts w:eastAsia="Times New Roman"/>
          <w:spacing w:val="1"/>
          <w:sz w:val="26"/>
          <w:szCs w:val="26"/>
        </w:rPr>
        <w:t>п</w:t>
      </w:r>
      <w:r w:rsidRPr="0075248E">
        <w:rPr>
          <w:rFonts w:eastAsia="Times New Roman"/>
          <w:sz w:val="26"/>
          <w:szCs w:val="26"/>
        </w:rPr>
        <w:t>ол</w:t>
      </w:r>
      <w:r w:rsidRPr="0075248E">
        <w:rPr>
          <w:rFonts w:eastAsia="Times New Roman"/>
          <w:spacing w:val="1"/>
          <w:sz w:val="26"/>
          <w:szCs w:val="26"/>
        </w:rPr>
        <w:t>ь</w:t>
      </w:r>
      <w:r w:rsidRPr="0075248E">
        <w:rPr>
          <w:rFonts w:eastAsia="Times New Roman"/>
          <w:spacing w:val="1"/>
          <w:sz w:val="26"/>
          <w:szCs w:val="26"/>
        </w:rPr>
        <w:t>з</w:t>
      </w:r>
      <w:r w:rsidRPr="0075248E">
        <w:rPr>
          <w:rFonts w:eastAsia="Times New Roman"/>
          <w:sz w:val="26"/>
          <w:szCs w:val="26"/>
        </w:rPr>
        <w:t>ов</w:t>
      </w:r>
      <w:r w:rsidRPr="0075248E">
        <w:rPr>
          <w:rFonts w:eastAsia="Times New Roman"/>
          <w:spacing w:val="-1"/>
          <w:sz w:val="26"/>
          <w:szCs w:val="26"/>
        </w:rPr>
        <w:t>ани</w:t>
      </w:r>
      <w:r w:rsidRPr="0075248E">
        <w:rPr>
          <w:rFonts w:eastAsia="Times New Roman"/>
          <w:sz w:val="26"/>
          <w:szCs w:val="26"/>
        </w:rPr>
        <w:t>я вод</w:t>
      </w:r>
      <w:r w:rsidRPr="0075248E">
        <w:rPr>
          <w:rFonts w:eastAsia="Times New Roman"/>
          <w:spacing w:val="1"/>
          <w:sz w:val="26"/>
          <w:szCs w:val="26"/>
        </w:rPr>
        <w:t>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z w:val="26"/>
          <w:szCs w:val="26"/>
        </w:rPr>
        <w:t>о</w:t>
      </w:r>
      <w:r w:rsidRPr="0075248E">
        <w:rPr>
          <w:rFonts w:eastAsia="Times New Roman"/>
          <w:spacing w:val="-2"/>
          <w:sz w:val="26"/>
          <w:szCs w:val="26"/>
        </w:rPr>
        <w:t>б</w:t>
      </w:r>
      <w:r w:rsidRPr="0075248E">
        <w:rPr>
          <w:rFonts w:eastAsia="Times New Roman"/>
          <w:sz w:val="26"/>
          <w:szCs w:val="26"/>
        </w:rPr>
        <w:t>ъек</w:t>
      </w:r>
      <w:r w:rsidRPr="0075248E">
        <w:rPr>
          <w:rFonts w:eastAsia="Times New Roman"/>
          <w:spacing w:val="1"/>
          <w:sz w:val="26"/>
          <w:szCs w:val="26"/>
        </w:rPr>
        <w:t>т</w:t>
      </w:r>
      <w:r w:rsidRPr="0075248E">
        <w:rPr>
          <w:rFonts w:eastAsia="Times New Roman"/>
          <w:sz w:val="26"/>
          <w:szCs w:val="26"/>
        </w:rPr>
        <w:t xml:space="preserve">ов для </w:t>
      </w:r>
      <w:r w:rsidRPr="0075248E">
        <w:rPr>
          <w:rFonts w:eastAsia="Times New Roman"/>
          <w:spacing w:val="-1"/>
          <w:sz w:val="26"/>
          <w:szCs w:val="26"/>
        </w:rPr>
        <w:t>п</w:t>
      </w:r>
      <w:r w:rsidRPr="0075248E">
        <w:rPr>
          <w:rFonts w:eastAsia="Times New Roman"/>
          <w:sz w:val="26"/>
          <w:szCs w:val="26"/>
        </w:rPr>
        <w:t>л</w:t>
      </w:r>
      <w:r w:rsidRPr="0075248E">
        <w:rPr>
          <w:rFonts w:eastAsia="Times New Roman"/>
          <w:spacing w:val="-1"/>
          <w:sz w:val="26"/>
          <w:szCs w:val="26"/>
        </w:rPr>
        <w:t>а</w:t>
      </w:r>
      <w:r w:rsidRPr="0075248E">
        <w:rPr>
          <w:rFonts w:eastAsia="Times New Roman"/>
          <w:sz w:val="26"/>
          <w:szCs w:val="26"/>
        </w:rPr>
        <w:t>в</w:t>
      </w:r>
      <w:r w:rsidRPr="0075248E">
        <w:rPr>
          <w:rFonts w:eastAsia="Times New Roman"/>
          <w:spacing w:val="-1"/>
          <w:sz w:val="26"/>
          <w:szCs w:val="26"/>
        </w:rPr>
        <w:t>а</w:t>
      </w:r>
      <w:r w:rsidRPr="0075248E">
        <w:rPr>
          <w:rFonts w:eastAsia="Times New Roman"/>
          <w:spacing w:val="1"/>
          <w:sz w:val="26"/>
          <w:szCs w:val="26"/>
        </w:rPr>
        <w:t>ни</w:t>
      </w:r>
      <w:r w:rsidRPr="0075248E">
        <w:rPr>
          <w:rFonts w:eastAsia="Times New Roman"/>
          <w:sz w:val="26"/>
          <w:szCs w:val="26"/>
        </w:rPr>
        <w:t xml:space="preserve">я </w:t>
      </w:r>
      <w:r w:rsidRPr="0075248E">
        <w:rPr>
          <w:rFonts w:eastAsia="Times New Roman"/>
          <w:spacing w:val="1"/>
          <w:sz w:val="26"/>
          <w:szCs w:val="26"/>
        </w:rPr>
        <w:t>н</w:t>
      </w:r>
      <w:r w:rsidRPr="0075248E">
        <w:rPr>
          <w:rFonts w:eastAsia="Times New Roman"/>
          <w:sz w:val="26"/>
          <w:szCs w:val="26"/>
        </w:rPr>
        <w:t>а</w:t>
      </w:r>
      <w:r w:rsidRPr="0075248E">
        <w:rPr>
          <w:rFonts w:eastAsia="Times New Roman"/>
          <w:spacing w:val="-1"/>
          <w:sz w:val="26"/>
          <w:szCs w:val="26"/>
        </w:rPr>
        <w:t xml:space="preserve"> ма</w:t>
      </w:r>
      <w:r w:rsidRPr="0075248E">
        <w:rPr>
          <w:rFonts w:eastAsia="Times New Roman"/>
          <w:sz w:val="26"/>
          <w:szCs w:val="26"/>
        </w:rPr>
        <w:t>лом</w:t>
      </w:r>
      <w:r w:rsidRPr="0075248E">
        <w:rPr>
          <w:rFonts w:eastAsia="Times New Roman"/>
          <w:spacing w:val="-1"/>
          <w:sz w:val="26"/>
          <w:szCs w:val="26"/>
        </w:rPr>
        <w:t>е</w:t>
      </w:r>
      <w:r w:rsidRPr="0075248E">
        <w:rPr>
          <w:rFonts w:eastAsia="Times New Roman"/>
          <w:sz w:val="26"/>
          <w:szCs w:val="26"/>
        </w:rPr>
        <w:t>р</w:t>
      </w:r>
      <w:r w:rsidRPr="0075248E">
        <w:rPr>
          <w:rFonts w:eastAsia="Times New Roman"/>
          <w:spacing w:val="1"/>
          <w:sz w:val="26"/>
          <w:szCs w:val="26"/>
        </w:rPr>
        <w:t>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pacing w:val="1"/>
          <w:sz w:val="26"/>
          <w:szCs w:val="26"/>
        </w:rPr>
        <w:t>п</w:t>
      </w:r>
      <w:r w:rsidRPr="0075248E">
        <w:rPr>
          <w:rFonts w:eastAsia="Times New Roman"/>
          <w:sz w:val="26"/>
          <w:szCs w:val="26"/>
        </w:rPr>
        <w:t>л</w:t>
      </w:r>
      <w:r w:rsidRPr="0075248E">
        <w:rPr>
          <w:rFonts w:eastAsia="Times New Roman"/>
          <w:spacing w:val="-1"/>
          <w:sz w:val="26"/>
          <w:szCs w:val="26"/>
        </w:rPr>
        <w:t>а</w:t>
      </w:r>
      <w:r w:rsidRPr="0075248E">
        <w:rPr>
          <w:rFonts w:eastAsia="Times New Roman"/>
          <w:sz w:val="26"/>
          <w:szCs w:val="26"/>
        </w:rPr>
        <w:t>в</w:t>
      </w:r>
      <w:r w:rsidRPr="0075248E">
        <w:rPr>
          <w:rFonts w:eastAsia="Times New Roman"/>
          <w:spacing w:val="-1"/>
          <w:sz w:val="26"/>
          <w:szCs w:val="26"/>
        </w:rPr>
        <w:t>а</w:t>
      </w:r>
      <w:r w:rsidRPr="0075248E">
        <w:rPr>
          <w:rFonts w:eastAsia="Times New Roman"/>
          <w:sz w:val="26"/>
          <w:szCs w:val="26"/>
        </w:rPr>
        <w:t>тел</w:t>
      </w:r>
      <w:r w:rsidRPr="0075248E">
        <w:rPr>
          <w:rFonts w:eastAsia="Times New Roman"/>
          <w:spacing w:val="1"/>
          <w:sz w:val="26"/>
          <w:szCs w:val="26"/>
        </w:rPr>
        <w:t>ьн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pacing w:val="-1"/>
          <w:sz w:val="26"/>
          <w:szCs w:val="26"/>
        </w:rPr>
        <w:t>с</w:t>
      </w:r>
      <w:r w:rsidRPr="0075248E">
        <w:rPr>
          <w:rFonts w:eastAsia="Times New Roman"/>
          <w:sz w:val="26"/>
          <w:szCs w:val="26"/>
        </w:rPr>
        <w:t>р</w:t>
      </w:r>
      <w:r w:rsidRPr="0075248E">
        <w:rPr>
          <w:rFonts w:eastAsia="Times New Roman"/>
          <w:spacing w:val="-1"/>
          <w:sz w:val="26"/>
          <w:szCs w:val="26"/>
        </w:rPr>
        <w:t>е</w:t>
      </w:r>
      <w:r w:rsidRPr="0075248E">
        <w:rPr>
          <w:rFonts w:eastAsia="Times New Roman"/>
          <w:sz w:val="26"/>
          <w:szCs w:val="26"/>
        </w:rPr>
        <w:t>д</w:t>
      </w:r>
      <w:r w:rsidRPr="0075248E">
        <w:rPr>
          <w:rFonts w:eastAsia="Times New Roman"/>
          <w:spacing w:val="-1"/>
          <w:sz w:val="26"/>
          <w:szCs w:val="26"/>
        </w:rPr>
        <w:t>с</w:t>
      </w:r>
      <w:r w:rsidRPr="0075248E">
        <w:rPr>
          <w:rFonts w:eastAsia="Times New Roman"/>
          <w:sz w:val="26"/>
          <w:szCs w:val="26"/>
        </w:rPr>
        <w:t>тв</w:t>
      </w:r>
      <w:r w:rsidRPr="0075248E">
        <w:rPr>
          <w:rFonts w:eastAsia="Times New Roman"/>
          <w:spacing w:val="-1"/>
          <w:sz w:val="26"/>
          <w:szCs w:val="26"/>
        </w:rPr>
        <w:t>а</w:t>
      </w:r>
      <w:r w:rsidRPr="0075248E">
        <w:rPr>
          <w:rFonts w:eastAsia="Times New Roman"/>
          <w:spacing w:val="5"/>
          <w:sz w:val="26"/>
          <w:szCs w:val="26"/>
        </w:rPr>
        <w:t>х</w:t>
      </w:r>
      <w:r w:rsidRPr="0075248E">
        <w:rPr>
          <w:rFonts w:eastAsia="Times New Roman"/>
          <w:spacing w:val="-7"/>
          <w:sz w:val="26"/>
          <w:szCs w:val="26"/>
        </w:rPr>
        <w:t>».</w:t>
      </w:r>
    </w:p>
    <w:p w:rsidR="00E13C2C" w:rsidRPr="0075248E" w:rsidRDefault="00E13C2C" w:rsidP="00E13C2C">
      <w:pPr>
        <w:tabs>
          <w:tab w:val="left" w:pos="12758"/>
        </w:tabs>
        <w:ind w:firstLine="709"/>
        <w:rPr>
          <w:sz w:val="26"/>
          <w:szCs w:val="26"/>
        </w:rPr>
      </w:pPr>
      <w:r w:rsidRPr="0075248E">
        <w:rPr>
          <w:rFonts w:eastAsia="Times New Roman"/>
          <w:sz w:val="26"/>
          <w:szCs w:val="26"/>
        </w:rPr>
        <w:t>По</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1"/>
          <w:sz w:val="26"/>
          <w:szCs w:val="26"/>
        </w:rPr>
        <w:t>н</w:t>
      </w:r>
      <w:r w:rsidRPr="0075248E">
        <w:rPr>
          <w:rFonts w:eastAsia="Times New Roman"/>
          <w:sz w:val="26"/>
          <w:szCs w:val="26"/>
        </w:rPr>
        <w:t>овл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 Пр</w:t>
      </w:r>
      <w:r w:rsidRPr="0075248E">
        <w:rPr>
          <w:rFonts w:eastAsia="Times New Roman"/>
          <w:spacing w:val="-1"/>
          <w:sz w:val="26"/>
          <w:szCs w:val="26"/>
        </w:rPr>
        <w:t>а</w:t>
      </w:r>
      <w:r w:rsidRPr="0075248E">
        <w:rPr>
          <w:rFonts w:eastAsia="Times New Roman"/>
          <w:sz w:val="26"/>
          <w:szCs w:val="26"/>
        </w:rPr>
        <w:t>вител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тва</w:t>
      </w:r>
      <w:r w:rsidRPr="0075248E">
        <w:rPr>
          <w:rFonts w:eastAsia="Times New Roman"/>
          <w:spacing w:val="1"/>
          <w:sz w:val="26"/>
          <w:szCs w:val="26"/>
        </w:rPr>
        <w:t xml:space="preserve">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3"/>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3"/>
          <w:sz w:val="26"/>
          <w:szCs w:val="26"/>
        </w:rPr>
        <w:t xml:space="preserve"> </w:t>
      </w:r>
      <w:r w:rsidRPr="0075248E">
        <w:rPr>
          <w:rFonts w:eastAsia="Times New Roman"/>
          <w:sz w:val="26"/>
          <w:szCs w:val="26"/>
        </w:rPr>
        <w:t>от 28.10.20</w:t>
      </w:r>
      <w:r w:rsidRPr="0075248E">
        <w:rPr>
          <w:rFonts w:eastAsia="Times New Roman"/>
          <w:spacing w:val="-2"/>
          <w:sz w:val="26"/>
          <w:szCs w:val="26"/>
        </w:rPr>
        <w:t>1</w:t>
      </w:r>
      <w:r w:rsidRPr="0075248E">
        <w:rPr>
          <w:rFonts w:eastAsia="Times New Roman"/>
          <w:sz w:val="26"/>
          <w:szCs w:val="26"/>
        </w:rPr>
        <w:t>3</w:t>
      </w:r>
      <w:r w:rsidRPr="0075248E">
        <w:rPr>
          <w:rFonts w:eastAsia="Times New Roman"/>
          <w:spacing w:val="1"/>
          <w:sz w:val="26"/>
          <w:szCs w:val="26"/>
        </w:rPr>
        <w:t xml:space="preserve"> </w:t>
      </w:r>
      <w:r w:rsidRPr="0075248E">
        <w:rPr>
          <w:rFonts w:eastAsia="Times New Roman"/>
          <w:sz w:val="26"/>
          <w:szCs w:val="26"/>
        </w:rPr>
        <w:t>№ 43</w:t>
      </w:r>
      <w:r w:rsidRPr="0075248E">
        <w:rPr>
          <w:rFonts w:eastAsia="Times New Roman"/>
          <w:spacing w:val="5"/>
          <w:sz w:val="26"/>
          <w:szCs w:val="26"/>
        </w:rPr>
        <w:t>1</w:t>
      </w:r>
      <w:r w:rsidRPr="0075248E">
        <w:rPr>
          <w:rFonts w:eastAsia="Times New Roman"/>
          <w:spacing w:val="-1"/>
          <w:sz w:val="26"/>
          <w:szCs w:val="26"/>
        </w:rPr>
        <w:t>-</w:t>
      </w:r>
      <w:r w:rsidRPr="0075248E">
        <w:rPr>
          <w:rFonts w:eastAsia="Times New Roman"/>
          <w:spacing w:val="1"/>
          <w:sz w:val="26"/>
          <w:szCs w:val="26"/>
        </w:rPr>
        <w:t>п</w:t>
      </w:r>
      <w:r w:rsidRPr="0075248E">
        <w:rPr>
          <w:rFonts w:eastAsia="Times New Roman"/>
          <w:sz w:val="26"/>
          <w:szCs w:val="26"/>
        </w:rPr>
        <w:t>п</w:t>
      </w:r>
      <w:r w:rsidRPr="0075248E">
        <w:rPr>
          <w:rFonts w:eastAsia="Times New Roman"/>
          <w:spacing w:val="3"/>
          <w:sz w:val="26"/>
          <w:szCs w:val="26"/>
        </w:rPr>
        <w:t xml:space="preserve"> </w:t>
      </w:r>
      <w:r w:rsidRPr="0075248E">
        <w:rPr>
          <w:rFonts w:eastAsia="Times New Roman"/>
          <w:spacing w:val="-7"/>
          <w:sz w:val="26"/>
          <w:szCs w:val="26"/>
        </w:rPr>
        <w:t>«</w:t>
      </w:r>
      <w:r w:rsidRPr="0075248E">
        <w:rPr>
          <w:rFonts w:eastAsia="Times New Roman"/>
          <w:sz w:val="26"/>
          <w:szCs w:val="26"/>
        </w:rPr>
        <w:t xml:space="preserve">Об </w:t>
      </w:r>
      <w:r w:rsidRPr="0075248E">
        <w:rPr>
          <w:rFonts w:eastAsia="Times New Roman"/>
          <w:spacing w:val="-5"/>
          <w:sz w:val="26"/>
          <w:szCs w:val="26"/>
        </w:rPr>
        <w:t>у</w:t>
      </w:r>
      <w:r w:rsidRPr="0075248E">
        <w:rPr>
          <w:rFonts w:eastAsia="Times New Roman"/>
          <w:spacing w:val="3"/>
          <w:sz w:val="26"/>
          <w:szCs w:val="26"/>
        </w:rPr>
        <w:t>т</w:t>
      </w:r>
      <w:r w:rsidRPr="0075248E">
        <w:rPr>
          <w:rFonts w:eastAsia="Times New Roman"/>
          <w:sz w:val="26"/>
          <w:szCs w:val="26"/>
        </w:rPr>
        <w:t>в</w:t>
      </w:r>
      <w:r w:rsidRPr="0075248E">
        <w:rPr>
          <w:rFonts w:eastAsia="Times New Roman"/>
          <w:spacing w:val="-1"/>
          <w:sz w:val="26"/>
          <w:szCs w:val="26"/>
        </w:rPr>
        <w:t>е</w:t>
      </w:r>
      <w:r w:rsidRPr="0075248E">
        <w:rPr>
          <w:rFonts w:eastAsia="Times New Roman"/>
          <w:sz w:val="26"/>
          <w:szCs w:val="26"/>
        </w:rPr>
        <w:t>рж</w:t>
      </w:r>
      <w:r w:rsidRPr="0075248E">
        <w:rPr>
          <w:rFonts w:eastAsia="Times New Roman"/>
          <w:spacing w:val="2"/>
          <w:sz w:val="26"/>
          <w:szCs w:val="26"/>
        </w:rPr>
        <w:t>д</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Стратег</w:t>
      </w:r>
      <w:r w:rsidRPr="0075248E">
        <w:rPr>
          <w:rFonts w:eastAsia="Times New Roman"/>
          <w:spacing w:val="-2"/>
          <w:sz w:val="26"/>
          <w:szCs w:val="26"/>
        </w:rPr>
        <w:t>и</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вит</w:t>
      </w:r>
      <w:r w:rsidRPr="0075248E">
        <w:rPr>
          <w:rFonts w:eastAsia="Times New Roman"/>
          <w:spacing w:val="2"/>
          <w:sz w:val="26"/>
          <w:szCs w:val="26"/>
        </w:rPr>
        <w:t>и</w:t>
      </w:r>
      <w:r w:rsidRPr="0075248E">
        <w:rPr>
          <w:rFonts w:eastAsia="Times New Roman"/>
          <w:sz w:val="26"/>
          <w:szCs w:val="26"/>
        </w:rPr>
        <w:t>я дош</w:t>
      </w:r>
      <w:r w:rsidRPr="0075248E">
        <w:rPr>
          <w:rFonts w:eastAsia="Times New Roman"/>
          <w:spacing w:val="1"/>
          <w:sz w:val="26"/>
          <w:szCs w:val="26"/>
        </w:rPr>
        <w:t>к</w:t>
      </w:r>
      <w:r w:rsidRPr="0075248E">
        <w:rPr>
          <w:rFonts w:eastAsia="Times New Roman"/>
          <w:sz w:val="26"/>
          <w:szCs w:val="26"/>
        </w:rPr>
        <w:t>о</w:t>
      </w:r>
      <w:r w:rsidRPr="0075248E">
        <w:rPr>
          <w:rFonts w:eastAsia="Times New Roman"/>
          <w:spacing w:val="-2"/>
          <w:sz w:val="26"/>
          <w:szCs w:val="26"/>
        </w:rPr>
        <w:t>л</w:t>
      </w:r>
      <w:r w:rsidRPr="0075248E">
        <w:rPr>
          <w:rFonts w:eastAsia="Times New Roman"/>
          <w:spacing w:val="1"/>
          <w:sz w:val="26"/>
          <w:szCs w:val="26"/>
        </w:rPr>
        <w:t>ь</w:t>
      </w:r>
      <w:r w:rsidRPr="0075248E">
        <w:rPr>
          <w:rFonts w:eastAsia="Times New Roman"/>
          <w:spacing w:val="-1"/>
          <w:sz w:val="26"/>
          <w:szCs w:val="26"/>
        </w:rPr>
        <w:t>н</w:t>
      </w:r>
      <w:r w:rsidRPr="0075248E">
        <w:rPr>
          <w:rFonts w:eastAsia="Times New Roman"/>
          <w:sz w:val="26"/>
          <w:szCs w:val="26"/>
        </w:rPr>
        <w:t>ого, общ</w:t>
      </w:r>
      <w:r w:rsidRPr="0075248E">
        <w:rPr>
          <w:rFonts w:eastAsia="Times New Roman"/>
          <w:spacing w:val="-1"/>
          <w:sz w:val="26"/>
          <w:szCs w:val="26"/>
        </w:rPr>
        <w:t>е</w:t>
      </w:r>
      <w:r w:rsidRPr="0075248E">
        <w:rPr>
          <w:rFonts w:eastAsia="Times New Roman"/>
          <w:sz w:val="26"/>
          <w:szCs w:val="26"/>
        </w:rPr>
        <w:t>го и</w:t>
      </w:r>
      <w:r w:rsidRPr="0075248E">
        <w:rPr>
          <w:rFonts w:eastAsia="Times New Roman"/>
          <w:spacing w:val="1"/>
          <w:sz w:val="26"/>
          <w:szCs w:val="26"/>
        </w:rPr>
        <w:t xml:space="preserve"> </w:t>
      </w:r>
      <w:r w:rsidRPr="0075248E">
        <w:rPr>
          <w:rFonts w:eastAsia="Times New Roman"/>
          <w:sz w:val="26"/>
          <w:szCs w:val="26"/>
        </w:rPr>
        <w:t>до</w:t>
      </w:r>
      <w:r w:rsidRPr="0075248E">
        <w:rPr>
          <w:rFonts w:eastAsia="Times New Roman"/>
          <w:spacing w:val="1"/>
          <w:sz w:val="26"/>
          <w:szCs w:val="26"/>
        </w:rPr>
        <w:t>п</w:t>
      </w:r>
      <w:r w:rsidRPr="0075248E">
        <w:rPr>
          <w:rFonts w:eastAsia="Times New Roman"/>
          <w:sz w:val="26"/>
          <w:szCs w:val="26"/>
        </w:rPr>
        <w:t>ол</w:t>
      </w:r>
      <w:r w:rsidRPr="0075248E">
        <w:rPr>
          <w:rFonts w:eastAsia="Times New Roman"/>
          <w:spacing w:val="1"/>
          <w:sz w:val="26"/>
          <w:szCs w:val="26"/>
        </w:rPr>
        <w:t>ни</w:t>
      </w:r>
      <w:r w:rsidRPr="0075248E">
        <w:rPr>
          <w:rFonts w:eastAsia="Times New Roman"/>
          <w:sz w:val="26"/>
          <w:szCs w:val="26"/>
        </w:rPr>
        <w:t>тел</w:t>
      </w:r>
      <w:r w:rsidRPr="0075248E">
        <w:rPr>
          <w:rFonts w:eastAsia="Times New Roman"/>
          <w:spacing w:val="1"/>
          <w:sz w:val="26"/>
          <w:szCs w:val="26"/>
        </w:rPr>
        <w:t>ьн</w:t>
      </w:r>
      <w:r w:rsidRPr="0075248E">
        <w:rPr>
          <w:rFonts w:eastAsia="Times New Roman"/>
          <w:sz w:val="26"/>
          <w:szCs w:val="26"/>
        </w:rPr>
        <w:t>ого обр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ов</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pacing w:val="-1"/>
          <w:sz w:val="26"/>
          <w:szCs w:val="26"/>
        </w:rPr>
        <w:t>и</w:t>
      </w:r>
      <w:r w:rsidRPr="0075248E">
        <w:rPr>
          <w:rFonts w:eastAsia="Times New Roman"/>
          <w:sz w:val="26"/>
          <w:szCs w:val="26"/>
        </w:rPr>
        <w:t xml:space="preserve">я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1"/>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2"/>
          <w:sz w:val="26"/>
          <w:szCs w:val="26"/>
        </w:rPr>
        <w:t xml:space="preserve"> </w:t>
      </w:r>
      <w:r w:rsidRPr="0075248E">
        <w:rPr>
          <w:rFonts w:eastAsia="Times New Roman"/>
          <w:spacing w:val="1"/>
          <w:sz w:val="26"/>
          <w:szCs w:val="26"/>
        </w:rPr>
        <w:t>н</w:t>
      </w:r>
      <w:r w:rsidRPr="0075248E">
        <w:rPr>
          <w:rFonts w:eastAsia="Times New Roman"/>
          <w:sz w:val="26"/>
          <w:szCs w:val="26"/>
        </w:rPr>
        <w:t>а</w:t>
      </w:r>
      <w:r w:rsidRPr="0075248E">
        <w:rPr>
          <w:rFonts w:eastAsia="Times New Roman"/>
          <w:spacing w:val="-1"/>
          <w:sz w:val="26"/>
          <w:szCs w:val="26"/>
        </w:rPr>
        <w:t xml:space="preserve"> </w:t>
      </w:r>
      <w:r w:rsidRPr="0075248E">
        <w:rPr>
          <w:rFonts w:eastAsia="Times New Roman"/>
          <w:sz w:val="26"/>
          <w:szCs w:val="26"/>
        </w:rPr>
        <w:t>201</w:t>
      </w:r>
      <w:r w:rsidRPr="0075248E">
        <w:rPr>
          <w:rFonts w:eastAsia="Times New Roman"/>
          <w:spacing w:val="1"/>
          <w:sz w:val="26"/>
          <w:szCs w:val="26"/>
        </w:rPr>
        <w:t>3</w:t>
      </w:r>
      <w:r w:rsidRPr="0075248E">
        <w:rPr>
          <w:rFonts w:eastAsia="Times New Roman"/>
          <w:spacing w:val="-1"/>
          <w:sz w:val="26"/>
          <w:szCs w:val="26"/>
        </w:rPr>
        <w:t>-</w:t>
      </w:r>
      <w:r w:rsidRPr="0075248E">
        <w:rPr>
          <w:rFonts w:eastAsia="Times New Roman"/>
          <w:sz w:val="26"/>
          <w:szCs w:val="26"/>
        </w:rPr>
        <w:t>2020 год</w:t>
      </w:r>
      <w:r w:rsidRPr="0075248E">
        <w:rPr>
          <w:rFonts w:eastAsia="Times New Roman"/>
          <w:spacing w:val="4"/>
          <w:sz w:val="26"/>
          <w:szCs w:val="26"/>
        </w:rPr>
        <w:t>ы</w:t>
      </w:r>
      <w:r w:rsidRPr="0075248E">
        <w:rPr>
          <w:rFonts w:eastAsia="Times New Roman"/>
          <w:spacing w:val="-7"/>
          <w:sz w:val="26"/>
          <w:szCs w:val="26"/>
        </w:rPr>
        <w:t>»</w:t>
      </w:r>
      <w:r w:rsidRPr="0075248E">
        <w:rPr>
          <w:rFonts w:eastAsia="Times New Roman"/>
          <w:sz w:val="26"/>
          <w:szCs w:val="26"/>
        </w:rPr>
        <w:t>.</w:t>
      </w:r>
    </w:p>
    <w:p w:rsidR="00E13C2C" w:rsidRPr="0075248E" w:rsidRDefault="00E13C2C" w:rsidP="00E13C2C">
      <w:pPr>
        <w:tabs>
          <w:tab w:val="left" w:pos="12758"/>
        </w:tabs>
        <w:ind w:firstLine="709"/>
        <w:rPr>
          <w:rFonts w:eastAsia="Times New Roman"/>
          <w:sz w:val="26"/>
          <w:szCs w:val="26"/>
        </w:rPr>
      </w:pPr>
      <w:r w:rsidRPr="0075248E">
        <w:rPr>
          <w:rFonts w:eastAsia="Times New Roman"/>
          <w:sz w:val="26"/>
          <w:szCs w:val="26"/>
        </w:rPr>
        <w:t>По</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1"/>
          <w:sz w:val="26"/>
          <w:szCs w:val="26"/>
        </w:rPr>
        <w:t>н</w:t>
      </w:r>
      <w:r w:rsidRPr="0075248E">
        <w:rPr>
          <w:rFonts w:eastAsia="Times New Roman"/>
          <w:sz w:val="26"/>
          <w:szCs w:val="26"/>
        </w:rPr>
        <w:t>овл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 Пр</w:t>
      </w:r>
      <w:r w:rsidRPr="0075248E">
        <w:rPr>
          <w:rFonts w:eastAsia="Times New Roman"/>
          <w:spacing w:val="-1"/>
          <w:sz w:val="26"/>
          <w:szCs w:val="26"/>
        </w:rPr>
        <w:t>а</w:t>
      </w:r>
      <w:r w:rsidRPr="0075248E">
        <w:rPr>
          <w:rFonts w:eastAsia="Times New Roman"/>
          <w:sz w:val="26"/>
          <w:szCs w:val="26"/>
        </w:rPr>
        <w:t>вител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тва</w:t>
      </w:r>
      <w:r w:rsidRPr="0075248E">
        <w:rPr>
          <w:rFonts w:eastAsia="Times New Roman"/>
          <w:spacing w:val="1"/>
          <w:sz w:val="26"/>
          <w:szCs w:val="26"/>
        </w:rPr>
        <w:t xml:space="preserve">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3"/>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3"/>
          <w:sz w:val="26"/>
          <w:szCs w:val="26"/>
        </w:rPr>
        <w:t xml:space="preserve"> </w:t>
      </w:r>
      <w:r w:rsidRPr="0075248E">
        <w:rPr>
          <w:rFonts w:eastAsia="Times New Roman"/>
          <w:sz w:val="26"/>
          <w:szCs w:val="26"/>
        </w:rPr>
        <w:t>от 30.12.20</w:t>
      </w:r>
      <w:r w:rsidRPr="0075248E">
        <w:rPr>
          <w:rFonts w:eastAsia="Times New Roman"/>
          <w:spacing w:val="-2"/>
          <w:sz w:val="26"/>
          <w:szCs w:val="26"/>
        </w:rPr>
        <w:t>1</w:t>
      </w:r>
      <w:r w:rsidRPr="0075248E">
        <w:rPr>
          <w:rFonts w:eastAsia="Times New Roman"/>
          <w:sz w:val="26"/>
          <w:szCs w:val="26"/>
        </w:rPr>
        <w:t>3</w:t>
      </w:r>
      <w:r w:rsidRPr="0075248E">
        <w:rPr>
          <w:rFonts w:eastAsia="Times New Roman"/>
          <w:spacing w:val="1"/>
          <w:sz w:val="26"/>
          <w:szCs w:val="26"/>
        </w:rPr>
        <w:t xml:space="preserve"> </w:t>
      </w:r>
      <w:r w:rsidRPr="0075248E">
        <w:rPr>
          <w:rFonts w:eastAsia="Times New Roman"/>
          <w:sz w:val="26"/>
          <w:szCs w:val="26"/>
        </w:rPr>
        <w:t>№ 52</w:t>
      </w:r>
      <w:r w:rsidRPr="0075248E">
        <w:rPr>
          <w:rFonts w:eastAsia="Times New Roman"/>
          <w:spacing w:val="5"/>
          <w:sz w:val="26"/>
          <w:szCs w:val="26"/>
        </w:rPr>
        <w:t>8</w:t>
      </w:r>
      <w:r w:rsidRPr="0075248E">
        <w:rPr>
          <w:rFonts w:eastAsia="Times New Roman"/>
          <w:spacing w:val="-1"/>
          <w:sz w:val="26"/>
          <w:szCs w:val="26"/>
        </w:rPr>
        <w:t>-</w:t>
      </w:r>
      <w:r w:rsidRPr="0075248E">
        <w:rPr>
          <w:rFonts w:eastAsia="Times New Roman"/>
          <w:spacing w:val="1"/>
          <w:sz w:val="26"/>
          <w:szCs w:val="26"/>
        </w:rPr>
        <w:t>п</w:t>
      </w:r>
      <w:r w:rsidRPr="0075248E">
        <w:rPr>
          <w:rFonts w:eastAsia="Times New Roman"/>
          <w:sz w:val="26"/>
          <w:szCs w:val="26"/>
        </w:rPr>
        <w:t>п</w:t>
      </w:r>
      <w:r w:rsidRPr="0075248E">
        <w:rPr>
          <w:rFonts w:eastAsia="Times New Roman"/>
          <w:spacing w:val="3"/>
          <w:sz w:val="26"/>
          <w:szCs w:val="26"/>
        </w:rPr>
        <w:t xml:space="preserve"> </w:t>
      </w:r>
      <w:r w:rsidRPr="0075248E">
        <w:rPr>
          <w:rFonts w:eastAsia="Times New Roman"/>
          <w:spacing w:val="-7"/>
          <w:sz w:val="26"/>
          <w:szCs w:val="26"/>
        </w:rPr>
        <w:t>«</w:t>
      </w:r>
      <w:r w:rsidRPr="0075248E">
        <w:rPr>
          <w:rFonts w:eastAsia="Times New Roman"/>
          <w:sz w:val="26"/>
          <w:szCs w:val="26"/>
        </w:rPr>
        <w:t xml:space="preserve">Об </w:t>
      </w:r>
      <w:r w:rsidRPr="0075248E">
        <w:rPr>
          <w:rFonts w:eastAsia="Times New Roman"/>
          <w:spacing w:val="-5"/>
          <w:sz w:val="26"/>
          <w:szCs w:val="26"/>
        </w:rPr>
        <w:t>у</w:t>
      </w:r>
      <w:r w:rsidRPr="0075248E">
        <w:rPr>
          <w:rFonts w:eastAsia="Times New Roman"/>
          <w:spacing w:val="3"/>
          <w:sz w:val="26"/>
          <w:szCs w:val="26"/>
        </w:rPr>
        <w:t>т</w:t>
      </w:r>
      <w:r w:rsidRPr="0075248E">
        <w:rPr>
          <w:rFonts w:eastAsia="Times New Roman"/>
          <w:sz w:val="26"/>
          <w:szCs w:val="26"/>
        </w:rPr>
        <w:t>в</w:t>
      </w:r>
      <w:r w:rsidRPr="0075248E">
        <w:rPr>
          <w:rFonts w:eastAsia="Times New Roman"/>
          <w:spacing w:val="-1"/>
          <w:sz w:val="26"/>
          <w:szCs w:val="26"/>
        </w:rPr>
        <w:t>е</w:t>
      </w:r>
      <w:r w:rsidRPr="0075248E">
        <w:rPr>
          <w:rFonts w:eastAsia="Times New Roman"/>
          <w:sz w:val="26"/>
          <w:szCs w:val="26"/>
        </w:rPr>
        <w:t>рж</w:t>
      </w:r>
      <w:r w:rsidRPr="0075248E">
        <w:rPr>
          <w:rFonts w:eastAsia="Times New Roman"/>
          <w:spacing w:val="2"/>
          <w:sz w:val="26"/>
          <w:szCs w:val="26"/>
        </w:rPr>
        <w:t>д</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и</w:t>
      </w:r>
      <w:r w:rsidRPr="0075248E">
        <w:rPr>
          <w:rFonts w:eastAsia="Times New Roman"/>
          <w:spacing w:val="2"/>
          <w:sz w:val="26"/>
          <w:szCs w:val="26"/>
        </w:rPr>
        <w:t xml:space="preserve"> </w:t>
      </w:r>
      <w:r w:rsidRPr="0075248E">
        <w:rPr>
          <w:rFonts w:eastAsia="Times New Roman"/>
          <w:sz w:val="26"/>
          <w:szCs w:val="26"/>
        </w:rPr>
        <w:t>го</w:t>
      </w:r>
      <w:r w:rsidRPr="0075248E">
        <w:rPr>
          <w:rFonts w:eastAsia="Times New Roman"/>
          <w:spacing w:val="1"/>
          <w:sz w:val="26"/>
          <w:szCs w:val="26"/>
        </w:rPr>
        <w:t>с</w:t>
      </w:r>
      <w:r w:rsidRPr="0075248E">
        <w:rPr>
          <w:rFonts w:eastAsia="Times New Roman"/>
          <w:spacing w:val="-7"/>
          <w:sz w:val="26"/>
          <w:szCs w:val="26"/>
        </w:rPr>
        <w:t>у</w:t>
      </w:r>
      <w:r w:rsidRPr="0075248E">
        <w:rPr>
          <w:rFonts w:eastAsia="Times New Roman"/>
          <w:spacing w:val="2"/>
          <w:sz w:val="26"/>
          <w:szCs w:val="26"/>
        </w:rPr>
        <w:t>д</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с</w:t>
      </w:r>
      <w:r w:rsidRPr="0075248E">
        <w:rPr>
          <w:rFonts w:eastAsia="Times New Roman"/>
          <w:sz w:val="26"/>
          <w:szCs w:val="26"/>
        </w:rPr>
        <w:t>тв</w:t>
      </w:r>
      <w:r w:rsidRPr="0075248E">
        <w:rPr>
          <w:rFonts w:eastAsia="Times New Roman"/>
          <w:spacing w:val="-1"/>
          <w:sz w:val="26"/>
          <w:szCs w:val="26"/>
        </w:rPr>
        <w:t>е</w:t>
      </w:r>
      <w:r w:rsidRPr="0075248E">
        <w:rPr>
          <w:rFonts w:eastAsia="Times New Roman"/>
          <w:spacing w:val="1"/>
          <w:sz w:val="26"/>
          <w:szCs w:val="26"/>
        </w:rPr>
        <w:t>нн</w:t>
      </w:r>
      <w:r w:rsidRPr="0075248E">
        <w:rPr>
          <w:rFonts w:eastAsia="Times New Roman"/>
          <w:sz w:val="26"/>
          <w:szCs w:val="26"/>
        </w:rPr>
        <w:t xml:space="preserve">ой </w:t>
      </w:r>
      <w:r w:rsidRPr="0075248E">
        <w:rPr>
          <w:rFonts w:eastAsia="Times New Roman"/>
          <w:spacing w:val="1"/>
          <w:sz w:val="26"/>
          <w:szCs w:val="26"/>
        </w:rPr>
        <w:t>п</w:t>
      </w:r>
      <w:r w:rsidRPr="0075248E">
        <w:rPr>
          <w:rFonts w:eastAsia="Times New Roman"/>
          <w:sz w:val="26"/>
          <w:szCs w:val="26"/>
        </w:rPr>
        <w:t>рогр</w:t>
      </w:r>
      <w:r w:rsidRPr="0075248E">
        <w:rPr>
          <w:rFonts w:eastAsia="Times New Roman"/>
          <w:spacing w:val="-1"/>
          <w:sz w:val="26"/>
          <w:szCs w:val="26"/>
        </w:rPr>
        <w:t>амм</w:t>
      </w:r>
      <w:r w:rsidRPr="0075248E">
        <w:rPr>
          <w:rFonts w:eastAsia="Times New Roman"/>
          <w:sz w:val="26"/>
          <w:szCs w:val="26"/>
        </w:rPr>
        <w:t>ы</w:t>
      </w:r>
      <w:r w:rsidRPr="0075248E">
        <w:rPr>
          <w:rFonts w:eastAsia="Times New Roman"/>
          <w:spacing w:val="1"/>
          <w:sz w:val="26"/>
          <w:szCs w:val="26"/>
        </w:rPr>
        <w:t xml:space="preserve"> </w:t>
      </w:r>
      <w:r w:rsidRPr="0075248E">
        <w:rPr>
          <w:rFonts w:eastAsia="Times New Roman"/>
          <w:spacing w:val="-1"/>
          <w:sz w:val="26"/>
          <w:szCs w:val="26"/>
        </w:rPr>
        <w:t>Бе</w:t>
      </w:r>
      <w:r w:rsidRPr="0075248E">
        <w:rPr>
          <w:rFonts w:eastAsia="Times New Roman"/>
          <w:sz w:val="26"/>
          <w:szCs w:val="26"/>
        </w:rPr>
        <w:t>лг</w:t>
      </w:r>
      <w:r w:rsidRPr="0075248E">
        <w:rPr>
          <w:rFonts w:eastAsia="Times New Roman"/>
          <w:spacing w:val="5"/>
          <w:sz w:val="26"/>
          <w:szCs w:val="26"/>
        </w:rPr>
        <w:t>о</w:t>
      </w:r>
      <w:r w:rsidRPr="0075248E">
        <w:rPr>
          <w:rFonts w:eastAsia="Times New Roman"/>
          <w:sz w:val="26"/>
          <w:szCs w:val="26"/>
        </w:rPr>
        <w:t>род</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z w:val="26"/>
          <w:szCs w:val="26"/>
        </w:rPr>
        <w:t>ой</w:t>
      </w:r>
      <w:r w:rsidRPr="0075248E">
        <w:rPr>
          <w:rFonts w:eastAsia="Times New Roman"/>
          <w:spacing w:val="2"/>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 xml:space="preserve">ти </w:t>
      </w:r>
      <w:r w:rsidRPr="0075248E">
        <w:rPr>
          <w:rFonts w:eastAsia="Times New Roman"/>
          <w:spacing w:val="-5"/>
          <w:sz w:val="26"/>
          <w:szCs w:val="26"/>
        </w:rPr>
        <w:t>«</w:t>
      </w:r>
      <w:r w:rsidRPr="0075248E">
        <w:rPr>
          <w:rFonts w:eastAsia="Times New Roman"/>
          <w:spacing w:val="3"/>
          <w:sz w:val="26"/>
          <w:szCs w:val="26"/>
        </w:rPr>
        <w:t>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вит</w:t>
      </w:r>
      <w:r w:rsidRPr="0075248E">
        <w:rPr>
          <w:rFonts w:eastAsia="Times New Roman"/>
          <w:spacing w:val="2"/>
          <w:sz w:val="26"/>
          <w:szCs w:val="26"/>
        </w:rPr>
        <w:t>и</w:t>
      </w:r>
      <w:r w:rsidRPr="0075248E">
        <w:rPr>
          <w:rFonts w:eastAsia="Times New Roman"/>
          <w:sz w:val="26"/>
          <w:szCs w:val="26"/>
        </w:rPr>
        <w:t>е обр</w:t>
      </w:r>
      <w:r w:rsidRPr="0075248E">
        <w:rPr>
          <w:rFonts w:eastAsia="Times New Roman"/>
          <w:spacing w:val="-1"/>
          <w:sz w:val="26"/>
          <w:szCs w:val="26"/>
        </w:rPr>
        <w:t>а</w:t>
      </w:r>
      <w:r w:rsidRPr="0075248E">
        <w:rPr>
          <w:rFonts w:eastAsia="Times New Roman"/>
          <w:spacing w:val="1"/>
          <w:sz w:val="26"/>
          <w:szCs w:val="26"/>
        </w:rPr>
        <w:t>з</w:t>
      </w:r>
      <w:r w:rsidRPr="0075248E">
        <w:rPr>
          <w:rFonts w:eastAsia="Times New Roman"/>
          <w:sz w:val="26"/>
          <w:szCs w:val="26"/>
        </w:rPr>
        <w:t>ов</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pacing w:val="-1"/>
          <w:sz w:val="26"/>
          <w:szCs w:val="26"/>
        </w:rPr>
        <w:t>и</w:t>
      </w:r>
      <w:r w:rsidRPr="0075248E">
        <w:rPr>
          <w:rFonts w:eastAsia="Times New Roman"/>
          <w:sz w:val="26"/>
          <w:szCs w:val="26"/>
        </w:rPr>
        <w:t xml:space="preserve">я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1"/>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7"/>
          <w:sz w:val="26"/>
          <w:szCs w:val="26"/>
        </w:rPr>
        <w:t>»</w:t>
      </w:r>
      <w:r w:rsidRPr="0075248E">
        <w:rPr>
          <w:rFonts w:eastAsia="Times New Roman"/>
          <w:sz w:val="26"/>
          <w:szCs w:val="26"/>
        </w:rPr>
        <w:t>.</w:t>
      </w:r>
    </w:p>
    <w:p w:rsidR="002B3703" w:rsidRPr="0075248E" w:rsidRDefault="002B3703" w:rsidP="001B116D">
      <w:pPr>
        <w:tabs>
          <w:tab w:val="left" w:pos="12758"/>
        </w:tabs>
        <w:ind w:firstLine="709"/>
        <w:rPr>
          <w:sz w:val="26"/>
          <w:szCs w:val="26"/>
        </w:rPr>
      </w:pPr>
      <w:r w:rsidRPr="0075248E">
        <w:rPr>
          <w:rFonts w:eastAsia="Times New Roman"/>
          <w:sz w:val="26"/>
          <w:szCs w:val="26"/>
        </w:rPr>
        <w:t>По</w:t>
      </w:r>
      <w:r w:rsidRPr="0075248E">
        <w:rPr>
          <w:rFonts w:eastAsia="Times New Roman"/>
          <w:spacing w:val="-1"/>
          <w:sz w:val="26"/>
          <w:szCs w:val="26"/>
        </w:rPr>
        <w:t>с</w:t>
      </w:r>
      <w:r w:rsidRPr="0075248E">
        <w:rPr>
          <w:rFonts w:eastAsia="Times New Roman"/>
          <w:sz w:val="26"/>
          <w:szCs w:val="26"/>
        </w:rPr>
        <w:t>та</w:t>
      </w:r>
      <w:r w:rsidRPr="0075248E">
        <w:rPr>
          <w:rFonts w:eastAsia="Times New Roman"/>
          <w:spacing w:val="1"/>
          <w:sz w:val="26"/>
          <w:szCs w:val="26"/>
        </w:rPr>
        <w:t>н</w:t>
      </w:r>
      <w:r w:rsidRPr="0075248E">
        <w:rPr>
          <w:rFonts w:eastAsia="Times New Roman"/>
          <w:sz w:val="26"/>
          <w:szCs w:val="26"/>
        </w:rPr>
        <w:t>овл</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 Пр</w:t>
      </w:r>
      <w:r w:rsidRPr="0075248E">
        <w:rPr>
          <w:rFonts w:eastAsia="Times New Roman"/>
          <w:spacing w:val="-1"/>
          <w:sz w:val="26"/>
          <w:szCs w:val="26"/>
        </w:rPr>
        <w:t>а</w:t>
      </w:r>
      <w:r w:rsidRPr="0075248E">
        <w:rPr>
          <w:rFonts w:eastAsia="Times New Roman"/>
          <w:sz w:val="26"/>
          <w:szCs w:val="26"/>
        </w:rPr>
        <w:t>вител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тва</w:t>
      </w:r>
      <w:r w:rsidRPr="0075248E">
        <w:rPr>
          <w:rFonts w:eastAsia="Times New Roman"/>
          <w:spacing w:val="1"/>
          <w:sz w:val="26"/>
          <w:szCs w:val="26"/>
        </w:rPr>
        <w:t xml:space="preserve">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3"/>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3"/>
          <w:sz w:val="26"/>
          <w:szCs w:val="26"/>
        </w:rPr>
        <w:t xml:space="preserve"> </w:t>
      </w:r>
      <w:r w:rsidRPr="0075248E">
        <w:rPr>
          <w:rFonts w:eastAsia="Times New Roman"/>
          <w:sz w:val="26"/>
          <w:szCs w:val="26"/>
        </w:rPr>
        <w:t xml:space="preserve">от </w:t>
      </w:r>
      <w:r w:rsidR="00031D9B" w:rsidRPr="0075248E">
        <w:rPr>
          <w:rFonts w:eastAsia="Times New Roman"/>
          <w:sz w:val="26"/>
          <w:szCs w:val="26"/>
        </w:rPr>
        <w:t>25.04.2016 №</w:t>
      </w:r>
      <w:r w:rsidR="009B2A1E" w:rsidRPr="0075248E">
        <w:rPr>
          <w:rFonts w:eastAsia="Times New Roman"/>
          <w:sz w:val="26"/>
          <w:szCs w:val="26"/>
        </w:rPr>
        <w:t xml:space="preserve"> </w:t>
      </w:r>
      <w:r w:rsidR="00031D9B" w:rsidRPr="0075248E">
        <w:rPr>
          <w:rFonts w:eastAsia="Times New Roman"/>
          <w:sz w:val="26"/>
          <w:szCs w:val="26"/>
        </w:rPr>
        <w:t>100-</w:t>
      </w:r>
      <w:r w:rsidR="00385DB4" w:rsidRPr="0075248E">
        <w:rPr>
          <w:rFonts w:eastAsia="Times New Roman"/>
          <w:sz w:val="26"/>
          <w:szCs w:val="26"/>
        </w:rPr>
        <w:t>пп</w:t>
      </w:r>
      <w:r w:rsidR="00031D9B" w:rsidRPr="0075248E">
        <w:rPr>
          <w:rFonts w:eastAsia="Times New Roman"/>
          <w:sz w:val="26"/>
          <w:szCs w:val="26"/>
        </w:rPr>
        <w:t xml:space="preserve"> «Об утверждении региональных нормативов градостроительного проектирования Белгородской области»</w:t>
      </w:r>
      <w:r w:rsidR="009B2A1E" w:rsidRPr="0075248E">
        <w:rPr>
          <w:rFonts w:eastAsia="Times New Roman"/>
          <w:sz w:val="26"/>
          <w:szCs w:val="26"/>
        </w:rPr>
        <w:t>.</w:t>
      </w:r>
    </w:p>
    <w:p w:rsidR="002B3703" w:rsidRPr="0075248E" w:rsidRDefault="002B3703" w:rsidP="001B116D">
      <w:pPr>
        <w:tabs>
          <w:tab w:val="left" w:pos="12758"/>
        </w:tabs>
        <w:ind w:firstLine="709"/>
        <w:rPr>
          <w:sz w:val="26"/>
          <w:szCs w:val="26"/>
        </w:rPr>
      </w:pPr>
      <w:r w:rsidRPr="0075248E">
        <w:rPr>
          <w:rFonts w:eastAsia="Times New Roman"/>
          <w:spacing w:val="1"/>
          <w:sz w:val="26"/>
          <w:szCs w:val="26"/>
        </w:rPr>
        <w:t>Р</w:t>
      </w:r>
      <w:r w:rsidRPr="0075248E">
        <w:rPr>
          <w:rFonts w:eastAsia="Times New Roman"/>
          <w:spacing w:val="-1"/>
          <w:sz w:val="26"/>
          <w:szCs w:val="26"/>
        </w:rPr>
        <w:t>ас</w:t>
      </w:r>
      <w:r w:rsidRPr="0075248E">
        <w:rPr>
          <w:rFonts w:eastAsia="Times New Roman"/>
          <w:spacing w:val="1"/>
          <w:sz w:val="26"/>
          <w:szCs w:val="26"/>
        </w:rPr>
        <w:t>п</w:t>
      </w:r>
      <w:r w:rsidRPr="0075248E">
        <w:rPr>
          <w:rFonts w:eastAsia="Times New Roman"/>
          <w:sz w:val="26"/>
          <w:szCs w:val="26"/>
        </w:rPr>
        <w:t>оряж</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е</w:t>
      </w:r>
      <w:r w:rsidRPr="0075248E">
        <w:rPr>
          <w:rFonts w:eastAsia="Times New Roman"/>
          <w:spacing w:val="1"/>
          <w:sz w:val="26"/>
          <w:szCs w:val="26"/>
        </w:rPr>
        <w:t xml:space="preserve"> </w:t>
      </w:r>
      <w:r w:rsidRPr="0075248E">
        <w:rPr>
          <w:rFonts w:eastAsia="Times New Roman"/>
          <w:sz w:val="26"/>
          <w:szCs w:val="26"/>
        </w:rPr>
        <w:t>Пр</w:t>
      </w:r>
      <w:r w:rsidRPr="0075248E">
        <w:rPr>
          <w:rFonts w:eastAsia="Times New Roman"/>
          <w:spacing w:val="-1"/>
          <w:sz w:val="26"/>
          <w:szCs w:val="26"/>
        </w:rPr>
        <w:t>а</w:t>
      </w:r>
      <w:r w:rsidRPr="0075248E">
        <w:rPr>
          <w:rFonts w:eastAsia="Times New Roman"/>
          <w:sz w:val="26"/>
          <w:szCs w:val="26"/>
        </w:rPr>
        <w:t>ви</w:t>
      </w:r>
      <w:r w:rsidRPr="0075248E">
        <w:rPr>
          <w:rFonts w:eastAsia="Times New Roman"/>
          <w:spacing w:val="-2"/>
          <w:sz w:val="26"/>
          <w:szCs w:val="26"/>
        </w:rPr>
        <w:t>т</w:t>
      </w:r>
      <w:r w:rsidRPr="0075248E">
        <w:rPr>
          <w:rFonts w:eastAsia="Times New Roman"/>
          <w:spacing w:val="-1"/>
          <w:sz w:val="26"/>
          <w:szCs w:val="26"/>
        </w:rPr>
        <w:t>е</w:t>
      </w:r>
      <w:r w:rsidRPr="0075248E">
        <w:rPr>
          <w:rFonts w:eastAsia="Times New Roman"/>
          <w:sz w:val="26"/>
          <w:szCs w:val="26"/>
        </w:rPr>
        <w:t>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тва</w:t>
      </w:r>
      <w:r w:rsidRPr="0075248E">
        <w:rPr>
          <w:rFonts w:eastAsia="Times New Roman"/>
          <w:spacing w:val="1"/>
          <w:sz w:val="26"/>
          <w:szCs w:val="26"/>
        </w:rPr>
        <w:t xml:space="preserve">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4"/>
          <w:sz w:val="26"/>
          <w:szCs w:val="26"/>
        </w:rPr>
        <w:t xml:space="preserve"> </w:t>
      </w:r>
      <w:r w:rsidRPr="0075248E">
        <w:rPr>
          <w:rFonts w:eastAsia="Times New Roman"/>
          <w:sz w:val="26"/>
          <w:szCs w:val="26"/>
        </w:rPr>
        <w:t>обла</w:t>
      </w:r>
      <w:r w:rsidRPr="0075248E">
        <w:rPr>
          <w:rFonts w:eastAsia="Times New Roman"/>
          <w:spacing w:val="-1"/>
          <w:sz w:val="26"/>
          <w:szCs w:val="26"/>
        </w:rPr>
        <w:t>с</w:t>
      </w:r>
      <w:r w:rsidRPr="0075248E">
        <w:rPr>
          <w:rFonts w:eastAsia="Times New Roman"/>
          <w:sz w:val="26"/>
          <w:szCs w:val="26"/>
        </w:rPr>
        <w:t>ти</w:t>
      </w:r>
      <w:r w:rsidRPr="0075248E">
        <w:rPr>
          <w:rFonts w:eastAsia="Times New Roman"/>
          <w:spacing w:val="4"/>
          <w:sz w:val="26"/>
          <w:szCs w:val="26"/>
        </w:rPr>
        <w:t xml:space="preserve"> </w:t>
      </w:r>
      <w:r w:rsidRPr="0075248E">
        <w:rPr>
          <w:rFonts w:eastAsia="Times New Roman"/>
          <w:sz w:val="26"/>
          <w:szCs w:val="26"/>
        </w:rPr>
        <w:t>от 12.04.2</w:t>
      </w:r>
      <w:r w:rsidRPr="0075248E">
        <w:rPr>
          <w:rFonts w:eastAsia="Times New Roman"/>
          <w:spacing w:val="-2"/>
          <w:sz w:val="26"/>
          <w:szCs w:val="26"/>
        </w:rPr>
        <w:t>0</w:t>
      </w:r>
      <w:r w:rsidRPr="0075248E">
        <w:rPr>
          <w:rFonts w:eastAsia="Times New Roman"/>
          <w:sz w:val="26"/>
          <w:szCs w:val="26"/>
        </w:rPr>
        <w:t>10</w:t>
      </w:r>
      <w:r w:rsidRPr="0075248E">
        <w:rPr>
          <w:rFonts w:eastAsia="Times New Roman"/>
          <w:spacing w:val="2"/>
          <w:sz w:val="26"/>
          <w:szCs w:val="26"/>
        </w:rPr>
        <w:t xml:space="preserve"> </w:t>
      </w:r>
      <w:r w:rsidRPr="0075248E">
        <w:rPr>
          <w:rFonts w:eastAsia="Times New Roman"/>
          <w:sz w:val="26"/>
          <w:szCs w:val="26"/>
        </w:rPr>
        <w:t>№</w:t>
      </w:r>
      <w:r w:rsidRPr="0075248E">
        <w:rPr>
          <w:rFonts w:eastAsia="Times New Roman"/>
          <w:spacing w:val="1"/>
          <w:sz w:val="26"/>
          <w:szCs w:val="26"/>
        </w:rPr>
        <w:t xml:space="preserve"> </w:t>
      </w:r>
      <w:r w:rsidRPr="0075248E">
        <w:rPr>
          <w:rFonts w:eastAsia="Times New Roman"/>
          <w:sz w:val="26"/>
          <w:szCs w:val="26"/>
        </w:rPr>
        <w:t>14</w:t>
      </w:r>
      <w:r w:rsidRPr="0075248E">
        <w:rPr>
          <w:rFonts w:eastAsia="Times New Roman"/>
          <w:spacing w:val="5"/>
          <w:sz w:val="26"/>
          <w:szCs w:val="26"/>
        </w:rPr>
        <w:t>3</w:t>
      </w:r>
      <w:r w:rsidRPr="0075248E">
        <w:rPr>
          <w:rFonts w:eastAsia="Times New Roman"/>
          <w:spacing w:val="-1"/>
          <w:sz w:val="26"/>
          <w:szCs w:val="26"/>
        </w:rPr>
        <w:t>-</w:t>
      </w:r>
      <w:r w:rsidRPr="0075248E">
        <w:rPr>
          <w:rFonts w:eastAsia="Times New Roman"/>
          <w:sz w:val="26"/>
          <w:szCs w:val="26"/>
        </w:rPr>
        <w:t>рп</w:t>
      </w:r>
      <w:r w:rsidRPr="0075248E">
        <w:rPr>
          <w:rFonts w:eastAsia="Times New Roman"/>
          <w:spacing w:val="6"/>
          <w:sz w:val="26"/>
          <w:szCs w:val="26"/>
        </w:rPr>
        <w:t xml:space="preserve"> </w:t>
      </w:r>
      <w:r w:rsidR="009C49E4" w:rsidRPr="0075248E">
        <w:rPr>
          <w:rFonts w:eastAsia="Times New Roman"/>
          <w:spacing w:val="6"/>
          <w:sz w:val="26"/>
          <w:szCs w:val="26"/>
        </w:rPr>
        <w:br/>
      </w:r>
      <w:r w:rsidRPr="0075248E">
        <w:rPr>
          <w:rFonts w:eastAsia="Times New Roman"/>
          <w:spacing w:val="-5"/>
          <w:sz w:val="26"/>
          <w:szCs w:val="26"/>
        </w:rPr>
        <w:t>«</w:t>
      </w:r>
      <w:r w:rsidRPr="0075248E">
        <w:rPr>
          <w:rFonts w:eastAsia="Times New Roman"/>
          <w:sz w:val="26"/>
          <w:szCs w:val="26"/>
        </w:rPr>
        <w:t xml:space="preserve">О </w:t>
      </w:r>
      <w:r w:rsidRPr="0075248E">
        <w:rPr>
          <w:rFonts w:eastAsia="Times New Roman"/>
          <w:spacing w:val="1"/>
          <w:sz w:val="26"/>
          <w:szCs w:val="26"/>
        </w:rPr>
        <w:t>н</w:t>
      </w:r>
      <w:r w:rsidRPr="0075248E">
        <w:rPr>
          <w:rFonts w:eastAsia="Times New Roman"/>
          <w:sz w:val="26"/>
          <w:szCs w:val="26"/>
        </w:rPr>
        <w:t>ор</w:t>
      </w:r>
      <w:r w:rsidRPr="0075248E">
        <w:rPr>
          <w:rFonts w:eastAsia="Times New Roman"/>
          <w:spacing w:val="-1"/>
          <w:sz w:val="26"/>
          <w:szCs w:val="26"/>
        </w:rPr>
        <w:t>ма</w:t>
      </w:r>
      <w:r w:rsidRPr="0075248E">
        <w:rPr>
          <w:rFonts w:eastAsia="Times New Roman"/>
          <w:sz w:val="26"/>
          <w:szCs w:val="26"/>
        </w:rPr>
        <w:t>т</w:t>
      </w:r>
      <w:r w:rsidRPr="0075248E">
        <w:rPr>
          <w:rFonts w:eastAsia="Times New Roman"/>
          <w:spacing w:val="2"/>
          <w:sz w:val="26"/>
          <w:szCs w:val="26"/>
        </w:rPr>
        <w:t>и</w:t>
      </w:r>
      <w:r w:rsidRPr="0075248E">
        <w:rPr>
          <w:rFonts w:eastAsia="Times New Roman"/>
          <w:sz w:val="26"/>
          <w:szCs w:val="26"/>
        </w:rPr>
        <w:t>в</w:t>
      </w:r>
      <w:r w:rsidRPr="0075248E">
        <w:rPr>
          <w:rFonts w:eastAsia="Times New Roman"/>
          <w:spacing w:val="-1"/>
          <w:sz w:val="26"/>
          <w:szCs w:val="26"/>
        </w:rPr>
        <w:t>а</w:t>
      </w:r>
      <w:r w:rsidRPr="0075248E">
        <w:rPr>
          <w:rFonts w:eastAsia="Times New Roman"/>
          <w:sz w:val="26"/>
          <w:szCs w:val="26"/>
        </w:rPr>
        <w:t>х</w:t>
      </w:r>
      <w:r w:rsidRPr="0075248E">
        <w:rPr>
          <w:rFonts w:eastAsia="Times New Roman"/>
          <w:spacing w:val="7"/>
          <w:sz w:val="26"/>
          <w:szCs w:val="26"/>
        </w:rPr>
        <w:t xml:space="preserve"> </w:t>
      </w:r>
      <w:r w:rsidRPr="0075248E">
        <w:rPr>
          <w:rFonts w:eastAsia="Times New Roman"/>
          <w:spacing w:val="1"/>
          <w:sz w:val="26"/>
          <w:szCs w:val="26"/>
        </w:rPr>
        <w:t>п</w:t>
      </w:r>
      <w:r w:rsidRPr="0075248E">
        <w:rPr>
          <w:rFonts w:eastAsia="Times New Roman"/>
          <w:sz w:val="26"/>
          <w:szCs w:val="26"/>
        </w:rPr>
        <w:t>о</w:t>
      </w:r>
      <w:r w:rsidRPr="0075248E">
        <w:rPr>
          <w:rFonts w:eastAsia="Times New Roman"/>
          <w:spacing w:val="8"/>
          <w:sz w:val="26"/>
          <w:szCs w:val="26"/>
        </w:rPr>
        <w:t xml:space="preserve"> </w:t>
      </w:r>
      <w:r w:rsidRPr="0075248E">
        <w:rPr>
          <w:rFonts w:eastAsia="Times New Roman"/>
          <w:spacing w:val="-1"/>
          <w:sz w:val="26"/>
          <w:szCs w:val="26"/>
        </w:rPr>
        <w:t>ми</w:t>
      </w:r>
      <w:r w:rsidRPr="0075248E">
        <w:rPr>
          <w:rFonts w:eastAsia="Times New Roman"/>
          <w:spacing w:val="1"/>
          <w:sz w:val="26"/>
          <w:szCs w:val="26"/>
        </w:rPr>
        <w:t>ни</w:t>
      </w:r>
      <w:r w:rsidRPr="0075248E">
        <w:rPr>
          <w:rFonts w:eastAsia="Times New Roman"/>
          <w:spacing w:val="-1"/>
          <w:sz w:val="26"/>
          <w:szCs w:val="26"/>
        </w:rPr>
        <w:t>м</w:t>
      </w:r>
      <w:r w:rsidRPr="0075248E">
        <w:rPr>
          <w:rFonts w:eastAsia="Times New Roman"/>
          <w:spacing w:val="-3"/>
          <w:sz w:val="26"/>
          <w:szCs w:val="26"/>
        </w:rPr>
        <w:t>а</w:t>
      </w:r>
      <w:r w:rsidRPr="0075248E">
        <w:rPr>
          <w:rFonts w:eastAsia="Times New Roman"/>
          <w:sz w:val="26"/>
          <w:szCs w:val="26"/>
        </w:rPr>
        <w:t>л</w:t>
      </w:r>
      <w:r w:rsidRPr="0075248E">
        <w:rPr>
          <w:rFonts w:eastAsia="Times New Roman"/>
          <w:spacing w:val="1"/>
          <w:sz w:val="26"/>
          <w:szCs w:val="26"/>
        </w:rPr>
        <w:t>ьн</w:t>
      </w:r>
      <w:r w:rsidRPr="0075248E">
        <w:rPr>
          <w:rFonts w:eastAsia="Times New Roman"/>
          <w:sz w:val="26"/>
          <w:szCs w:val="26"/>
        </w:rPr>
        <w:t>о</w:t>
      </w:r>
      <w:r w:rsidRPr="0075248E">
        <w:rPr>
          <w:rFonts w:eastAsia="Times New Roman"/>
          <w:spacing w:val="1"/>
          <w:sz w:val="26"/>
          <w:szCs w:val="26"/>
        </w:rPr>
        <w:t>м</w:t>
      </w:r>
      <w:r w:rsidRPr="0075248E">
        <w:rPr>
          <w:rFonts w:eastAsia="Times New Roman"/>
          <w:sz w:val="26"/>
          <w:szCs w:val="26"/>
        </w:rPr>
        <w:t>у об</w:t>
      </w:r>
      <w:r w:rsidRPr="0075248E">
        <w:rPr>
          <w:rFonts w:eastAsia="Times New Roman"/>
          <w:spacing w:val="1"/>
          <w:sz w:val="26"/>
          <w:szCs w:val="26"/>
        </w:rPr>
        <w:t>е</w:t>
      </w:r>
      <w:r w:rsidRPr="0075248E">
        <w:rPr>
          <w:rFonts w:eastAsia="Times New Roman"/>
          <w:spacing w:val="-1"/>
          <w:sz w:val="26"/>
          <w:szCs w:val="26"/>
        </w:rPr>
        <w:t>с</w:t>
      </w:r>
      <w:r w:rsidRPr="0075248E">
        <w:rPr>
          <w:rFonts w:eastAsia="Times New Roman"/>
          <w:spacing w:val="1"/>
          <w:sz w:val="26"/>
          <w:szCs w:val="26"/>
        </w:rPr>
        <w:t>п</w:t>
      </w:r>
      <w:r w:rsidRPr="0075248E">
        <w:rPr>
          <w:rFonts w:eastAsia="Times New Roman"/>
          <w:spacing w:val="-1"/>
          <w:sz w:val="26"/>
          <w:szCs w:val="26"/>
        </w:rPr>
        <w:t>ече</w:t>
      </w:r>
      <w:r w:rsidRPr="0075248E">
        <w:rPr>
          <w:rFonts w:eastAsia="Times New Roman"/>
          <w:spacing w:val="1"/>
          <w:sz w:val="26"/>
          <w:szCs w:val="26"/>
        </w:rPr>
        <w:t>ни</w:t>
      </w:r>
      <w:r w:rsidRPr="0075248E">
        <w:rPr>
          <w:rFonts w:eastAsia="Times New Roman"/>
          <w:sz w:val="26"/>
          <w:szCs w:val="26"/>
        </w:rPr>
        <w:t>ю</w:t>
      </w:r>
      <w:r w:rsidRPr="0075248E">
        <w:rPr>
          <w:rFonts w:eastAsia="Times New Roman"/>
          <w:spacing w:val="8"/>
          <w:sz w:val="26"/>
          <w:szCs w:val="26"/>
        </w:rPr>
        <w:t xml:space="preserve"> </w:t>
      </w:r>
      <w:r w:rsidRPr="0075248E">
        <w:rPr>
          <w:rFonts w:eastAsia="Times New Roman"/>
          <w:spacing w:val="-1"/>
          <w:sz w:val="26"/>
          <w:szCs w:val="26"/>
        </w:rPr>
        <w:t>м</w:t>
      </w:r>
      <w:r w:rsidRPr="0075248E">
        <w:rPr>
          <w:rFonts w:eastAsia="Times New Roman"/>
          <w:sz w:val="26"/>
          <w:szCs w:val="26"/>
        </w:rPr>
        <w:t>олоде</w:t>
      </w:r>
      <w:r w:rsidRPr="0075248E">
        <w:rPr>
          <w:rFonts w:eastAsia="Times New Roman"/>
          <w:spacing w:val="-1"/>
          <w:sz w:val="26"/>
          <w:szCs w:val="26"/>
        </w:rPr>
        <w:t>ж</w:t>
      </w:r>
      <w:r w:rsidRPr="0075248E">
        <w:rPr>
          <w:rFonts w:eastAsia="Times New Roman"/>
          <w:sz w:val="26"/>
          <w:szCs w:val="26"/>
        </w:rPr>
        <w:t>и</w:t>
      </w:r>
      <w:r w:rsidRPr="0075248E">
        <w:rPr>
          <w:rFonts w:eastAsia="Times New Roman"/>
          <w:spacing w:val="9"/>
          <w:sz w:val="26"/>
          <w:szCs w:val="26"/>
        </w:rPr>
        <w:t xml:space="preserve"> </w:t>
      </w:r>
      <w:r w:rsidRPr="0075248E">
        <w:rPr>
          <w:rFonts w:eastAsia="Times New Roman"/>
          <w:sz w:val="26"/>
          <w:szCs w:val="26"/>
        </w:rPr>
        <w:t>р</w:t>
      </w:r>
      <w:r w:rsidRPr="0075248E">
        <w:rPr>
          <w:rFonts w:eastAsia="Times New Roman"/>
          <w:spacing w:val="-1"/>
          <w:sz w:val="26"/>
          <w:szCs w:val="26"/>
        </w:rPr>
        <w:t>е</w:t>
      </w:r>
      <w:r w:rsidRPr="0075248E">
        <w:rPr>
          <w:rFonts w:eastAsia="Times New Roman"/>
          <w:sz w:val="26"/>
          <w:szCs w:val="26"/>
        </w:rPr>
        <w:t>г</w:t>
      </w:r>
      <w:r w:rsidRPr="0075248E">
        <w:rPr>
          <w:rFonts w:eastAsia="Times New Roman"/>
          <w:spacing w:val="1"/>
          <w:sz w:val="26"/>
          <w:szCs w:val="26"/>
        </w:rPr>
        <w:t>и</w:t>
      </w:r>
      <w:r w:rsidRPr="0075248E">
        <w:rPr>
          <w:rFonts w:eastAsia="Times New Roman"/>
          <w:sz w:val="26"/>
          <w:szCs w:val="26"/>
        </w:rPr>
        <w:t>о</w:t>
      </w:r>
      <w:r w:rsidRPr="0075248E">
        <w:rPr>
          <w:rFonts w:eastAsia="Times New Roman"/>
          <w:spacing w:val="1"/>
          <w:sz w:val="26"/>
          <w:szCs w:val="26"/>
        </w:rPr>
        <w:t>н</w:t>
      </w:r>
      <w:r w:rsidRPr="0075248E">
        <w:rPr>
          <w:rFonts w:eastAsia="Times New Roman"/>
          <w:spacing w:val="-1"/>
          <w:sz w:val="26"/>
          <w:szCs w:val="26"/>
        </w:rPr>
        <w:t>а</w:t>
      </w:r>
      <w:r w:rsidRPr="0075248E">
        <w:rPr>
          <w:rFonts w:eastAsia="Times New Roman"/>
          <w:sz w:val="26"/>
          <w:szCs w:val="26"/>
        </w:rPr>
        <w:t>л</w:t>
      </w:r>
      <w:r w:rsidRPr="0075248E">
        <w:rPr>
          <w:rFonts w:eastAsia="Times New Roman"/>
          <w:spacing w:val="-1"/>
          <w:sz w:val="26"/>
          <w:szCs w:val="26"/>
        </w:rPr>
        <w:t>ь</w:t>
      </w:r>
      <w:r w:rsidRPr="0075248E">
        <w:rPr>
          <w:rFonts w:eastAsia="Times New Roman"/>
          <w:spacing w:val="1"/>
          <w:sz w:val="26"/>
          <w:szCs w:val="26"/>
        </w:rPr>
        <w:t>н</w:t>
      </w:r>
      <w:r w:rsidRPr="0075248E">
        <w:rPr>
          <w:rFonts w:eastAsia="Times New Roman"/>
          <w:sz w:val="26"/>
          <w:szCs w:val="26"/>
        </w:rPr>
        <w:t>ы</w:t>
      </w:r>
      <w:r w:rsidRPr="0075248E">
        <w:rPr>
          <w:rFonts w:eastAsia="Times New Roman"/>
          <w:spacing w:val="-1"/>
          <w:sz w:val="26"/>
          <w:szCs w:val="26"/>
        </w:rPr>
        <w:t>м</w:t>
      </w:r>
      <w:r w:rsidRPr="0075248E">
        <w:rPr>
          <w:rFonts w:eastAsia="Times New Roman"/>
          <w:sz w:val="26"/>
          <w:szCs w:val="26"/>
        </w:rPr>
        <w:t>и</w:t>
      </w:r>
      <w:r w:rsidRPr="0075248E">
        <w:rPr>
          <w:rFonts w:eastAsia="Times New Roman"/>
          <w:spacing w:val="9"/>
          <w:sz w:val="26"/>
          <w:szCs w:val="26"/>
        </w:rPr>
        <w:t xml:space="preserve"> </w:t>
      </w:r>
      <w:r w:rsidRPr="0075248E">
        <w:rPr>
          <w:rFonts w:eastAsia="Times New Roman"/>
          <w:sz w:val="26"/>
          <w:szCs w:val="26"/>
        </w:rPr>
        <w:t>и</w:t>
      </w:r>
      <w:r w:rsidRPr="0075248E">
        <w:rPr>
          <w:rFonts w:eastAsia="Times New Roman"/>
          <w:spacing w:val="9"/>
          <w:sz w:val="26"/>
          <w:szCs w:val="26"/>
        </w:rPr>
        <w:t xml:space="preserve"> </w:t>
      </w:r>
      <w:r w:rsidRPr="0075248E">
        <w:rPr>
          <w:rFonts w:eastAsia="Times New Roman"/>
          <w:spacing w:val="1"/>
          <w:sz w:val="26"/>
          <w:szCs w:val="26"/>
        </w:rPr>
        <w:t>м</w:t>
      </w:r>
      <w:r w:rsidRPr="0075248E">
        <w:rPr>
          <w:rFonts w:eastAsia="Times New Roman"/>
          <w:spacing w:val="-7"/>
          <w:sz w:val="26"/>
          <w:szCs w:val="26"/>
        </w:rPr>
        <w:t>у</w:t>
      </w:r>
      <w:r w:rsidRPr="0075248E">
        <w:rPr>
          <w:rFonts w:eastAsia="Times New Roman"/>
          <w:spacing w:val="1"/>
          <w:sz w:val="26"/>
          <w:szCs w:val="26"/>
        </w:rPr>
        <w:t>ниц</w:t>
      </w:r>
      <w:r w:rsidRPr="0075248E">
        <w:rPr>
          <w:rFonts w:eastAsia="Times New Roman"/>
          <w:spacing w:val="1"/>
          <w:sz w:val="26"/>
          <w:szCs w:val="26"/>
        </w:rPr>
        <w:t>и</w:t>
      </w:r>
      <w:r w:rsidRPr="0075248E">
        <w:rPr>
          <w:rFonts w:eastAsia="Times New Roman"/>
          <w:spacing w:val="1"/>
          <w:sz w:val="26"/>
          <w:szCs w:val="26"/>
        </w:rPr>
        <w:t>п</w:t>
      </w:r>
      <w:r w:rsidRPr="0075248E">
        <w:rPr>
          <w:rFonts w:eastAsia="Times New Roman"/>
          <w:spacing w:val="-1"/>
          <w:sz w:val="26"/>
          <w:szCs w:val="26"/>
        </w:rPr>
        <w:t>а</w:t>
      </w:r>
      <w:r w:rsidRPr="0075248E">
        <w:rPr>
          <w:rFonts w:eastAsia="Times New Roman"/>
          <w:spacing w:val="-2"/>
          <w:sz w:val="26"/>
          <w:szCs w:val="26"/>
        </w:rPr>
        <w:t>л</w:t>
      </w:r>
      <w:r w:rsidRPr="0075248E">
        <w:rPr>
          <w:rFonts w:eastAsia="Times New Roman"/>
          <w:spacing w:val="1"/>
          <w:sz w:val="26"/>
          <w:szCs w:val="26"/>
        </w:rPr>
        <w:t>ьн</w:t>
      </w:r>
      <w:r w:rsidRPr="0075248E">
        <w:rPr>
          <w:rFonts w:eastAsia="Times New Roman"/>
          <w:sz w:val="26"/>
          <w:szCs w:val="26"/>
        </w:rPr>
        <w:t>ы</w:t>
      </w:r>
      <w:r w:rsidRPr="0075248E">
        <w:rPr>
          <w:rFonts w:eastAsia="Times New Roman"/>
          <w:spacing w:val="-4"/>
          <w:sz w:val="26"/>
          <w:szCs w:val="26"/>
        </w:rPr>
        <w:t>м</w:t>
      </w:r>
      <w:r w:rsidRPr="0075248E">
        <w:rPr>
          <w:rFonts w:eastAsia="Times New Roman"/>
          <w:sz w:val="26"/>
          <w:szCs w:val="26"/>
        </w:rPr>
        <w:t xml:space="preserve">и </w:t>
      </w:r>
      <w:r w:rsidRPr="0075248E">
        <w:rPr>
          <w:rFonts w:eastAsia="Times New Roman"/>
          <w:spacing w:val="-5"/>
          <w:sz w:val="26"/>
          <w:szCs w:val="26"/>
        </w:rPr>
        <w:t>у</w:t>
      </w:r>
      <w:r w:rsidRPr="0075248E">
        <w:rPr>
          <w:rFonts w:eastAsia="Times New Roman"/>
          <w:spacing w:val="1"/>
          <w:sz w:val="26"/>
          <w:szCs w:val="26"/>
        </w:rPr>
        <w:t>ч</w:t>
      </w:r>
      <w:r w:rsidRPr="0075248E">
        <w:rPr>
          <w:rFonts w:eastAsia="Times New Roman"/>
          <w:spacing w:val="2"/>
          <w:sz w:val="26"/>
          <w:szCs w:val="26"/>
        </w:rPr>
        <w:t>р</w:t>
      </w:r>
      <w:r w:rsidRPr="0075248E">
        <w:rPr>
          <w:rFonts w:eastAsia="Times New Roman"/>
          <w:spacing w:val="-1"/>
          <w:sz w:val="26"/>
          <w:szCs w:val="26"/>
        </w:rPr>
        <w:t>е</w:t>
      </w:r>
      <w:r w:rsidRPr="0075248E">
        <w:rPr>
          <w:rFonts w:eastAsia="Times New Roman"/>
          <w:sz w:val="26"/>
          <w:szCs w:val="26"/>
        </w:rPr>
        <w:t>жд</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я</w:t>
      </w:r>
      <w:r w:rsidRPr="0075248E">
        <w:rPr>
          <w:rFonts w:eastAsia="Times New Roman"/>
          <w:spacing w:val="-1"/>
          <w:sz w:val="26"/>
          <w:szCs w:val="26"/>
        </w:rPr>
        <w:t>м</w:t>
      </w:r>
      <w:r w:rsidRPr="0075248E">
        <w:rPr>
          <w:rFonts w:eastAsia="Times New Roman"/>
          <w:sz w:val="26"/>
          <w:szCs w:val="26"/>
        </w:rPr>
        <w:t>и</w:t>
      </w:r>
      <w:r w:rsidRPr="0075248E">
        <w:rPr>
          <w:rFonts w:eastAsia="Times New Roman"/>
          <w:spacing w:val="1"/>
          <w:sz w:val="26"/>
          <w:szCs w:val="26"/>
        </w:rPr>
        <w:t xml:space="preserve"> п</w:t>
      </w:r>
      <w:r w:rsidRPr="0075248E">
        <w:rPr>
          <w:rFonts w:eastAsia="Times New Roman"/>
          <w:sz w:val="26"/>
          <w:szCs w:val="26"/>
        </w:rPr>
        <w:t xml:space="preserve">о </w:t>
      </w:r>
      <w:r w:rsidRPr="0075248E">
        <w:rPr>
          <w:rFonts w:eastAsia="Times New Roman"/>
          <w:spacing w:val="-1"/>
          <w:sz w:val="26"/>
          <w:szCs w:val="26"/>
        </w:rPr>
        <w:t>мес</w:t>
      </w:r>
      <w:r w:rsidRPr="0075248E">
        <w:rPr>
          <w:rFonts w:eastAsia="Times New Roman"/>
          <w:sz w:val="26"/>
          <w:szCs w:val="26"/>
        </w:rPr>
        <w:t>ту</w:t>
      </w:r>
      <w:r w:rsidRPr="0075248E">
        <w:rPr>
          <w:rFonts w:eastAsia="Times New Roman"/>
          <w:spacing w:val="-2"/>
          <w:sz w:val="26"/>
          <w:szCs w:val="26"/>
        </w:rPr>
        <w:t xml:space="preserve"> </w:t>
      </w:r>
      <w:r w:rsidRPr="0075248E">
        <w:rPr>
          <w:rFonts w:eastAsia="Times New Roman"/>
          <w:sz w:val="26"/>
          <w:szCs w:val="26"/>
        </w:rPr>
        <w:t>ж</w:t>
      </w:r>
      <w:r w:rsidRPr="0075248E">
        <w:rPr>
          <w:rFonts w:eastAsia="Times New Roman"/>
          <w:spacing w:val="1"/>
          <w:sz w:val="26"/>
          <w:szCs w:val="26"/>
        </w:rPr>
        <w:t>и</w:t>
      </w:r>
      <w:r w:rsidRPr="0075248E">
        <w:rPr>
          <w:rFonts w:eastAsia="Times New Roman"/>
          <w:sz w:val="26"/>
          <w:szCs w:val="26"/>
        </w:rPr>
        <w:t>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тв</w:t>
      </w:r>
      <w:r w:rsidRPr="0075248E">
        <w:rPr>
          <w:rFonts w:eastAsia="Times New Roman"/>
          <w:spacing w:val="4"/>
          <w:sz w:val="26"/>
          <w:szCs w:val="26"/>
        </w:rPr>
        <w:t>а</w:t>
      </w:r>
      <w:r w:rsidRPr="0075248E">
        <w:rPr>
          <w:rFonts w:eastAsia="Times New Roman"/>
          <w:spacing w:val="-7"/>
          <w:sz w:val="26"/>
          <w:szCs w:val="26"/>
        </w:rPr>
        <w:t>»</w:t>
      </w:r>
      <w:r w:rsidR="009B2A1E" w:rsidRPr="0075248E">
        <w:rPr>
          <w:rFonts w:eastAsia="Times New Roman"/>
          <w:sz w:val="26"/>
          <w:szCs w:val="26"/>
        </w:rPr>
        <w:t>.</w:t>
      </w:r>
    </w:p>
    <w:p w:rsidR="009B2A1E" w:rsidRPr="0075248E" w:rsidRDefault="002B3703" w:rsidP="001B116D">
      <w:pPr>
        <w:tabs>
          <w:tab w:val="left" w:pos="12758"/>
        </w:tabs>
        <w:ind w:firstLine="709"/>
        <w:rPr>
          <w:rFonts w:eastAsia="Times New Roman"/>
          <w:sz w:val="26"/>
          <w:szCs w:val="26"/>
        </w:rPr>
      </w:pPr>
      <w:r w:rsidRPr="0075248E">
        <w:rPr>
          <w:rFonts w:eastAsia="Times New Roman"/>
          <w:spacing w:val="1"/>
          <w:sz w:val="26"/>
          <w:szCs w:val="26"/>
        </w:rPr>
        <w:t>Р</w:t>
      </w:r>
      <w:r w:rsidRPr="0075248E">
        <w:rPr>
          <w:rFonts w:eastAsia="Times New Roman"/>
          <w:spacing w:val="-1"/>
          <w:sz w:val="26"/>
          <w:szCs w:val="26"/>
        </w:rPr>
        <w:t>ас</w:t>
      </w:r>
      <w:r w:rsidRPr="0075248E">
        <w:rPr>
          <w:rFonts w:eastAsia="Times New Roman"/>
          <w:spacing w:val="1"/>
          <w:sz w:val="26"/>
          <w:szCs w:val="26"/>
        </w:rPr>
        <w:t>п</w:t>
      </w:r>
      <w:r w:rsidRPr="0075248E">
        <w:rPr>
          <w:rFonts w:eastAsia="Times New Roman"/>
          <w:sz w:val="26"/>
          <w:szCs w:val="26"/>
        </w:rPr>
        <w:t>оряж</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z w:val="26"/>
          <w:szCs w:val="26"/>
        </w:rPr>
        <w:t xml:space="preserve">е </w:t>
      </w:r>
      <w:r w:rsidR="001A1746" w:rsidRPr="0075248E">
        <w:rPr>
          <w:rFonts w:eastAsia="Times New Roman"/>
          <w:sz w:val="26"/>
          <w:szCs w:val="26"/>
        </w:rPr>
        <w:t>П</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вител</w:t>
      </w:r>
      <w:r w:rsidRPr="0075248E">
        <w:rPr>
          <w:rFonts w:eastAsia="Times New Roman"/>
          <w:spacing w:val="1"/>
          <w:sz w:val="26"/>
          <w:szCs w:val="26"/>
        </w:rPr>
        <w:t>ь</w:t>
      </w:r>
      <w:r w:rsidRPr="0075248E">
        <w:rPr>
          <w:rFonts w:eastAsia="Times New Roman"/>
          <w:spacing w:val="-1"/>
          <w:sz w:val="26"/>
          <w:szCs w:val="26"/>
        </w:rPr>
        <w:t>с</w:t>
      </w:r>
      <w:r w:rsidRPr="0075248E">
        <w:rPr>
          <w:rFonts w:eastAsia="Times New Roman"/>
          <w:sz w:val="26"/>
          <w:szCs w:val="26"/>
        </w:rPr>
        <w:t xml:space="preserve">тва </w:t>
      </w:r>
      <w:r w:rsidRPr="0075248E">
        <w:rPr>
          <w:rFonts w:eastAsia="Times New Roman"/>
          <w:spacing w:val="-1"/>
          <w:sz w:val="26"/>
          <w:szCs w:val="26"/>
        </w:rPr>
        <w:t>Бе</w:t>
      </w:r>
      <w:r w:rsidRPr="0075248E">
        <w:rPr>
          <w:rFonts w:eastAsia="Times New Roman"/>
          <w:sz w:val="26"/>
          <w:szCs w:val="26"/>
        </w:rPr>
        <w:t>лгородской обла</w:t>
      </w:r>
      <w:r w:rsidRPr="0075248E">
        <w:rPr>
          <w:rFonts w:eastAsia="Times New Roman"/>
          <w:spacing w:val="-1"/>
          <w:sz w:val="26"/>
          <w:szCs w:val="26"/>
        </w:rPr>
        <w:t>с</w:t>
      </w:r>
      <w:r w:rsidRPr="0075248E">
        <w:rPr>
          <w:rFonts w:eastAsia="Times New Roman"/>
          <w:sz w:val="26"/>
          <w:szCs w:val="26"/>
        </w:rPr>
        <w:t>ти от 07.02.2</w:t>
      </w:r>
      <w:r w:rsidRPr="0075248E">
        <w:rPr>
          <w:rFonts w:eastAsia="Times New Roman"/>
          <w:spacing w:val="-2"/>
          <w:sz w:val="26"/>
          <w:szCs w:val="26"/>
        </w:rPr>
        <w:t>0</w:t>
      </w:r>
      <w:r w:rsidR="001A1746" w:rsidRPr="0075248E">
        <w:rPr>
          <w:rFonts w:eastAsia="Times New Roman"/>
          <w:spacing w:val="-2"/>
          <w:sz w:val="26"/>
          <w:szCs w:val="26"/>
        </w:rPr>
        <w:t>07</w:t>
      </w:r>
      <w:r w:rsidRPr="0075248E">
        <w:rPr>
          <w:rFonts w:eastAsia="Times New Roman"/>
          <w:sz w:val="26"/>
          <w:szCs w:val="26"/>
        </w:rPr>
        <w:t xml:space="preserve"> № 1</w:t>
      </w:r>
      <w:r w:rsidRPr="0075248E">
        <w:rPr>
          <w:rFonts w:eastAsia="Times New Roman"/>
          <w:spacing w:val="1"/>
          <w:sz w:val="26"/>
          <w:szCs w:val="26"/>
        </w:rPr>
        <w:t>5</w:t>
      </w:r>
      <w:r w:rsidRPr="0075248E">
        <w:rPr>
          <w:rFonts w:eastAsia="Times New Roman"/>
          <w:spacing w:val="-1"/>
          <w:sz w:val="26"/>
          <w:szCs w:val="26"/>
        </w:rPr>
        <w:t>-</w:t>
      </w:r>
      <w:r w:rsidRPr="0075248E">
        <w:rPr>
          <w:rFonts w:eastAsia="Times New Roman"/>
          <w:sz w:val="26"/>
          <w:szCs w:val="26"/>
        </w:rPr>
        <w:t xml:space="preserve">рп </w:t>
      </w:r>
      <w:r w:rsidR="009C49E4" w:rsidRPr="0075248E">
        <w:rPr>
          <w:rFonts w:eastAsia="Times New Roman"/>
          <w:sz w:val="26"/>
          <w:szCs w:val="26"/>
        </w:rPr>
        <w:br/>
      </w:r>
      <w:r w:rsidRPr="0075248E">
        <w:rPr>
          <w:rFonts w:eastAsia="Times New Roman"/>
          <w:spacing w:val="-7"/>
          <w:sz w:val="26"/>
          <w:szCs w:val="26"/>
        </w:rPr>
        <w:t>«</w:t>
      </w:r>
      <w:r w:rsidRPr="0075248E">
        <w:rPr>
          <w:rFonts w:eastAsia="Times New Roman"/>
          <w:sz w:val="26"/>
          <w:szCs w:val="26"/>
        </w:rPr>
        <w:t>О</w:t>
      </w:r>
      <w:r w:rsidR="00067031" w:rsidRPr="0075248E">
        <w:rPr>
          <w:rFonts w:eastAsia="Times New Roman"/>
          <w:sz w:val="26"/>
          <w:szCs w:val="26"/>
        </w:rPr>
        <w:t xml:space="preserve"> </w:t>
      </w:r>
      <w:r w:rsidRPr="0075248E">
        <w:rPr>
          <w:rFonts w:eastAsia="Times New Roman"/>
          <w:spacing w:val="-1"/>
          <w:sz w:val="26"/>
          <w:szCs w:val="26"/>
        </w:rPr>
        <w:t>с</w:t>
      </w:r>
      <w:r w:rsidRPr="0075248E">
        <w:rPr>
          <w:rFonts w:eastAsia="Times New Roman"/>
          <w:sz w:val="26"/>
          <w:szCs w:val="26"/>
        </w:rPr>
        <w:t>тратегии</w:t>
      </w:r>
      <w:r w:rsidRPr="0075248E">
        <w:rPr>
          <w:rFonts w:eastAsia="Times New Roman"/>
          <w:spacing w:val="2"/>
          <w:sz w:val="26"/>
          <w:szCs w:val="26"/>
        </w:rPr>
        <w:t xml:space="preserve"> </w:t>
      </w:r>
      <w:r w:rsidRPr="0075248E">
        <w:rPr>
          <w:rFonts w:eastAsia="Times New Roman"/>
          <w:sz w:val="26"/>
          <w:szCs w:val="26"/>
        </w:rPr>
        <w:t>го</w:t>
      </w:r>
      <w:r w:rsidRPr="0075248E">
        <w:rPr>
          <w:rFonts w:eastAsia="Times New Roman"/>
          <w:spacing w:val="1"/>
          <w:sz w:val="26"/>
          <w:szCs w:val="26"/>
        </w:rPr>
        <w:t>с</w:t>
      </w:r>
      <w:r w:rsidRPr="0075248E">
        <w:rPr>
          <w:rFonts w:eastAsia="Times New Roman"/>
          <w:spacing w:val="-5"/>
          <w:sz w:val="26"/>
          <w:szCs w:val="26"/>
        </w:rPr>
        <w:t>у</w:t>
      </w:r>
      <w:r w:rsidRPr="0075248E">
        <w:rPr>
          <w:rFonts w:eastAsia="Times New Roman"/>
          <w:sz w:val="26"/>
          <w:szCs w:val="26"/>
        </w:rPr>
        <w:t>д</w:t>
      </w:r>
      <w:r w:rsidRPr="0075248E">
        <w:rPr>
          <w:rFonts w:eastAsia="Times New Roman"/>
          <w:spacing w:val="-1"/>
          <w:sz w:val="26"/>
          <w:szCs w:val="26"/>
        </w:rPr>
        <w:t>а</w:t>
      </w:r>
      <w:r w:rsidRPr="0075248E">
        <w:rPr>
          <w:rFonts w:eastAsia="Times New Roman"/>
          <w:spacing w:val="2"/>
          <w:sz w:val="26"/>
          <w:szCs w:val="26"/>
        </w:rPr>
        <w:t>р</w:t>
      </w:r>
      <w:r w:rsidRPr="0075248E">
        <w:rPr>
          <w:rFonts w:eastAsia="Times New Roman"/>
          <w:spacing w:val="-1"/>
          <w:sz w:val="26"/>
          <w:szCs w:val="26"/>
        </w:rPr>
        <w:t>с</w:t>
      </w:r>
      <w:r w:rsidRPr="0075248E">
        <w:rPr>
          <w:rFonts w:eastAsia="Times New Roman"/>
          <w:sz w:val="26"/>
          <w:szCs w:val="26"/>
        </w:rPr>
        <w:t>тв</w:t>
      </w:r>
      <w:r w:rsidRPr="0075248E">
        <w:rPr>
          <w:rFonts w:eastAsia="Times New Roman"/>
          <w:spacing w:val="-1"/>
          <w:sz w:val="26"/>
          <w:szCs w:val="26"/>
        </w:rPr>
        <w:t>е</w:t>
      </w:r>
      <w:r w:rsidRPr="0075248E">
        <w:rPr>
          <w:rFonts w:eastAsia="Times New Roman"/>
          <w:spacing w:val="3"/>
          <w:sz w:val="26"/>
          <w:szCs w:val="26"/>
        </w:rPr>
        <w:t>н</w:t>
      </w:r>
      <w:r w:rsidRPr="0075248E">
        <w:rPr>
          <w:rFonts w:eastAsia="Times New Roman"/>
          <w:spacing w:val="1"/>
          <w:sz w:val="26"/>
          <w:szCs w:val="26"/>
        </w:rPr>
        <w:t>н</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pacing w:val="-1"/>
          <w:sz w:val="26"/>
          <w:szCs w:val="26"/>
        </w:rPr>
        <w:t>м</w:t>
      </w:r>
      <w:r w:rsidRPr="0075248E">
        <w:rPr>
          <w:rFonts w:eastAsia="Times New Roman"/>
          <w:sz w:val="26"/>
          <w:szCs w:val="26"/>
        </w:rPr>
        <w:t>олоде</w:t>
      </w:r>
      <w:r w:rsidRPr="0075248E">
        <w:rPr>
          <w:rFonts w:eastAsia="Times New Roman"/>
          <w:spacing w:val="-1"/>
          <w:sz w:val="26"/>
          <w:szCs w:val="26"/>
        </w:rPr>
        <w:t>ж</w:t>
      </w:r>
      <w:r w:rsidRPr="0075248E">
        <w:rPr>
          <w:rFonts w:eastAsia="Times New Roman"/>
          <w:spacing w:val="1"/>
          <w:sz w:val="26"/>
          <w:szCs w:val="26"/>
        </w:rPr>
        <w:t>н</w:t>
      </w:r>
      <w:r w:rsidRPr="0075248E">
        <w:rPr>
          <w:rFonts w:eastAsia="Times New Roman"/>
          <w:sz w:val="26"/>
          <w:szCs w:val="26"/>
        </w:rPr>
        <w:t>ой</w:t>
      </w:r>
      <w:r w:rsidRPr="0075248E">
        <w:rPr>
          <w:rFonts w:eastAsia="Times New Roman"/>
          <w:spacing w:val="-1"/>
          <w:sz w:val="26"/>
          <w:szCs w:val="26"/>
        </w:rPr>
        <w:t xml:space="preserve"> </w:t>
      </w:r>
      <w:r w:rsidRPr="0075248E">
        <w:rPr>
          <w:rFonts w:eastAsia="Times New Roman"/>
          <w:spacing w:val="1"/>
          <w:sz w:val="26"/>
          <w:szCs w:val="26"/>
        </w:rPr>
        <w:t>п</w:t>
      </w:r>
      <w:r w:rsidRPr="0075248E">
        <w:rPr>
          <w:rFonts w:eastAsia="Times New Roman"/>
          <w:sz w:val="26"/>
          <w:szCs w:val="26"/>
        </w:rPr>
        <w:t>ол</w:t>
      </w:r>
      <w:r w:rsidRPr="0075248E">
        <w:rPr>
          <w:rFonts w:eastAsia="Times New Roman"/>
          <w:spacing w:val="-1"/>
          <w:sz w:val="26"/>
          <w:szCs w:val="26"/>
        </w:rPr>
        <w:t>и</w:t>
      </w:r>
      <w:r w:rsidRPr="0075248E">
        <w:rPr>
          <w:rFonts w:eastAsia="Times New Roman"/>
          <w:spacing w:val="-2"/>
          <w:sz w:val="26"/>
          <w:szCs w:val="26"/>
        </w:rPr>
        <w:t>т</w:t>
      </w:r>
      <w:r w:rsidRPr="0075248E">
        <w:rPr>
          <w:rFonts w:eastAsia="Times New Roman"/>
          <w:spacing w:val="1"/>
          <w:sz w:val="26"/>
          <w:szCs w:val="26"/>
        </w:rPr>
        <w:t>ик</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 xml:space="preserve">в </w:t>
      </w:r>
      <w:r w:rsidRPr="0075248E">
        <w:rPr>
          <w:rFonts w:eastAsia="Times New Roman"/>
          <w:spacing w:val="-1"/>
          <w:sz w:val="26"/>
          <w:szCs w:val="26"/>
        </w:rPr>
        <w:t>Бе</w:t>
      </w:r>
      <w:r w:rsidRPr="0075248E">
        <w:rPr>
          <w:rFonts w:eastAsia="Times New Roman"/>
          <w:sz w:val="26"/>
          <w:szCs w:val="26"/>
        </w:rPr>
        <w:t>лгородской</w:t>
      </w:r>
      <w:r w:rsidRPr="0075248E">
        <w:rPr>
          <w:rFonts w:eastAsia="Times New Roman"/>
          <w:spacing w:val="1"/>
          <w:sz w:val="26"/>
          <w:szCs w:val="26"/>
        </w:rPr>
        <w:t xml:space="preserve"> </w:t>
      </w:r>
      <w:r w:rsidRPr="0075248E">
        <w:rPr>
          <w:rFonts w:eastAsia="Times New Roman"/>
          <w:sz w:val="26"/>
          <w:szCs w:val="26"/>
        </w:rPr>
        <w:t>об</w:t>
      </w:r>
      <w:r w:rsidRPr="0075248E">
        <w:rPr>
          <w:rFonts w:eastAsia="Times New Roman"/>
          <w:spacing w:val="-2"/>
          <w:sz w:val="26"/>
          <w:szCs w:val="26"/>
        </w:rPr>
        <w:t>л</w:t>
      </w:r>
      <w:r w:rsidRPr="0075248E">
        <w:rPr>
          <w:rFonts w:eastAsia="Times New Roman"/>
          <w:spacing w:val="-1"/>
          <w:sz w:val="26"/>
          <w:szCs w:val="26"/>
        </w:rPr>
        <w:t>ас</w:t>
      </w:r>
      <w:r w:rsidRPr="0075248E">
        <w:rPr>
          <w:rFonts w:eastAsia="Times New Roman"/>
          <w:sz w:val="26"/>
          <w:szCs w:val="26"/>
        </w:rPr>
        <w:t>т</w:t>
      </w:r>
      <w:r w:rsidRPr="0075248E">
        <w:rPr>
          <w:rFonts w:eastAsia="Times New Roman"/>
          <w:spacing w:val="6"/>
          <w:sz w:val="26"/>
          <w:szCs w:val="26"/>
        </w:rPr>
        <w:t>и</w:t>
      </w:r>
      <w:r w:rsidRPr="0075248E">
        <w:rPr>
          <w:rFonts w:eastAsia="Times New Roman"/>
          <w:spacing w:val="-7"/>
          <w:sz w:val="26"/>
          <w:szCs w:val="26"/>
        </w:rPr>
        <w:t>»</w:t>
      </w:r>
      <w:r w:rsidR="009B2A1E" w:rsidRPr="0075248E">
        <w:rPr>
          <w:rFonts w:eastAsia="Times New Roman"/>
          <w:sz w:val="26"/>
          <w:szCs w:val="26"/>
        </w:rPr>
        <w:t>.</w:t>
      </w:r>
    </w:p>
    <w:p w:rsidR="00C61F61" w:rsidRPr="0075248E" w:rsidRDefault="002B3703" w:rsidP="001B116D">
      <w:pPr>
        <w:tabs>
          <w:tab w:val="left" w:pos="12758"/>
        </w:tabs>
        <w:ind w:firstLine="709"/>
        <w:jc w:val="center"/>
        <w:rPr>
          <w:rFonts w:eastAsia="Times New Roman"/>
          <w:b/>
          <w:bCs/>
          <w:i/>
          <w:sz w:val="26"/>
          <w:szCs w:val="26"/>
        </w:rPr>
      </w:pPr>
      <w:r w:rsidRPr="0075248E">
        <w:rPr>
          <w:rFonts w:eastAsia="Times New Roman"/>
          <w:b/>
          <w:bCs/>
          <w:i/>
          <w:sz w:val="26"/>
          <w:szCs w:val="26"/>
        </w:rPr>
        <w:t>Нор</w:t>
      </w:r>
      <w:r w:rsidRPr="0075248E">
        <w:rPr>
          <w:rFonts w:eastAsia="Times New Roman"/>
          <w:b/>
          <w:bCs/>
          <w:i/>
          <w:spacing w:val="1"/>
          <w:sz w:val="26"/>
          <w:szCs w:val="26"/>
        </w:rPr>
        <w:t>м</w:t>
      </w:r>
      <w:r w:rsidRPr="0075248E">
        <w:rPr>
          <w:rFonts w:eastAsia="Times New Roman"/>
          <w:b/>
          <w:bCs/>
          <w:i/>
          <w:spacing w:val="-2"/>
          <w:sz w:val="26"/>
          <w:szCs w:val="26"/>
        </w:rPr>
        <w:t>а</w:t>
      </w:r>
      <w:r w:rsidRPr="0075248E">
        <w:rPr>
          <w:rFonts w:eastAsia="Times New Roman"/>
          <w:b/>
          <w:bCs/>
          <w:i/>
          <w:spacing w:val="3"/>
          <w:sz w:val="26"/>
          <w:szCs w:val="26"/>
        </w:rPr>
        <w:t>т</w:t>
      </w:r>
      <w:r w:rsidRPr="0075248E">
        <w:rPr>
          <w:rFonts w:eastAsia="Times New Roman"/>
          <w:b/>
          <w:bCs/>
          <w:i/>
          <w:spacing w:val="-1"/>
          <w:sz w:val="26"/>
          <w:szCs w:val="26"/>
        </w:rPr>
        <w:t>и</w:t>
      </w:r>
      <w:r w:rsidRPr="0075248E">
        <w:rPr>
          <w:rFonts w:eastAsia="Times New Roman"/>
          <w:b/>
          <w:bCs/>
          <w:i/>
          <w:sz w:val="26"/>
          <w:szCs w:val="26"/>
        </w:rPr>
        <w:t>в</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pacing w:val="3"/>
          <w:sz w:val="26"/>
          <w:szCs w:val="26"/>
        </w:rPr>
        <w:t xml:space="preserve">акты </w:t>
      </w:r>
      <w:r w:rsidR="009B2A1E" w:rsidRPr="0075248E">
        <w:rPr>
          <w:rFonts w:eastAsia="Times New Roman"/>
          <w:b/>
          <w:bCs/>
          <w:i/>
          <w:spacing w:val="3"/>
          <w:sz w:val="26"/>
          <w:szCs w:val="26"/>
        </w:rPr>
        <w:t xml:space="preserve">Шебекинского </w:t>
      </w:r>
      <w:r w:rsidR="00740A47" w:rsidRPr="00740A47">
        <w:rPr>
          <w:rFonts w:eastAsia="Times New Roman"/>
          <w:b/>
          <w:i/>
          <w:strike/>
          <w:color w:val="FF0000"/>
          <w:sz w:val="26"/>
          <w:szCs w:val="26"/>
          <w:highlight w:val="yellow"/>
        </w:rPr>
        <w:t>городского</w:t>
      </w:r>
      <w:r w:rsidR="00740A47" w:rsidRPr="00740A47">
        <w:rPr>
          <w:rFonts w:eastAsia="Times New Roman"/>
          <w:b/>
          <w:i/>
          <w:color w:val="FF0000"/>
          <w:sz w:val="26"/>
          <w:szCs w:val="26"/>
          <w:highlight w:val="yellow"/>
        </w:rPr>
        <w:t xml:space="preserve"> муниципального</w:t>
      </w:r>
      <w:r w:rsidR="00C61F61" w:rsidRPr="0075248E">
        <w:rPr>
          <w:rFonts w:eastAsia="Times New Roman"/>
          <w:b/>
          <w:bCs/>
          <w:i/>
          <w:sz w:val="26"/>
          <w:szCs w:val="26"/>
        </w:rPr>
        <w:t xml:space="preserve"> округа</w:t>
      </w:r>
    </w:p>
    <w:p w:rsidR="00CD2B98" w:rsidRPr="0075248E" w:rsidRDefault="001B01D6" w:rsidP="001B116D">
      <w:pPr>
        <w:ind w:firstLine="709"/>
        <w:rPr>
          <w:rFonts w:eastAsia="Times New Roman"/>
          <w:sz w:val="26"/>
          <w:szCs w:val="26"/>
        </w:rPr>
      </w:pPr>
      <w:r w:rsidRPr="0075248E">
        <w:rPr>
          <w:rFonts w:eastAsia="Times New Roman"/>
          <w:sz w:val="26"/>
          <w:szCs w:val="26"/>
        </w:rPr>
        <w:lastRenderedPageBreak/>
        <w:t>Р</w:t>
      </w:r>
      <w:r w:rsidR="00CD2B98" w:rsidRPr="0075248E">
        <w:rPr>
          <w:rFonts w:eastAsia="Times New Roman"/>
          <w:sz w:val="26"/>
          <w:szCs w:val="26"/>
        </w:rPr>
        <w:t>ешение Муниципального совета муниципального района «Шебекинский ра</w:t>
      </w:r>
      <w:r w:rsidR="00CD2B98" w:rsidRPr="0075248E">
        <w:rPr>
          <w:rFonts w:eastAsia="Times New Roman"/>
          <w:sz w:val="26"/>
          <w:szCs w:val="26"/>
        </w:rPr>
        <w:t>й</w:t>
      </w:r>
      <w:r w:rsidR="00CD2B98" w:rsidRPr="0075248E">
        <w:rPr>
          <w:rFonts w:eastAsia="Times New Roman"/>
          <w:sz w:val="26"/>
          <w:szCs w:val="26"/>
        </w:rPr>
        <w:t xml:space="preserve">он и г. Шебекино» Белгородской области от </w:t>
      </w:r>
      <w:r w:rsidR="00D809E2" w:rsidRPr="0075248E">
        <w:rPr>
          <w:rFonts w:eastAsia="Times New Roman"/>
          <w:sz w:val="26"/>
          <w:szCs w:val="26"/>
        </w:rPr>
        <w:t>29.03.2018</w:t>
      </w:r>
      <w:r w:rsidR="00CD2B98" w:rsidRPr="0075248E">
        <w:rPr>
          <w:rFonts w:eastAsia="Times New Roman"/>
          <w:sz w:val="26"/>
          <w:szCs w:val="26"/>
        </w:rPr>
        <w:t xml:space="preserve"> № </w:t>
      </w:r>
      <w:r w:rsidR="00D809E2" w:rsidRPr="0075248E">
        <w:rPr>
          <w:rFonts w:eastAsia="Times New Roman"/>
          <w:sz w:val="26"/>
          <w:szCs w:val="26"/>
        </w:rPr>
        <w:t>28</w:t>
      </w:r>
      <w:r w:rsidR="00CD2B98" w:rsidRPr="0075248E">
        <w:rPr>
          <w:rFonts w:eastAsia="Times New Roman"/>
          <w:sz w:val="26"/>
          <w:szCs w:val="26"/>
        </w:rPr>
        <w:t xml:space="preserve"> «</w:t>
      </w:r>
      <w:r w:rsidR="00D809E2" w:rsidRPr="0075248E">
        <w:rPr>
          <w:rFonts w:eastAsia="Times New Roman"/>
          <w:sz w:val="26"/>
          <w:szCs w:val="26"/>
        </w:rPr>
        <w:t xml:space="preserve">Об утверждении </w:t>
      </w:r>
      <w:r w:rsidR="00CD2B98" w:rsidRPr="0075248E">
        <w:rPr>
          <w:rFonts w:eastAsia="Times New Roman"/>
          <w:sz w:val="26"/>
          <w:szCs w:val="26"/>
        </w:rPr>
        <w:t>Стр</w:t>
      </w:r>
      <w:r w:rsidR="00CD2B98" w:rsidRPr="0075248E">
        <w:rPr>
          <w:rFonts w:eastAsia="Times New Roman"/>
          <w:sz w:val="26"/>
          <w:szCs w:val="26"/>
        </w:rPr>
        <w:t>а</w:t>
      </w:r>
      <w:r w:rsidR="00CD2B98" w:rsidRPr="0075248E">
        <w:rPr>
          <w:rFonts w:eastAsia="Times New Roman"/>
          <w:sz w:val="26"/>
          <w:szCs w:val="26"/>
        </w:rPr>
        <w:t>теги</w:t>
      </w:r>
      <w:r w:rsidR="00D809E2" w:rsidRPr="0075248E">
        <w:rPr>
          <w:rFonts w:eastAsia="Times New Roman"/>
          <w:sz w:val="26"/>
          <w:szCs w:val="26"/>
        </w:rPr>
        <w:t>и</w:t>
      </w:r>
      <w:r w:rsidR="00CD2B98" w:rsidRPr="0075248E">
        <w:rPr>
          <w:rFonts w:eastAsia="Times New Roman"/>
          <w:sz w:val="26"/>
          <w:szCs w:val="26"/>
        </w:rPr>
        <w:t xml:space="preserve"> социально-экономического развития муниципального </w:t>
      </w:r>
      <w:r w:rsidR="00D809E2" w:rsidRPr="0075248E">
        <w:rPr>
          <w:rFonts w:eastAsia="Times New Roman"/>
          <w:sz w:val="26"/>
          <w:szCs w:val="26"/>
        </w:rPr>
        <w:t>района</w:t>
      </w:r>
      <w:r w:rsidR="00CD2B98" w:rsidRPr="0075248E">
        <w:rPr>
          <w:rFonts w:eastAsia="Times New Roman"/>
          <w:sz w:val="26"/>
          <w:szCs w:val="26"/>
        </w:rPr>
        <w:t xml:space="preserve"> «Шебекинский район и город Шебекино» Белгородской области на период до 2025 года»</w:t>
      </w:r>
      <w:r w:rsidR="005A63D2" w:rsidRPr="0075248E">
        <w:rPr>
          <w:rFonts w:eastAsia="Times New Roman"/>
          <w:sz w:val="26"/>
          <w:szCs w:val="26"/>
        </w:rPr>
        <w:t>.</w:t>
      </w:r>
    </w:p>
    <w:p w:rsidR="00E13C2C" w:rsidRPr="0075248E" w:rsidRDefault="001B01D6" w:rsidP="00E13C2C">
      <w:pPr>
        <w:ind w:firstLine="709"/>
        <w:rPr>
          <w:rFonts w:eastAsia="Times New Roman"/>
          <w:sz w:val="26"/>
          <w:szCs w:val="26"/>
        </w:rPr>
      </w:pPr>
      <w:r w:rsidRPr="0075248E">
        <w:rPr>
          <w:rFonts w:eastAsia="Times New Roman"/>
          <w:sz w:val="26"/>
          <w:szCs w:val="26"/>
        </w:rPr>
        <w:t>П</w:t>
      </w:r>
      <w:r w:rsidR="00E13C2C" w:rsidRPr="0075248E">
        <w:rPr>
          <w:rFonts w:eastAsia="Times New Roman"/>
          <w:sz w:val="26"/>
          <w:szCs w:val="26"/>
        </w:rPr>
        <w:t xml:space="preserve">остановление администрации Шебекинского района от 21.06.2013 № 777 </w:t>
      </w:r>
      <w:r w:rsidR="00E13C2C" w:rsidRPr="0075248E">
        <w:rPr>
          <w:rFonts w:eastAsia="Times New Roman"/>
          <w:sz w:val="26"/>
          <w:szCs w:val="26"/>
        </w:rPr>
        <w:br/>
        <w:t>«Об утверждении плана мероприятий («дорожной карты») «Изменения, направле</w:t>
      </w:r>
      <w:r w:rsidR="00E13C2C" w:rsidRPr="0075248E">
        <w:rPr>
          <w:rFonts w:eastAsia="Times New Roman"/>
          <w:sz w:val="26"/>
          <w:szCs w:val="26"/>
        </w:rPr>
        <w:t>н</w:t>
      </w:r>
      <w:r w:rsidR="00E13C2C" w:rsidRPr="0075248E">
        <w:rPr>
          <w:rFonts w:eastAsia="Times New Roman"/>
          <w:sz w:val="26"/>
          <w:szCs w:val="26"/>
        </w:rPr>
        <w:t>ные на повышение эффективности сферы культуры Шебекинского района (2013-2018)».</w:t>
      </w:r>
    </w:p>
    <w:p w:rsidR="00E13C2C" w:rsidRPr="0075248E" w:rsidRDefault="001B01D6" w:rsidP="00E13C2C">
      <w:pPr>
        <w:ind w:firstLine="709"/>
        <w:rPr>
          <w:rFonts w:eastAsia="Times New Roman"/>
          <w:sz w:val="26"/>
          <w:szCs w:val="26"/>
        </w:rPr>
      </w:pPr>
      <w:r w:rsidRPr="0075248E">
        <w:rPr>
          <w:rFonts w:eastAsia="Times New Roman"/>
          <w:sz w:val="26"/>
          <w:szCs w:val="26"/>
        </w:rPr>
        <w:t>П</w:t>
      </w:r>
      <w:r w:rsidR="00E13C2C" w:rsidRPr="0075248E">
        <w:rPr>
          <w:rFonts w:eastAsia="Times New Roman"/>
          <w:sz w:val="26"/>
          <w:szCs w:val="26"/>
        </w:rPr>
        <w:t>остановление администрации Шебекинского района от 26.11.2013 № 1572 «Об утверждении муниципальной программы Шебекинского района «Развитие обр</w:t>
      </w:r>
      <w:r w:rsidR="00E13C2C" w:rsidRPr="0075248E">
        <w:rPr>
          <w:rFonts w:eastAsia="Times New Roman"/>
          <w:sz w:val="26"/>
          <w:szCs w:val="26"/>
        </w:rPr>
        <w:t>а</w:t>
      </w:r>
      <w:r w:rsidR="00E13C2C" w:rsidRPr="0075248E">
        <w:rPr>
          <w:rFonts w:eastAsia="Times New Roman"/>
          <w:sz w:val="26"/>
          <w:szCs w:val="26"/>
        </w:rPr>
        <w:t>зования Шебекинского района на 2014-2020 годы»».</w:t>
      </w:r>
    </w:p>
    <w:p w:rsidR="00CD2B98" w:rsidRPr="0075248E" w:rsidRDefault="001B01D6" w:rsidP="001B116D">
      <w:pPr>
        <w:ind w:firstLine="709"/>
        <w:rPr>
          <w:rFonts w:eastAsia="Times New Roman"/>
          <w:sz w:val="26"/>
          <w:szCs w:val="26"/>
        </w:rPr>
      </w:pPr>
      <w:r w:rsidRPr="0075248E">
        <w:rPr>
          <w:rFonts w:eastAsia="Times New Roman"/>
          <w:sz w:val="26"/>
          <w:szCs w:val="26"/>
        </w:rPr>
        <w:t>П</w:t>
      </w:r>
      <w:r w:rsidR="00CD2B98" w:rsidRPr="0075248E">
        <w:rPr>
          <w:rFonts w:eastAsia="Times New Roman"/>
          <w:sz w:val="26"/>
          <w:szCs w:val="26"/>
        </w:rPr>
        <w:t>остановление администрации Шебекинского района от 26.11.2013 №</w:t>
      </w:r>
      <w:r w:rsidR="005A63D2" w:rsidRPr="0075248E">
        <w:rPr>
          <w:rFonts w:eastAsia="Times New Roman"/>
          <w:sz w:val="26"/>
          <w:szCs w:val="26"/>
        </w:rPr>
        <w:t> </w:t>
      </w:r>
      <w:r w:rsidR="00CD2B98" w:rsidRPr="0075248E">
        <w:rPr>
          <w:rFonts w:eastAsia="Times New Roman"/>
          <w:sz w:val="26"/>
          <w:szCs w:val="26"/>
        </w:rPr>
        <w:t>1574 «Об утверждении программы Шебекинского района Белгородской области «Развитие физической культуры и спорта Шебекинского района на 2014-2020 годы»</w:t>
      </w:r>
      <w:r w:rsidR="005A63D2" w:rsidRPr="0075248E">
        <w:rPr>
          <w:rFonts w:eastAsia="Times New Roman"/>
          <w:sz w:val="26"/>
          <w:szCs w:val="26"/>
        </w:rPr>
        <w:t>.</w:t>
      </w:r>
    </w:p>
    <w:p w:rsidR="00CD2B98" w:rsidRPr="0075248E" w:rsidRDefault="001B01D6" w:rsidP="001B116D">
      <w:pPr>
        <w:ind w:firstLine="709"/>
        <w:rPr>
          <w:rFonts w:eastAsia="Times New Roman"/>
          <w:sz w:val="26"/>
          <w:szCs w:val="26"/>
        </w:rPr>
      </w:pPr>
      <w:r w:rsidRPr="0075248E">
        <w:rPr>
          <w:rFonts w:eastAsia="Times New Roman"/>
          <w:sz w:val="26"/>
          <w:szCs w:val="26"/>
        </w:rPr>
        <w:t>П</w:t>
      </w:r>
      <w:r w:rsidR="00CD2B98" w:rsidRPr="0075248E">
        <w:rPr>
          <w:rFonts w:eastAsia="Times New Roman"/>
          <w:sz w:val="26"/>
          <w:szCs w:val="26"/>
        </w:rPr>
        <w:t>остановление администрации Шебекинского района от 26.11.2013 № 1576 «Об утверждении муниципальной программы «Культура и искусство Шебекинского района на 2014-2020 годы»</w:t>
      </w:r>
      <w:r w:rsidR="005A63D2" w:rsidRPr="0075248E">
        <w:rPr>
          <w:rFonts w:eastAsia="Times New Roman"/>
          <w:sz w:val="26"/>
          <w:szCs w:val="26"/>
        </w:rPr>
        <w:t>.</w:t>
      </w:r>
    </w:p>
    <w:p w:rsidR="001B01D6" w:rsidRPr="0075248E" w:rsidRDefault="001B01D6" w:rsidP="001B01D6">
      <w:pPr>
        <w:autoSpaceDE w:val="0"/>
        <w:autoSpaceDN w:val="0"/>
        <w:adjustRightInd w:val="0"/>
        <w:ind w:firstLine="709"/>
        <w:rPr>
          <w:rFonts w:eastAsiaTheme="minorHAnsi"/>
          <w:sz w:val="26"/>
          <w:szCs w:val="26"/>
          <w:lang w:eastAsia="en-US"/>
        </w:rPr>
      </w:pPr>
      <w:r w:rsidRPr="0075248E">
        <w:rPr>
          <w:rFonts w:eastAsiaTheme="minorHAnsi"/>
          <w:sz w:val="26"/>
          <w:szCs w:val="26"/>
          <w:lang w:eastAsia="en-US"/>
        </w:rPr>
        <w:t>Постановление администрации Шебекинского городского округа Белгородской обл. от 27.09.2019 № 1541 «Об установлении учетной нормы и нормы предоставления площади жилого помещения по договору социального найма в Шебекинском горо</w:t>
      </w:r>
      <w:r w:rsidRPr="0075248E">
        <w:rPr>
          <w:rFonts w:eastAsiaTheme="minorHAnsi"/>
          <w:sz w:val="26"/>
          <w:szCs w:val="26"/>
          <w:lang w:eastAsia="en-US"/>
        </w:rPr>
        <w:t>д</w:t>
      </w:r>
      <w:r w:rsidRPr="0075248E">
        <w:rPr>
          <w:rFonts w:eastAsiaTheme="minorHAnsi"/>
          <w:sz w:val="26"/>
          <w:szCs w:val="26"/>
          <w:lang w:eastAsia="en-US"/>
        </w:rPr>
        <w:t>ском округе».</w:t>
      </w:r>
    </w:p>
    <w:p w:rsidR="002B3703" w:rsidRPr="0075248E" w:rsidRDefault="002B3703" w:rsidP="001B116D">
      <w:pPr>
        <w:tabs>
          <w:tab w:val="left" w:pos="12758"/>
        </w:tabs>
        <w:ind w:firstLine="709"/>
        <w:jc w:val="center"/>
        <w:rPr>
          <w:rFonts w:eastAsia="Times New Roman"/>
          <w:b/>
          <w:bCs/>
          <w:i/>
          <w:sz w:val="26"/>
          <w:szCs w:val="26"/>
        </w:rPr>
      </w:pPr>
      <w:r w:rsidRPr="0075248E">
        <w:rPr>
          <w:rFonts w:eastAsia="Times New Roman"/>
          <w:b/>
          <w:bCs/>
          <w:i/>
          <w:sz w:val="26"/>
          <w:szCs w:val="26"/>
        </w:rPr>
        <w:t>Сво</w:t>
      </w:r>
      <w:r w:rsidRPr="0075248E">
        <w:rPr>
          <w:rFonts w:eastAsia="Times New Roman"/>
          <w:b/>
          <w:bCs/>
          <w:i/>
          <w:spacing w:val="1"/>
          <w:sz w:val="26"/>
          <w:szCs w:val="26"/>
        </w:rPr>
        <w:t>д</w:t>
      </w:r>
      <w:r w:rsidRPr="0075248E">
        <w:rPr>
          <w:rFonts w:eastAsia="Times New Roman"/>
          <w:b/>
          <w:bCs/>
          <w:i/>
          <w:sz w:val="26"/>
          <w:szCs w:val="26"/>
        </w:rPr>
        <w:t>ы</w:t>
      </w:r>
      <w:r w:rsidRPr="0075248E">
        <w:rPr>
          <w:rFonts w:eastAsia="Times New Roman"/>
          <w:b/>
          <w:bCs/>
          <w:i/>
          <w:spacing w:val="-1"/>
          <w:sz w:val="26"/>
          <w:szCs w:val="26"/>
        </w:rPr>
        <w:t xml:space="preserve"> </w:t>
      </w:r>
      <w:r w:rsidRPr="0075248E">
        <w:rPr>
          <w:rFonts w:eastAsia="Times New Roman"/>
          <w:b/>
          <w:bCs/>
          <w:i/>
          <w:spacing w:val="1"/>
          <w:sz w:val="26"/>
          <w:szCs w:val="26"/>
        </w:rPr>
        <w:t>п</w:t>
      </w:r>
      <w:r w:rsidRPr="0075248E">
        <w:rPr>
          <w:rFonts w:eastAsia="Times New Roman"/>
          <w:b/>
          <w:bCs/>
          <w:i/>
          <w:sz w:val="26"/>
          <w:szCs w:val="26"/>
        </w:rPr>
        <w:t>р</w:t>
      </w:r>
      <w:r w:rsidRPr="0075248E">
        <w:rPr>
          <w:rFonts w:eastAsia="Times New Roman"/>
          <w:b/>
          <w:bCs/>
          <w:i/>
          <w:spacing w:val="2"/>
          <w:sz w:val="26"/>
          <w:szCs w:val="26"/>
        </w:rPr>
        <w:t>а</w:t>
      </w:r>
      <w:r w:rsidRPr="0075248E">
        <w:rPr>
          <w:rFonts w:eastAsia="Times New Roman"/>
          <w:b/>
          <w:bCs/>
          <w:i/>
          <w:spacing w:val="-2"/>
          <w:sz w:val="26"/>
          <w:szCs w:val="26"/>
        </w:rPr>
        <w:t>в</w:t>
      </w:r>
      <w:r w:rsidRPr="0075248E">
        <w:rPr>
          <w:rFonts w:eastAsia="Times New Roman"/>
          <w:b/>
          <w:bCs/>
          <w:i/>
          <w:spacing w:val="1"/>
          <w:sz w:val="26"/>
          <w:szCs w:val="26"/>
        </w:rPr>
        <w:t>и</w:t>
      </w:r>
      <w:r w:rsidRPr="0075248E">
        <w:rPr>
          <w:rFonts w:eastAsia="Times New Roman"/>
          <w:b/>
          <w:bCs/>
          <w:i/>
          <w:sz w:val="26"/>
          <w:szCs w:val="26"/>
        </w:rPr>
        <w:t>л</w:t>
      </w:r>
      <w:r w:rsidRPr="0075248E">
        <w:rPr>
          <w:rFonts w:eastAsia="Times New Roman"/>
          <w:b/>
          <w:bCs/>
          <w:i/>
          <w:spacing w:val="-1"/>
          <w:sz w:val="26"/>
          <w:szCs w:val="26"/>
        </w:rPr>
        <w:t xml:space="preserve"> </w:t>
      </w:r>
      <w:r w:rsidRPr="0075248E">
        <w:rPr>
          <w:rFonts w:eastAsia="Times New Roman"/>
          <w:b/>
          <w:bCs/>
          <w:i/>
          <w:spacing w:val="1"/>
          <w:sz w:val="26"/>
          <w:szCs w:val="26"/>
        </w:rPr>
        <w:t>п</w:t>
      </w:r>
      <w:r w:rsidRPr="0075248E">
        <w:rPr>
          <w:rFonts w:eastAsia="Times New Roman"/>
          <w:b/>
          <w:bCs/>
          <w:i/>
          <w:sz w:val="26"/>
          <w:szCs w:val="26"/>
        </w:rPr>
        <w:t xml:space="preserve">о </w:t>
      </w:r>
      <w:r w:rsidRPr="0075248E">
        <w:rPr>
          <w:rFonts w:eastAsia="Times New Roman"/>
          <w:b/>
          <w:bCs/>
          <w:i/>
          <w:spacing w:val="1"/>
          <w:sz w:val="26"/>
          <w:szCs w:val="26"/>
        </w:rPr>
        <w:t>п</w:t>
      </w:r>
      <w:r w:rsidRPr="0075248E">
        <w:rPr>
          <w:rFonts w:eastAsia="Times New Roman"/>
          <w:b/>
          <w:bCs/>
          <w:i/>
          <w:sz w:val="26"/>
          <w:szCs w:val="26"/>
        </w:rPr>
        <w:t>ро</w:t>
      </w:r>
      <w:r w:rsidRPr="0075248E">
        <w:rPr>
          <w:rFonts w:eastAsia="Times New Roman"/>
          <w:b/>
          <w:bCs/>
          <w:i/>
          <w:spacing w:val="-1"/>
          <w:sz w:val="26"/>
          <w:szCs w:val="26"/>
        </w:rPr>
        <w:t>е</w:t>
      </w:r>
      <w:r w:rsidRPr="0075248E">
        <w:rPr>
          <w:rFonts w:eastAsia="Times New Roman"/>
          <w:b/>
          <w:bCs/>
          <w:i/>
          <w:spacing w:val="-2"/>
          <w:sz w:val="26"/>
          <w:szCs w:val="26"/>
        </w:rPr>
        <w:t>к</w:t>
      </w:r>
      <w:r w:rsidRPr="0075248E">
        <w:rPr>
          <w:rFonts w:eastAsia="Times New Roman"/>
          <w:b/>
          <w:bCs/>
          <w:i/>
          <w:sz w:val="26"/>
          <w:szCs w:val="26"/>
        </w:rPr>
        <w:t>т</w:t>
      </w:r>
      <w:r w:rsidRPr="0075248E">
        <w:rPr>
          <w:rFonts w:eastAsia="Times New Roman"/>
          <w:b/>
          <w:bCs/>
          <w:i/>
          <w:spacing w:val="1"/>
          <w:sz w:val="26"/>
          <w:szCs w:val="26"/>
        </w:rPr>
        <w:t>и</w:t>
      </w:r>
      <w:r w:rsidRPr="0075248E">
        <w:rPr>
          <w:rFonts w:eastAsia="Times New Roman"/>
          <w:b/>
          <w:bCs/>
          <w:i/>
          <w:sz w:val="26"/>
          <w:szCs w:val="26"/>
        </w:rPr>
        <w:t>рова</w:t>
      </w:r>
      <w:r w:rsidRPr="0075248E">
        <w:rPr>
          <w:rFonts w:eastAsia="Times New Roman"/>
          <w:b/>
          <w:bCs/>
          <w:i/>
          <w:spacing w:val="-1"/>
          <w:sz w:val="26"/>
          <w:szCs w:val="26"/>
        </w:rPr>
        <w:t>н</w:t>
      </w:r>
      <w:r w:rsidRPr="0075248E">
        <w:rPr>
          <w:rFonts w:eastAsia="Times New Roman"/>
          <w:b/>
          <w:bCs/>
          <w:i/>
          <w:spacing w:val="1"/>
          <w:sz w:val="26"/>
          <w:szCs w:val="26"/>
        </w:rPr>
        <w:t>и</w:t>
      </w:r>
      <w:r w:rsidRPr="0075248E">
        <w:rPr>
          <w:rFonts w:eastAsia="Times New Roman"/>
          <w:b/>
          <w:bCs/>
          <w:i/>
          <w:sz w:val="26"/>
          <w:szCs w:val="26"/>
        </w:rPr>
        <w:t>ю и</w:t>
      </w:r>
      <w:r w:rsidRPr="0075248E">
        <w:rPr>
          <w:rFonts w:eastAsia="Times New Roman"/>
          <w:b/>
          <w:bCs/>
          <w:i/>
          <w:spacing w:val="1"/>
          <w:sz w:val="26"/>
          <w:szCs w:val="26"/>
        </w:rPr>
        <w:t xml:space="preserve"> </w:t>
      </w:r>
      <w:r w:rsidRPr="0075248E">
        <w:rPr>
          <w:rFonts w:eastAsia="Times New Roman"/>
          <w:b/>
          <w:bCs/>
          <w:i/>
          <w:spacing w:val="-3"/>
          <w:sz w:val="26"/>
          <w:szCs w:val="26"/>
        </w:rPr>
        <w:t>с</w:t>
      </w:r>
      <w:r w:rsidRPr="0075248E">
        <w:rPr>
          <w:rFonts w:eastAsia="Times New Roman"/>
          <w:b/>
          <w:bCs/>
          <w:i/>
          <w:spacing w:val="3"/>
          <w:sz w:val="26"/>
          <w:szCs w:val="26"/>
        </w:rPr>
        <w:t>т</w:t>
      </w:r>
      <w:r w:rsidRPr="0075248E">
        <w:rPr>
          <w:rFonts w:eastAsia="Times New Roman"/>
          <w:b/>
          <w:bCs/>
          <w:i/>
          <w:sz w:val="26"/>
          <w:szCs w:val="26"/>
        </w:rPr>
        <w:t>ро</w:t>
      </w:r>
      <w:r w:rsidRPr="0075248E">
        <w:rPr>
          <w:rFonts w:eastAsia="Times New Roman"/>
          <w:b/>
          <w:bCs/>
          <w:i/>
          <w:spacing w:val="-1"/>
          <w:sz w:val="26"/>
          <w:szCs w:val="26"/>
        </w:rPr>
        <w:t>и</w:t>
      </w:r>
      <w:r w:rsidRPr="0075248E">
        <w:rPr>
          <w:rFonts w:eastAsia="Times New Roman"/>
          <w:b/>
          <w:bCs/>
          <w:i/>
          <w:spacing w:val="3"/>
          <w:sz w:val="26"/>
          <w:szCs w:val="26"/>
        </w:rPr>
        <w:t>т</w:t>
      </w:r>
      <w:r w:rsidRPr="0075248E">
        <w:rPr>
          <w:rFonts w:eastAsia="Times New Roman"/>
          <w:b/>
          <w:bCs/>
          <w:i/>
          <w:spacing w:val="-3"/>
          <w:sz w:val="26"/>
          <w:szCs w:val="26"/>
        </w:rPr>
        <w:t>е</w:t>
      </w:r>
      <w:r w:rsidRPr="0075248E">
        <w:rPr>
          <w:rFonts w:eastAsia="Times New Roman"/>
          <w:b/>
          <w:bCs/>
          <w:i/>
          <w:spacing w:val="-1"/>
          <w:sz w:val="26"/>
          <w:szCs w:val="26"/>
        </w:rPr>
        <w:t>л</w:t>
      </w:r>
      <w:r w:rsidRPr="0075248E">
        <w:rPr>
          <w:rFonts w:eastAsia="Times New Roman"/>
          <w:b/>
          <w:bCs/>
          <w:i/>
          <w:sz w:val="26"/>
          <w:szCs w:val="26"/>
        </w:rPr>
        <w:t>ь</w:t>
      </w:r>
      <w:r w:rsidRPr="0075248E">
        <w:rPr>
          <w:rFonts w:eastAsia="Times New Roman"/>
          <w:b/>
          <w:bCs/>
          <w:i/>
          <w:spacing w:val="-1"/>
          <w:sz w:val="26"/>
          <w:szCs w:val="26"/>
        </w:rPr>
        <w:t>с</w:t>
      </w:r>
      <w:r w:rsidRPr="0075248E">
        <w:rPr>
          <w:rFonts w:eastAsia="Times New Roman"/>
          <w:b/>
          <w:bCs/>
          <w:i/>
          <w:spacing w:val="3"/>
          <w:sz w:val="26"/>
          <w:szCs w:val="26"/>
        </w:rPr>
        <w:t>т</w:t>
      </w:r>
      <w:r w:rsidRPr="0075248E">
        <w:rPr>
          <w:rFonts w:eastAsia="Times New Roman"/>
          <w:b/>
          <w:bCs/>
          <w:i/>
          <w:sz w:val="26"/>
          <w:szCs w:val="26"/>
        </w:rPr>
        <w:t>ву</w:t>
      </w:r>
    </w:p>
    <w:p w:rsidR="00A24611" w:rsidRPr="00A24611" w:rsidRDefault="00A24611" w:rsidP="00A24611">
      <w:pPr>
        <w:ind w:firstLine="709"/>
        <w:rPr>
          <w:rFonts w:eastAsia="Times New Roman"/>
          <w:sz w:val="26"/>
          <w:szCs w:val="26"/>
        </w:rPr>
      </w:pPr>
      <w:r w:rsidRPr="00A24611">
        <w:rPr>
          <w:rFonts w:eastAsia="Times New Roman"/>
          <w:sz w:val="26"/>
          <w:szCs w:val="26"/>
        </w:rPr>
        <w:t>СП 18.13330.2019 «Производственные объекты. Планировочная организация земельного участка (Генеральные планы промышленных предприятий) СНиП II-89-80*».</w:t>
      </w:r>
    </w:p>
    <w:p w:rsidR="00A24611" w:rsidRPr="00A24611" w:rsidRDefault="00A24611" w:rsidP="00A24611">
      <w:pPr>
        <w:ind w:firstLine="709"/>
        <w:rPr>
          <w:rFonts w:eastAsia="Times New Roman"/>
          <w:sz w:val="26"/>
          <w:szCs w:val="26"/>
        </w:rPr>
      </w:pPr>
      <w:r w:rsidRPr="00A24611">
        <w:rPr>
          <w:rFonts w:eastAsia="Times New Roman"/>
          <w:sz w:val="26"/>
          <w:szCs w:val="26"/>
        </w:rPr>
        <w:t>СП 19.13330.2019 «Сельскохозяйственные предприятия. Планировочная орг</w:t>
      </w:r>
      <w:r w:rsidRPr="00A24611">
        <w:rPr>
          <w:rFonts w:eastAsia="Times New Roman"/>
          <w:sz w:val="26"/>
          <w:szCs w:val="26"/>
        </w:rPr>
        <w:t>а</w:t>
      </w:r>
      <w:r w:rsidRPr="00A24611">
        <w:rPr>
          <w:rFonts w:eastAsia="Times New Roman"/>
          <w:sz w:val="26"/>
          <w:szCs w:val="26"/>
        </w:rPr>
        <w:t>низация земельного участка (СНиП II-97-76* Генеральные планы сельскохозяйстве</w:t>
      </w:r>
      <w:r w:rsidRPr="00A24611">
        <w:rPr>
          <w:rFonts w:eastAsia="Times New Roman"/>
          <w:sz w:val="26"/>
          <w:szCs w:val="26"/>
        </w:rPr>
        <w:t>н</w:t>
      </w:r>
      <w:r w:rsidRPr="00A24611">
        <w:rPr>
          <w:rFonts w:eastAsia="Times New Roman"/>
          <w:sz w:val="26"/>
          <w:szCs w:val="26"/>
        </w:rPr>
        <w:t>ных предприятий)».</w:t>
      </w:r>
    </w:p>
    <w:p w:rsidR="00A24611" w:rsidRPr="00A24611" w:rsidRDefault="00A24611" w:rsidP="00A24611">
      <w:pPr>
        <w:ind w:firstLine="709"/>
        <w:rPr>
          <w:rFonts w:eastAsia="Times New Roman"/>
          <w:sz w:val="26"/>
          <w:szCs w:val="26"/>
        </w:rPr>
      </w:pPr>
      <w:r w:rsidRPr="00A24611">
        <w:rPr>
          <w:rFonts w:eastAsia="Times New Roman"/>
          <w:sz w:val="26"/>
          <w:szCs w:val="26"/>
        </w:rPr>
        <w:t xml:space="preserve">СП 30.13330.2020 «СНИП 2.04.01-85* Внутренний водопровод </w:t>
      </w:r>
    </w:p>
    <w:p w:rsidR="00A24611" w:rsidRPr="00A24611" w:rsidRDefault="00A24611" w:rsidP="00A24611">
      <w:pPr>
        <w:ind w:firstLine="709"/>
        <w:rPr>
          <w:rFonts w:eastAsia="Times New Roman"/>
          <w:sz w:val="26"/>
          <w:szCs w:val="26"/>
        </w:rPr>
      </w:pPr>
      <w:r w:rsidRPr="00A24611">
        <w:rPr>
          <w:rFonts w:eastAsia="Times New Roman"/>
          <w:sz w:val="26"/>
          <w:szCs w:val="26"/>
        </w:rPr>
        <w:t>и канализация зданий».</w:t>
      </w:r>
    </w:p>
    <w:p w:rsidR="00A24611" w:rsidRPr="00A24611" w:rsidRDefault="00A24611" w:rsidP="00A24611">
      <w:pPr>
        <w:ind w:firstLine="709"/>
        <w:rPr>
          <w:rFonts w:eastAsia="Times New Roman"/>
          <w:sz w:val="26"/>
          <w:szCs w:val="26"/>
        </w:rPr>
      </w:pPr>
      <w:r w:rsidRPr="00A24611">
        <w:rPr>
          <w:rFonts w:eastAsia="Times New Roman"/>
          <w:sz w:val="26"/>
          <w:szCs w:val="26"/>
        </w:rPr>
        <w:t>СП 31.13330.2012 «Водоснабжение. Наружные сети и сооружения. Актуализ</w:t>
      </w:r>
      <w:r w:rsidRPr="00A24611">
        <w:rPr>
          <w:rFonts w:eastAsia="Times New Roman"/>
          <w:sz w:val="26"/>
          <w:szCs w:val="26"/>
        </w:rPr>
        <w:t>и</w:t>
      </w:r>
      <w:r w:rsidRPr="00A24611">
        <w:rPr>
          <w:rFonts w:eastAsia="Times New Roman"/>
          <w:sz w:val="26"/>
          <w:szCs w:val="26"/>
        </w:rPr>
        <w:t>рованная редакция СНиП 2.04.02-84*».</w:t>
      </w:r>
    </w:p>
    <w:p w:rsidR="00A24611" w:rsidRPr="00A24611" w:rsidRDefault="00A24611" w:rsidP="00A24611">
      <w:pPr>
        <w:ind w:firstLine="709"/>
        <w:rPr>
          <w:rFonts w:eastAsia="Times New Roman"/>
          <w:sz w:val="26"/>
          <w:szCs w:val="26"/>
        </w:rPr>
      </w:pPr>
      <w:r w:rsidRPr="00A24611">
        <w:rPr>
          <w:rFonts w:eastAsia="Times New Roman"/>
          <w:sz w:val="26"/>
          <w:szCs w:val="26"/>
        </w:rPr>
        <w:t>СП 34.13330.2021 «СНиП 2.05.02-85* Автомобильные дороги».</w:t>
      </w:r>
    </w:p>
    <w:p w:rsidR="00A24611" w:rsidRPr="00A24611" w:rsidRDefault="00A24611" w:rsidP="00A24611">
      <w:pPr>
        <w:ind w:firstLine="709"/>
        <w:rPr>
          <w:rFonts w:eastAsia="Times New Roman"/>
          <w:sz w:val="26"/>
          <w:szCs w:val="26"/>
        </w:rPr>
      </w:pPr>
      <w:r w:rsidRPr="00A24611">
        <w:rPr>
          <w:rFonts w:eastAsia="Times New Roman"/>
          <w:sz w:val="26"/>
          <w:szCs w:val="26"/>
        </w:rPr>
        <w:t>СП 36.13330.2012 «Свод правил. Магистральные трубопроводы. Актуализир</w:t>
      </w:r>
      <w:r w:rsidRPr="00A24611">
        <w:rPr>
          <w:rFonts w:eastAsia="Times New Roman"/>
          <w:sz w:val="26"/>
          <w:szCs w:val="26"/>
        </w:rPr>
        <w:t>о</w:t>
      </w:r>
      <w:r w:rsidRPr="00A24611">
        <w:rPr>
          <w:rFonts w:eastAsia="Times New Roman"/>
          <w:sz w:val="26"/>
          <w:szCs w:val="26"/>
        </w:rPr>
        <w:t>ванная редакция СНиП 2.05.06-85*».</w:t>
      </w:r>
    </w:p>
    <w:p w:rsidR="00A24611" w:rsidRPr="00A24611" w:rsidRDefault="00A24611" w:rsidP="00A24611">
      <w:pPr>
        <w:ind w:firstLine="709"/>
        <w:rPr>
          <w:rFonts w:eastAsia="Times New Roman"/>
          <w:sz w:val="26"/>
          <w:szCs w:val="26"/>
        </w:rPr>
      </w:pPr>
      <w:r w:rsidRPr="00A24611">
        <w:rPr>
          <w:rFonts w:eastAsia="Times New Roman"/>
          <w:sz w:val="26"/>
          <w:szCs w:val="26"/>
        </w:rPr>
        <w:t>СП 39.13330.2012 «Свод правил. Плотины из грунтовых материалов. Актуал</w:t>
      </w:r>
      <w:r w:rsidRPr="00A24611">
        <w:rPr>
          <w:rFonts w:eastAsia="Times New Roman"/>
          <w:sz w:val="26"/>
          <w:szCs w:val="26"/>
        </w:rPr>
        <w:t>и</w:t>
      </w:r>
      <w:r w:rsidRPr="00A24611">
        <w:rPr>
          <w:rFonts w:eastAsia="Times New Roman"/>
          <w:sz w:val="26"/>
          <w:szCs w:val="26"/>
        </w:rPr>
        <w:t>зированная редакция СНиП 2.06.05-84*».</w:t>
      </w:r>
    </w:p>
    <w:p w:rsidR="00A24611" w:rsidRPr="00A24611" w:rsidRDefault="00A24611" w:rsidP="00A24611">
      <w:pPr>
        <w:ind w:firstLine="709"/>
        <w:rPr>
          <w:rFonts w:eastAsia="Times New Roman"/>
          <w:sz w:val="26"/>
          <w:szCs w:val="26"/>
        </w:rPr>
      </w:pPr>
      <w:r w:rsidRPr="00A24611">
        <w:rPr>
          <w:rFonts w:eastAsia="Times New Roman"/>
          <w:sz w:val="26"/>
          <w:szCs w:val="26"/>
        </w:rPr>
        <w:t>СП 40.13330.2012 «Свод правил. Плотины бетонные и железобетонные. Акту</w:t>
      </w:r>
      <w:r w:rsidRPr="00A24611">
        <w:rPr>
          <w:rFonts w:eastAsia="Times New Roman"/>
          <w:sz w:val="26"/>
          <w:szCs w:val="26"/>
        </w:rPr>
        <w:t>а</w:t>
      </w:r>
      <w:r w:rsidRPr="00A24611">
        <w:rPr>
          <w:rFonts w:eastAsia="Times New Roman"/>
          <w:sz w:val="26"/>
          <w:szCs w:val="26"/>
        </w:rPr>
        <w:t>лизированная редакция СНиП 2.06.06-85».</w:t>
      </w:r>
    </w:p>
    <w:p w:rsidR="00A24611" w:rsidRPr="00A24611" w:rsidRDefault="00A24611" w:rsidP="00A24611">
      <w:pPr>
        <w:ind w:firstLine="709"/>
        <w:rPr>
          <w:rFonts w:eastAsia="Times New Roman"/>
          <w:sz w:val="26"/>
          <w:szCs w:val="26"/>
        </w:rPr>
      </w:pPr>
      <w:r w:rsidRPr="00A24611">
        <w:rPr>
          <w:rFonts w:eastAsia="Times New Roman"/>
          <w:sz w:val="26"/>
          <w:szCs w:val="26"/>
        </w:rPr>
        <w:t>СП 42-101-2003 «Общие положения по проектированию и строительству газ</w:t>
      </w:r>
      <w:r w:rsidRPr="00A24611">
        <w:rPr>
          <w:rFonts w:eastAsia="Times New Roman"/>
          <w:sz w:val="26"/>
          <w:szCs w:val="26"/>
        </w:rPr>
        <w:t>о</w:t>
      </w:r>
      <w:r w:rsidRPr="00A24611">
        <w:rPr>
          <w:rFonts w:eastAsia="Times New Roman"/>
          <w:sz w:val="26"/>
          <w:szCs w:val="26"/>
        </w:rPr>
        <w:t>распределительных систем из металлических и полиэтиленовых труб».</w:t>
      </w:r>
    </w:p>
    <w:p w:rsidR="00A24611" w:rsidRPr="00A24611" w:rsidRDefault="00A24611" w:rsidP="00A24611">
      <w:pPr>
        <w:ind w:firstLine="709"/>
        <w:rPr>
          <w:rFonts w:eastAsia="Times New Roman"/>
          <w:sz w:val="26"/>
          <w:szCs w:val="26"/>
        </w:rPr>
      </w:pPr>
      <w:r w:rsidRPr="00A24611">
        <w:rPr>
          <w:rFonts w:eastAsia="Times New Roman"/>
          <w:sz w:val="26"/>
          <w:szCs w:val="26"/>
        </w:rPr>
        <w:t xml:space="preserve">СП 42.13330.2016 «Градостроительство. Планировка и застройка городских </w:t>
      </w:r>
    </w:p>
    <w:p w:rsidR="00A24611" w:rsidRPr="00A24611" w:rsidRDefault="00A24611" w:rsidP="00A24611">
      <w:pPr>
        <w:ind w:firstLine="709"/>
        <w:rPr>
          <w:rFonts w:eastAsia="Times New Roman"/>
          <w:sz w:val="26"/>
          <w:szCs w:val="26"/>
        </w:rPr>
      </w:pPr>
      <w:r w:rsidRPr="00A24611">
        <w:rPr>
          <w:rFonts w:eastAsia="Times New Roman"/>
          <w:sz w:val="26"/>
          <w:szCs w:val="26"/>
        </w:rPr>
        <w:t>и сельских поселений.» Актуализированная редакция СНиП 2.07.01-89*.</w:t>
      </w:r>
    </w:p>
    <w:p w:rsidR="00A24611" w:rsidRPr="00A24611" w:rsidRDefault="00A24611" w:rsidP="00A24611">
      <w:pPr>
        <w:ind w:firstLine="709"/>
        <w:rPr>
          <w:rFonts w:eastAsia="Times New Roman"/>
          <w:sz w:val="26"/>
          <w:szCs w:val="26"/>
        </w:rPr>
      </w:pPr>
      <w:r w:rsidRPr="00A24611">
        <w:rPr>
          <w:rFonts w:eastAsia="Times New Roman"/>
          <w:sz w:val="26"/>
          <w:szCs w:val="26"/>
        </w:rPr>
        <w:t>СП 50.13330.2012 «Свод правил. Тепловая защита зданий.» Актуализированная редакция СНиП 23-02-2003.</w:t>
      </w:r>
    </w:p>
    <w:p w:rsidR="00A24611" w:rsidRPr="00A24611" w:rsidRDefault="00A24611" w:rsidP="00A24611">
      <w:pPr>
        <w:ind w:firstLine="709"/>
        <w:rPr>
          <w:rFonts w:eastAsia="Times New Roman"/>
          <w:sz w:val="26"/>
          <w:szCs w:val="26"/>
        </w:rPr>
      </w:pPr>
      <w:r w:rsidRPr="00A24611">
        <w:rPr>
          <w:rFonts w:eastAsia="Times New Roman"/>
          <w:sz w:val="26"/>
          <w:szCs w:val="26"/>
        </w:rPr>
        <w:t>СП 51.13330.2011 «Свод правил. Защита от шума.» Актуализированная реда</w:t>
      </w:r>
      <w:r w:rsidRPr="00A24611">
        <w:rPr>
          <w:rFonts w:eastAsia="Times New Roman"/>
          <w:sz w:val="26"/>
          <w:szCs w:val="26"/>
        </w:rPr>
        <w:t>к</w:t>
      </w:r>
      <w:r w:rsidRPr="00A24611">
        <w:rPr>
          <w:rFonts w:eastAsia="Times New Roman"/>
          <w:sz w:val="26"/>
          <w:szCs w:val="26"/>
        </w:rPr>
        <w:t>ция СНиП 23-03-2003.</w:t>
      </w:r>
    </w:p>
    <w:p w:rsidR="00A24611" w:rsidRPr="00A24611" w:rsidRDefault="00A24611" w:rsidP="00A24611">
      <w:pPr>
        <w:ind w:firstLine="709"/>
        <w:rPr>
          <w:rFonts w:eastAsia="Times New Roman"/>
          <w:sz w:val="26"/>
          <w:szCs w:val="26"/>
        </w:rPr>
      </w:pPr>
      <w:r w:rsidRPr="00A24611">
        <w:rPr>
          <w:rFonts w:eastAsia="Times New Roman"/>
          <w:sz w:val="26"/>
          <w:szCs w:val="26"/>
        </w:rPr>
        <w:lastRenderedPageBreak/>
        <w:t>СП 58.13330.2019 «СНиП 33-01-2003 Гидротехнические сооружения. Основные положения».</w:t>
      </w:r>
    </w:p>
    <w:p w:rsidR="00A24611" w:rsidRPr="00A24611" w:rsidRDefault="00A24611" w:rsidP="00A24611">
      <w:pPr>
        <w:ind w:firstLine="709"/>
        <w:rPr>
          <w:rFonts w:eastAsia="Times New Roman"/>
          <w:sz w:val="26"/>
          <w:szCs w:val="26"/>
        </w:rPr>
      </w:pPr>
      <w:r w:rsidRPr="00A24611">
        <w:rPr>
          <w:rFonts w:eastAsia="Times New Roman"/>
          <w:sz w:val="26"/>
          <w:szCs w:val="26"/>
        </w:rPr>
        <w:t>СП 62.13330.2011. «СНиП 42-01-2002. Газораспределительные системы.» А</w:t>
      </w:r>
      <w:r w:rsidRPr="00A24611">
        <w:rPr>
          <w:rFonts w:eastAsia="Times New Roman"/>
          <w:sz w:val="26"/>
          <w:szCs w:val="26"/>
        </w:rPr>
        <w:t>к</w:t>
      </w:r>
      <w:r w:rsidRPr="00A24611">
        <w:rPr>
          <w:rFonts w:eastAsia="Times New Roman"/>
          <w:sz w:val="26"/>
          <w:szCs w:val="26"/>
        </w:rPr>
        <w:t>туализированная редакция.</w:t>
      </w:r>
    </w:p>
    <w:p w:rsidR="00A24611" w:rsidRPr="00A24611" w:rsidRDefault="00A24611" w:rsidP="00A24611">
      <w:pPr>
        <w:ind w:firstLine="709"/>
        <w:rPr>
          <w:rFonts w:eastAsia="Times New Roman"/>
          <w:sz w:val="26"/>
          <w:szCs w:val="26"/>
        </w:rPr>
      </w:pPr>
      <w:r w:rsidRPr="00A24611">
        <w:rPr>
          <w:rFonts w:eastAsia="Times New Roman"/>
          <w:sz w:val="26"/>
          <w:szCs w:val="26"/>
        </w:rPr>
        <w:t>СП 88.13330.2014. «Свод правил. Защитные сооружения гражданской обор</w:t>
      </w:r>
      <w:r w:rsidRPr="00A24611">
        <w:rPr>
          <w:rFonts w:eastAsia="Times New Roman"/>
          <w:sz w:val="26"/>
          <w:szCs w:val="26"/>
        </w:rPr>
        <w:t>о</w:t>
      </w:r>
      <w:r w:rsidRPr="00A24611">
        <w:rPr>
          <w:rFonts w:eastAsia="Times New Roman"/>
          <w:sz w:val="26"/>
          <w:szCs w:val="26"/>
        </w:rPr>
        <w:t>ны.» Актуализированная редакция СНиП 42-01-2002.</w:t>
      </w:r>
    </w:p>
    <w:p w:rsidR="00A24611" w:rsidRPr="00A24611" w:rsidRDefault="00A24611" w:rsidP="00A24611">
      <w:pPr>
        <w:ind w:firstLine="709"/>
        <w:rPr>
          <w:rFonts w:eastAsia="Times New Roman"/>
          <w:sz w:val="26"/>
          <w:szCs w:val="26"/>
        </w:rPr>
      </w:pPr>
      <w:r w:rsidRPr="00A24611">
        <w:rPr>
          <w:rFonts w:eastAsia="Times New Roman"/>
          <w:sz w:val="26"/>
          <w:szCs w:val="26"/>
        </w:rPr>
        <w:t xml:space="preserve">СП 104.13330.2016. «СНиП 2.06.15-85 Инженерная защита территории </w:t>
      </w:r>
    </w:p>
    <w:p w:rsidR="00A24611" w:rsidRPr="00A24611" w:rsidRDefault="00A24611" w:rsidP="00A24611">
      <w:pPr>
        <w:ind w:firstLine="709"/>
        <w:rPr>
          <w:rFonts w:eastAsia="Times New Roman"/>
          <w:sz w:val="26"/>
          <w:szCs w:val="26"/>
        </w:rPr>
      </w:pPr>
      <w:r w:rsidRPr="00A24611">
        <w:rPr>
          <w:rFonts w:eastAsia="Times New Roman"/>
          <w:sz w:val="26"/>
          <w:szCs w:val="26"/>
        </w:rPr>
        <w:t>от затопления и подтопления.».</w:t>
      </w:r>
    </w:p>
    <w:p w:rsidR="00A24611" w:rsidRPr="00A24611" w:rsidRDefault="00A24611" w:rsidP="00A24611">
      <w:pPr>
        <w:ind w:firstLine="709"/>
        <w:rPr>
          <w:rFonts w:eastAsia="Times New Roman"/>
          <w:sz w:val="26"/>
          <w:szCs w:val="26"/>
        </w:rPr>
      </w:pPr>
      <w:r w:rsidRPr="00A24611">
        <w:rPr>
          <w:rFonts w:eastAsia="Times New Roman"/>
          <w:sz w:val="26"/>
          <w:szCs w:val="26"/>
        </w:rPr>
        <w:t>СП 116.13330.2012 «СНиП 22-02-2003.Инженерная защита территорий, зданий и сооружений от опасных геологических процессов. Основные положения.» Актуал</w:t>
      </w:r>
      <w:r w:rsidRPr="00A24611">
        <w:rPr>
          <w:rFonts w:eastAsia="Times New Roman"/>
          <w:sz w:val="26"/>
          <w:szCs w:val="26"/>
        </w:rPr>
        <w:t>и</w:t>
      </w:r>
      <w:r w:rsidRPr="00A24611">
        <w:rPr>
          <w:rFonts w:eastAsia="Times New Roman"/>
          <w:sz w:val="26"/>
          <w:szCs w:val="26"/>
        </w:rPr>
        <w:t>зированная редакция СНиП 22-02-2003.</w:t>
      </w:r>
    </w:p>
    <w:p w:rsidR="00A24611" w:rsidRPr="00A24611" w:rsidRDefault="00A24611" w:rsidP="00A24611">
      <w:pPr>
        <w:ind w:firstLine="709"/>
        <w:rPr>
          <w:rFonts w:eastAsia="Times New Roman"/>
          <w:sz w:val="26"/>
          <w:szCs w:val="26"/>
        </w:rPr>
      </w:pPr>
      <w:r w:rsidRPr="00A24611">
        <w:rPr>
          <w:rFonts w:eastAsia="Times New Roman"/>
          <w:sz w:val="26"/>
          <w:szCs w:val="26"/>
        </w:rPr>
        <w:t>СП 129.13330.2019 «СНиП 3.05.04-85* Наружные сети и сооружения вод</w:t>
      </w:r>
      <w:r w:rsidRPr="00A24611">
        <w:rPr>
          <w:rFonts w:eastAsia="Times New Roman"/>
          <w:sz w:val="26"/>
          <w:szCs w:val="26"/>
        </w:rPr>
        <w:t>о</w:t>
      </w:r>
      <w:r w:rsidRPr="00A24611">
        <w:rPr>
          <w:rFonts w:eastAsia="Times New Roman"/>
          <w:sz w:val="26"/>
          <w:szCs w:val="26"/>
        </w:rPr>
        <w:t>снабжения и канализации.».</w:t>
      </w:r>
    </w:p>
    <w:p w:rsidR="00A24611" w:rsidRDefault="00A24611" w:rsidP="00A24611">
      <w:pPr>
        <w:ind w:firstLine="709"/>
        <w:rPr>
          <w:rFonts w:eastAsia="Times New Roman"/>
          <w:sz w:val="26"/>
          <w:szCs w:val="26"/>
        </w:rPr>
      </w:pPr>
      <w:r w:rsidRPr="00A24611">
        <w:rPr>
          <w:rFonts w:eastAsia="Times New Roman"/>
          <w:sz w:val="26"/>
          <w:szCs w:val="26"/>
        </w:rPr>
        <w:t>СП 165.1325800.2014 «Инженерно-технические мероприятия по гражданской обороне.» Актуализированная редакция СНиП 2.01.51-90.»</w:t>
      </w:r>
    </w:p>
    <w:p w:rsidR="002B3703" w:rsidRPr="0075248E" w:rsidRDefault="002B3703" w:rsidP="00A24611">
      <w:pPr>
        <w:ind w:firstLine="709"/>
        <w:jc w:val="center"/>
        <w:rPr>
          <w:rFonts w:eastAsia="Times New Roman"/>
          <w:sz w:val="26"/>
          <w:szCs w:val="26"/>
        </w:rPr>
      </w:pPr>
      <w:r w:rsidRPr="0075248E">
        <w:rPr>
          <w:rFonts w:eastAsia="Times New Roman"/>
          <w:b/>
          <w:bCs/>
          <w:i/>
          <w:sz w:val="26"/>
          <w:szCs w:val="26"/>
        </w:rPr>
        <w:t>Са</w:t>
      </w:r>
      <w:r w:rsidRPr="0075248E">
        <w:rPr>
          <w:rFonts w:eastAsia="Times New Roman"/>
          <w:b/>
          <w:bCs/>
          <w:i/>
          <w:spacing w:val="2"/>
          <w:sz w:val="26"/>
          <w:szCs w:val="26"/>
        </w:rPr>
        <w:t>н</w:t>
      </w:r>
      <w:r w:rsidRPr="0075248E">
        <w:rPr>
          <w:rFonts w:eastAsia="Times New Roman"/>
          <w:b/>
          <w:bCs/>
          <w:i/>
          <w:spacing w:val="-1"/>
          <w:sz w:val="26"/>
          <w:szCs w:val="26"/>
        </w:rPr>
        <w:t>и</w:t>
      </w:r>
      <w:r w:rsidRPr="0075248E">
        <w:rPr>
          <w:rFonts w:eastAsia="Times New Roman"/>
          <w:b/>
          <w:bCs/>
          <w:i/>
          <w:spacing w:val="3"/>
          <w:sz w:val="26"/>
          <w:szCs w:val="26"/>
        </w:rPr>
        <w:t>т</w:t>
      </w:r>
      <w:r w:rsidRPr="0075248E">
        <w:rPr>
          <w:rFonts w:eastAsia="Times New Roman"/>
          <w:b/>
          <w:bCs/>
          <w:i/>
          <w:sz w:val="26"/>
          <w:szCs w:val="26"/>
        </w:rPr>
        <w:t>а</w:t>
      </w:r>
      <w:r w:rsidRPr="0075248E">
        <w:rPr>
          <w:rFonts w:eastAsia="Times New Roman"/>
          <w:b/>
          <w:bCs/>
          <w:i/>
          <w:spacing w:val="-2"/>
          <w:sz w:val="26"/>
          <w:szCs w:val="26"/>
        </w:rPr>
        <w:t>р</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pacing w:val="1"/>
          <w:sz w:val="26"/>
          <w:szCs w:val="26"/>
        </w:rPr>
        <w:t>п</w:t>
      </w:r>
      <w:r w:rsidRPr="0075248E">
        <w:rPr>
          <w:rFonts w:eastAsia="Times New Roman"/>
          <w:b/>
          <w:bCs/>
          <w:i/>
          <w:sz w:val="26"/>
          <w:szCs w:val="26"/>
        </w:rPr>
        <w:t>рав</w:t>
      </w:r>
      <w:r w:rsidRPr="0075248E">
        <w:rPr>
          <w:rFonts w:eastAsia="Times New Roman"/>
          <w:b/>
          <w:bCs/>
          <w:i/>
          <w:spacing w:val="1"/>
          <w:sz w:val="26"/>
          <w:szCs w:val="26"/>
        </w:rPr>
        <w:t>и</w:t>
      </w:r>
      <w:r w:rsidRPr="0075248E">
        <w:rPr>
          <w:rFonts w:eastAsia="Times New Roman"/>
          <w:b/>
          <w:bCs/>
          <w:i/>
          <w:spacing w:val="-1"/>
          <w:sz w:val="26"/>
          <w:szCs w:val="26"/>
        </w:rPr>
        <w:t>л</w:t>
      </w:r>
      <w:r w:rsidRPr="0075248E">
        <w:rPr>
          <w:rFonts w:eastAsia="Times New Roman"/>
          <w:b/>
          <w:bCs/>
          <w:i/>
          <w:sz w:val="26"/>
          <w:szCs w:val="26"/>
        </w:rPr>
        <w:t>а</w:t>
      </w:r>
      <w:r w:rsidRPr="0075248E">
        <w:rPr>
          <w:rFonts w:eastAsia="Times New Roman"/>
          <w:b/>
          <w:bCs/>
          <w:i/>
          <w:spacing w:val="-2"/>
          <w:sz w:val="26"/>
          <w:szCs w:val="26"/>
        </w:rPr>
        <w:t xml:space="preserve"> </w:t>
      </w:r>
      <w:r w:rsidRPr="0075248E">
        <w:rPr>
          <w:rFonts w:eastAsia="Times New Roman"/>
          <w:b/>
          <w:bCs/>
          <w:i/>
          <w:sz w:val="26"/>
          <w:szCs w:val="26"/>
        </w:rPr>
        <w:t>и</w:t>
      </w:r>
      <w:r w:rsidRPr="0075248E">
        <w:rPr>
          <w:rFonts w:eastAsia="Times New Roman"/>
          <w:b/>
          <w:bCs/>
          <w:i/>
          <w:spacing w:val="1"/>
          <w:sz w:val="26"/>
          <w:szCs w:val="26"/>
        </w:rPr>
        <w:t xml:space="preserve"> н</w:t>
      </w:r>
      <w:r w:rsidRPr="0075248E">
        <w:rPr>
          <w:rFonts w:eastAsia="Times New Roman"/>
          <w:b/>
          <w:bCs/>
          <w:i/>
          <w:sz w:val="26"/>
          <w:szCs w:val="26"/>
        </w:rPr>
        <w:t>ор</w:t>
      </w:r>
      <w:r w:rsidRPr="0075248E">
        <w:rPr>
          <w:rFonts w:eastAsia="Times New Roman"/>
          <w:b/>
          <w:bCs/>
          <w:i/>
          <w:spacing w:val="1"/>
          <w:sz w:val="26"/>
          <w:szCs w:val="26"/>
        </w:rPr>
        <w:t>мы</w:t>
      </w:r>
      <w:r w:rsidRPr="0075248E">
        <w:rPr>
          <w:rFonts w:eastAsia="Times New Roman"/>
          <w:b/>
          <w:bCs/>
          <w:i/>
          <w:sz w:val="26"/>
          <w:szCs w:val="26"/>
        </w:rPr>
        <w:t xml:space="preserve">, </w:t>
      </w:r>
      <w:r w:rsidRPr="0075248E">
        <w:rPr>
          <w:rFonts w:eastAsia="Times New Roman"/>
          <w:b/>
          <w:bCs/>
          <w:i/>
          <w:spacing w:val="-1"/>
          <w:sz w:val="26"/>
          <w:szCs w:val="26"/>
        </w:rPr>
        <w:t>с</w:t>
      </w:r>
      <w:r w:rsidRPr="0075248E">
        <w:rPr>
          <w:rFonts w:eastAsia="Times New Roman"/>
          <w:b/>
          <w:bCs/>
          <w:i/>
          <w:sz w:val="26"/>
          <w:szCs w:val="26"/>
        </w:rPr>
        <w:t>а</w:t>
      </w:r>
      <w:r w:rsidRPr="0075248E">
        <w:rPr>
          <w:rFonts w:eastAsia="Times New Roman"/>
          <w:b/>
          <w:bCs/>
          <w:i/>
          <w:spacing w:val="1"/>
          <w:sz w:val="26"/>
          <w:szCs w:val="26"/>
        </w:rPr>
        <w:t>н</w:t>
      </w:r>
      <w:r w:rsidRPr="0075248E">
        <w:rPr>
          <w:rFonts w:eastAsia="Times New Roman"/>
          <w:b/>
          <w:bCs/>
          <w:i/>
          <w:spacing w:val="-1"/>
          <w:sz w:val="26"/>
          <w:szCs w:val="26"/>
        </w:rPr>
        <w:t>и</w:t>
      </w:r>
      <w:r w:rsidRPr="0075248E">
        <w:rPr>
          <w:rFonts w:eastAsia="Times New Roman"/>
          <w:b/>
          <w:bCs/>
          <w:i/>
          <w:sz w:val="26"/>
          <w:szCs w:val="26"/>
        </w:rPr>
        <w:t>тар</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pacing w:val="1"/>
          <w:sz w:val="26"/>
          <w:szCs w:val="26"/>
        </w:rPr>
        <w:t>н</w:t>
      </w:r>
      <w:r w:rsidRPr="0075248E">
        <w:rPr>
          <w:rFonts w:eastAsia="Times New Roman"/>
          <w:b/>
          <w:bCs/>
          <w:i/>
          <w:sz w:val="26"/>
          <w:szCs w:val="26"/>
        </w:rPr>
        <w:t>ор</w:t>
      </w:r>
      <w:r w:rsidRPr="0075248E">
        <w:rPr>
          <w:rFonts w:eastAsia="Times New Roman"/>
          <w:b/>
          <w:bCs/>
          <w:i/>
          <w:spacing w:val="1"/>
          <w:sz w:val="26"/>
          <w:szCs w:val="26"/>
        </w:rPr>
        <w:t>м</w:t>
      </w:r>
      <w:r w:rsidRPr="0075248E">
        <w:rPr>
          <w:rFonts w:eastAsia="Times New Roman"/>
          <w:b/>
          <w:bCs/>
          <w:i/>
          <w:sz w:val="26"/>
          <w:szCs w:val="26"/>
        </w:rPr>
        <w:t>ы</w:t>
      </w:r>
    </w:p>
    <w:p w:rsidR="00A24611" w:rsidRPr="00A24611" w:rsidRDefault="00A24611" w:rsidP="00A24611">
      <w:pPr>
        <w:ind w:firstLine="709"/>
        <w:rPr>
          <w:rFonts w:eastAsia="Times New Roman"/>
          <w:sz w:val="26"/>
          <w:szCs w:val="26"/>
        </w:rPr>
      </w:pPr>
      <w:r w:rsidRPr="00A24611">
        <w:rPr>
          <w:rFonts w:eastAsia="Times New Roman"/>
          <w:sz w:val="26"/>
          <w:szCs w:val="26"/>
        </w:rPr>
        <w:t>СанПиН 2.2.1/2.1.1.1200-03 Санитарно-защитные зоны и санитарная классиф</w:t>
      </w:r>
      <w:r w:rsidRPr="00A24611">
        <w:rPr>
          <w:rFonts w:eastAsia="Times New Roman"/>
          <w:sz w:val="26"/>
          <w:szCs w:val="26"/>
        </w:rPr>
        <w:t>и</w:t>
      </w:r>
      <w:r w:rsidRPr="00A24611">
        <w:rPr>
          <w:rFonts w:eastAsia="Times New Roman"/>
          <w:sz w:val="26"/>
          <w:szCs w:val="26"/>
        </w:rPr>
        <w:t>кация предприятий, сооружений и иных объектов.</w:t>
      </w:r>
    </w:p>
    <w:p w:rsidR="00A24611" w:rsidRPr="00A24611" w:rsidRDefault="00A24611" w:rsidP="00A24611">
      <w:pPr>
        <w:ind w:firstLine="709"/>
        <w:rPr>
          <w:rFonts w:eastAsia="Times New Roman"/>
          <w:sz w:val="26"/>
          <w:szCs w:val="26"/>
        </w:rPr>
      </w:pPr>
      <w:r w:rsidRPr="00A24611">
        <w:rPr>
          <w:rFonts w:eastAsia="Times New Roman"/>
          <w:sz w:val="26"/>
          <w:szCs w:val="26"/>
        </w:rPr>
        <w:t>СанПиН 1.2.3685-21 «Гигиенические нормативы и требования к обеспечению безопасности и (или) безвредности для человека факторов среды обитания».</w:t>
      </w:r>
    </w:p>
    <w:p w:rsidR="00A24611" w:rsidRPr="00A24611" w:rsidRDefault="00A24611" w:rsidP="00A24611">
      <w:pPr>
        <w:ind w:firstLine="709"/>
        <w:rPr>
          <w:rFonts w:eastAsia="Times New Roman"/>
          <w:sz w:val="26"/>
          <w:szCs w:val="26"/>
        </w:rPr>
      </w:pPr>
      <w:r w:rsidRPr="00A24611">
        <w:rPr>
          <w:rFonts w:eastAsia="Times New Roman"/>
          <w:sz w:val="26"/>
          <w:szCs w:val="26"/>
        </w:rPr>
        <w:t>СанПиН 2.1.8/2.2.4.1383-03 «Гигиенические требования к размещению и эк</w:t>
      </w:r>
      <w:r w:rsidRPr="00A24611">
        <w:rPr>
          <w:rFonts w:eastAsia="Times New Roman"/>
          <w:sz w:val="26"/>
          <w:szCs w:val="26"/>
        </w:rPr>
        <w:t>с</w:t>
      </w:r>
      <w:r w:rsidRPr="00A24611">
        <w:rPr>
          <w:rFonts w:eastAsia="Times New Roman"/>
          <w:sz w:val="26"/>
          <w:szCs w:val="26"/>
        </w:rPr>
        <w:t>плуатации передающих радиотехнических объектов».</w:t>
      </w:r>
    </w:p>
    <w:p w:rsidR="002B3703" w:rsidRPr="0075248E" w:rsidRDefault="00A24611" w:rsidP="00A24611">
      <w:pPr>
        <w:ind w:firstLine="709"/>
        <w:rPr>
          <w:rFonts w:eastAsia="Times New Roman"/>
          <w:sz w:val="26"/>
          <w:szCs w:val="26"/>
        </w:rPr>
      </w:pPr>
      <w:r w:rsidRPr="00A24611">
        <w:rPr>
          <w:rFonts w:eastAsia="Times New Roman"/>
          <w:sz w:val="26"/>
          <w:szCs w:val="26"/>
        </w:rPr>
        <w:t>СанПиН 2.1.8/2.2.4.1190-03 «Гигиенические требования к размещению и эк</w:t>
      </w:r>
      <w:r w:rsidRPr="00A24611">
        <w:rPr>
          <w:rFonts w:eastAsia="Times New Roman"/>
          <w:sz w:val="26"/>
          <w:szCs w:val="26"/>
        </w:rPr>
        <w:t>с</w:t>
      </w:r>
      <w:r w:rsidRPr="00A24611">
        <w:rPr>
          <w:rFonts w:eastAsia="Times New Roman"/>
          <w:sz w:val="26"/>
          <w:szCs w:val="26"/>
        </w:rPr>
        <w:t>плуатации средств сухопутной подвижной радиосвязи»</w:t>
      </w:r>
      <w:r>
        <w:rPr>
          <w:rFonts w:eastAsia="Times New Roman"/>
          <w:sz w:val="26"/>
          <w:szCs w:val="26"/>
        </w:rPr>
        <w:t>.</w:t>
      </w:r>
    </w:p>
    <w:p w:rsidR="002B3703" w:rsidRPr="0075248E" w:rsidRDefault="002B3703" w:rsidP="001B116D">
      <w:pPr>
        <w:tabs>
          <w:tab w:val="left" w:pos="12758"/>
        </w:tabs>
        <w:ind w:firstLine="709"/>
        <w:jc w:val="center"/>
        <w:rPr>
          <w:rFonts w:eastAsia="Times New Roman"/>
          <w:sz w:val="26"/>
          <w:szCs w:val="26"/>
        </w:rPr>
      </w:pPr>
      <w:r w:rsidRPr="0075248E">
        <w:rPr>
          <w:rFonts w:eastAsia="Times New Roman"/>
          <w:b/>
          <w:bCs/>
          <w:i/>
          <w:sz w:val="26"/>
          <w:szCs w:val="26"/>
        </w:rPr>
        <w:t>И</w:t>
      </w:r>
      <w:r w:rsidRPr="0075248E">
        <w:rPr>
          <w:rFonts w:eastAsia="Times New Roman"/>
          <w:b/>
          <w:bCs/>
          <w:i/>
          <w:spacing w:val="1"/>
          <w:sz w:val="26"/>
          <w:szCs w:val="26"/>
        </w:rPr>
        <w:t>н</w:t>
      </w:r>
      <w:r w:rsidRPr="0075248E">
        <w:rPr>
          <w:rFonts w:eastAsia="Times New Roman"/>
          <w:b/>
          <w:bCs/>
          <w:i/>
          <w:spacing w:val="-1"/>
          <w:sz w:val="26"/>
          <w:szCs w:val="26"/>
        </w:rPr>
        <w:t>ы</w:t>
      </w:r>
      <w:r w:rsidRPr="0075248E">
        <w:rPr>
          <w:rFonts w:eastAsia="Times New Roman"/>
          <w:b/>
          <w:bCs/>
          <w:i/>
          <w:sz w:val="26"/>
          <w:szCs w:val="26"/>
        </w:rPr>
        <w:t>е</w:t>
      </w:r>
      <w:r w:rsidRPr="0075248E">
        <w:rPr>
          <w:rFonts w:eastAsia="Times New Roman"/>
          <w:b/>
          <w:bCs/>
          <w:i/>
          <w:spacing w:val="-1"/>
          <w:sz w:val="26"/>
          <w:szCs w:val="26"/>
        </w:rPr>
        <w:t xml:space="preserve"> </w:t>
      </w:r>
      <w:r w:rsidRPr="0075248E">
        <w:rPr>
          <w:rFonts w:eastAsia="Times New Roman"/>
          <w:b/>
          <w:bCs/>
          <w:i/>
          <w:spacing w:val="1"/>
          <w:sz w:val="26"/>
          <w:szCs w:val="26"/>
        </w:rPr>
        <w:t>д</w:t>
      </w:r>
      <w:r w:rsidRPr="0075248E">
        <w:rPr>
          <w:rFonts w:eastAsia="Times New Roman"/>
          <w:b/>
          <w:bCs/>
          <w:i/>
          <w:sz w:val="26"/>
          <w:szCs w:val="26"/>
        </w:rPr>
        <w:t>ок</w:t>
      </w:r>
      <w:r w:rsidRPr="0075248E">
        <w:rPr>
          <w:rFonts w:eastAsia="Times New Roman"/>
          <w:b/>
          <w:bCs/>
          <w:i/>
          <w:spacing w:val="-1"/>
          <w:sz w:val="26"/>
          <w:szCs w:val="26"/>
        </w:rPr>
        <w:t>у</w:t>
      </w:r>
      <w:r w:rsidRPr="0075248E">
        <w:rPr>
          <w:rFonts w:eastAsia="Times New Roman"/>
          <w:b/>
          <w:bCs/>
          <w:i/>
          <w:spacing w:val="1"/>
          <w:sz w:val="26"/>
          <w:szCs w:val="26"/>
        </w:rPr>
        <w:t>м</w:t>
      </w:r>
      <w:r w:rsidRPr="0075248E">
        <w:rPr>
          <w:rFonts w:eastAsia="Times New Roman"/>
          <w:b/>
          <w:bCs/>
          <w:i/>
          <w:spacing w:val="-1"/>
          <w:sz w:val="26"/>
          <w:szCs w:val="26"/>
        </w:rPr>
        <w:t>ен</w:t>
      </w:r>
      <w:r w:rsidRPr="0075248E">
        <w:rPr>
          <w:rFonts w:eastAsia="Times New Roman"/>
          <w:b/>
          <w:bCs/>
          <w:i/>
          <w:spacing w:val="3"/>
          <w:sz w:val="26"/>
          <w:szCs w:val="26"/>
        </w:rPr>
        <w:t>т</w:t>
      </w:r>
      <w:r w:rsidRPr="0075248E">
        <w:rPr>
          <w:rFonts w:eastAsia="Times New Roman"/>
          <w:b/>
          <w:bCs/>
          <w:i/>
          <w:sz w:val="26"/>
          <w:szCs w:val="26"/>
        </w:rPr>
        <w:t>ы</w:t>
      </w:r>
    </w:p>
    <w:p w:rsidR="002B3703" w:rsidRPr="0075248E" w:rsidRDefault="002B3703" w:rsidP="001B116D">
      <w:pPr>
        <w:tabs>
          <w:tab w:val="left" w:pos="12758"/>
        </w:tabs>
        <w:ind w:firstLine="709"/>
        <w:rPr>
          <w:sz w:val="26"/>
          <w:szCs w:val="26"/>
        </w:rPr>
      </w:pPr>
      <w:r w:rsidRPr="0075248E">
        <w:rPr>
          <w:rFonts w:eastAsia="Times New Roman"/>
          <w:sz w:val="26"/>
          <w:szCs w:val="26"/>
        </w:rPr>
        <w:t>ГОСТ 22.0.07</w:t>
      </w:r>
      <w:r w:rsidRPr="0075248E">
        <w:rPr>
          <w:rFonts w:eastAsia="Times New Roman"/>
          <w:spacing w:val="-1"/>
          <w:sz w:val="26"/>
          <w:szCs w:val="26"/>
        </w:rPr>
        <w:t>-</w:t>
      </w:r>
      <w:r w:rsidRPr="0075248E">
        <w:rPr>
          <w:rFonts w:eastAsia="Times New Roman"/>
          <w:sz w:val="26"/>
          <w:szCs w:val="26"/>
        </w:rPr>
        <w:t>97/</w:t>
      </w:r>
      <w:r w:rsidRPr="0075248E">
        <w:rPr>
          <w:rFonts w:eastAsia="Times New Roman"/>
          <w:spacing w:val="1"/>
          <w:sz w:val="26"/>
          <w:szCs w:val="26"/>
        </w:rPr>
        <w:t>Г</w:t>
      </w:r>
      <w:r w:rsidRPr="0075248E">
        <w:rPr>
          <w:rFonts w:eastAsia="Times New Roman"/>
          <w:sz w:val="26"/>
          <w:szCs w:val="26"/>
        </w:rPr>
        <w:t>О</w:t>
      </w:r>
      <w:r w:rsidRPr="0075248E">
        <w:rPr>
          <w:rFonts w:eastAsia="Times New Roman"/>
          <w:spacing w:val="-2"/>
          <w:sz w:val="26"/>
          <w:szCs w:val="26"/>
        </w:rPr>
        <w:t>С</w:t>
      </w:r>
      <w:r w:rsidRPr="0075248E">
        <w:rPr>
          <w:rFonts w:eastAsia="Times New Roman"/>
          <w:sz w:val="26"/>
          <w:szCs w:val="26"/>
        </w:rPr>
        <w:t>Т Р</w:t>
      </w:r>
      <w:r w:rsidRPr="0075248E">
        <w:rPr>
          <w:rFonts w:eastAsia="Times New Roman"/>
          <w:spacing w:val="1"/>
          <w:sz w:val="26"/>
          <w:szCs w:val="26"/>
        </w:rPr>
        <w:t xml:space="preserve"> </w:t>
      </w:r>
      <w:r w:rsidRPr="0075248E">
        <w:rPr>
          <w:rFonts w:eastAsia="Times New Roman"/>
          <w:sz w:val="26"/>
          <w:szCs w:val="26"/>
        </w:rPr>
        <w:t>22.0.0</w:t>
      </w:r>
      <w:r w:rsidRPr="0075248E">
        <w:rPr>
          <w:rFonts w:eastAsia="Times New Roman"/>
          <w:spacing w:val="2"/>
          <w:sz w:val="26"/>
          <w:szCs w:val="26"/>
        </w:rPr>
        <w:t>7</w:t>
      </w:r>
      <w:r w:rsidRPr="0075248E">
        <w:rPr>
          <w:rFonts w:eastAsia="Times New Roman"/>
          <w:spacing w:val="-1"/>
          <w:sz w:val="26"/>
          <w:szCs w:val="26"/>
        </w:rPr>
        <w:t>-</w:t>
      </w:r>
      <w:r w:rsidRPr="0075248E">
        <w:rPr>
          <w:rFonts w:eastAsia="Times New Roman"/>
          <w:sz w:val="26"/>
          <w:szCs w:val="26"/>
        </w:rPr>
        <w:t>95</w:t>
      </w:r>
      <w:r w:rsidRPr="0075248E">
        <w:rPr>
          <w:rFonts w:eastAsia="Times New Roman"/>
          <w:spacing w:val="3"/>
          <w:sz w:val="26"/>
          <w:szCs w:val="26"/>
        </w:rPr>
        <w:t xml:space="preserve"> </w:t>
      </w:r>
      <w:r w:rsidRPr="0075248E">
        <w:rPr>
          <w:rFonts w:eastAsia="Times New Roman"/>
          <w:spacing w:val="1"/>
          <w:sz w:val="26"/>
          <w:szCs w:val="26"/>
        </w:rPr>
        <w:t>Б</w:t>
      </w:r>
      <w:r w:rsidRPr="0075248E">
        <w:rPr>
          <w:rFonts w:eastAsia="Times New Roman"/>
          <w:spacing w:val="-1"/>
          <w:sz w:val="26"/>
          <w:szCs w:val="26"/>
        </w:rPr>
        <w:t>е</w:t>
      </w:r>
      <w:r w:rsidRPr="0075248E">
        <w:rPr>
          <w:rFonts w:eastAsia="Times New Roman"/>
          <w:spacing w:val="1"/>
          <w:sz w:val="26"/>
          <w:szCs w:val="26"/>
        </w:rPr>
        <w:t>з</w:t>
      </w:r>
      <w:r w:rsidRPr="0075248E">
        <w:rPr>
          <w:rFonts w:eastAsia="Times New Roman"/>
          <w:sz w:val="26"/>
          <w:szCs w:val="26"/>
        </w:rPr>
        <w:t>о</w:t>
      </w:r>
      <w:r w:rsidRPr="0075248E">
        <w:rPr>
          <w:rFonts w:eastAsia="Times New Roman"/>
          <w:spacing w:val="1"/>
          <w:sz w:val="26"/>
          <w:szCs w:val="26"/>
        </w:rPr>
        <w:t>п</w:t>
      </w:r>
      <w:r w:rsidRPr="0075248E">
        <w:rPr>
          <w:rFonts w:eastAsia="Times New Roman"/>
          <w:spacing w:val="-1"/>
          <w:sz w:val="26"/>
          <w:szCs w:val="26"/>
        </w:rPr>
        <w:t>ас</w:t>
      </w:r>
      <w:r w:rsidRPr="0075248E">
        <w:rPr>
          <w:rFonts w:eastAsia="Times New Roman"/>
          <w:spacing w:val="1"/>
          <w:sz w:val="26"/>
          <w:szCs w:val="26"/>
        </w:rPr>
        <w:t>н</w:t>
      </w:r>
      <w:r w:rsidRPr="0075248E">
        <w:rPr>
          <w:rFonts w:eastAsia="Times New Roman"/>
          <w:sz w:val="26"/>
          <w:szCs w:val="26"/>
        </w:rPr>
        <w:t>о</w:t>
      </w:r>
      <w:r w:rsidRPr="0075248E">
        <w:rPr>
          <w:rFonts w:eastAsia="Times New Roman"/>
          <w:spacing w:val="-1"/>
          <w:sz w:val="26"/>
          <w:szCs w:val="26"/>
        </w:rPr>
        <w:t>с</w:t>
      </w:r>
      <w:r w:rsidRPr="0075248E">
        <w:rPr>
          <w:rFonts w:eastAsia="Times New Roman"/>
          <w:sz w:val="26"/>
          <w:szCs w:val="26"/>
        </w:rPr>
        <w:t>ть</w:t>
      </w:r>
      <w:r w:rsidRPr="0075248E">
        <w:rPr>
          <w:rFonts w:eastAsia="Times New Roman"/>
          <w:spacing w:val="2"/>
          <w:sz w:val="26"/>
          <w:szCs w:val="26"/>
        </w:rPr>
        <w:t xml:space="preserve"> </w:t>
      </w:r>
      <w:r w:rsidRPr="0075248E">
        <w:rPr>
          <w:rFonts w:eastAsia="Times New Roman"/>
          <w:sz w:val="26"/>
          <w:szCs w:val="26"/>
        </w:rPr>
        <w:t xml:space="preserve">в </w:t>
      </w:r>
      <w:r w:rsidRPr="0075248E">
        <w:rPr>
          <w:rFonts w:eastAsia="Times New Roman"/>
          <w:spacing w:val="-1"/>
          <w:sz w:val="26"/>
          <w:szCs w:val="26"/>
        </w:rPr>
        <w:t>ч</w:t>
      </w:r>
      <w:r w:rsidRPr="0075248E">
        <w:rPr>
          <w:rFonts w:eastAsia="Times New Roman"/>
          <w:sz w:val="26"/>
          <w:szCs w:val="26"/>
        </w:rPr>
        <w:t>р</w:t>
      </w:r>
      <w:r w:rsidRPr="0075248E">
        <w:rPr>
          <w:rFonts w:eastAsia="Times New Roman"/>
          <w:spacing w:val="-1"/>
          <w:sz w:val="26"/>
          <w:szCs w:val="26"/>
        </w:rPr>
        <w:t>е</w:t>
      </w:r>
      <w:r w:rsidRPr="0075248E">
        <w:rPr>
          <w:rFonts w:eastAsia="Times New Roman"/>
          <w:spacing w:val="1"/>
          <w:sz w:val="26"/>
          <w:szCs w:val="26"/>
        </w:rPr>
        <w:t>з</w:t>
      </w:r>
      <w:r w:rsidRPr="0075248E">
        <w:rPr>
          <w:rFonts w:eastAsia="Times New Roman"/>
          <w:sz w:val="26"/>
          <w:szCs w:val="26"/>
        </w:rPr>
        <w:t>в</w:t>
      </w:r>
      <w:r w:rsidRPr="0075248E">
        <w:rPr>
          <w:rFonts w:eastAsia="Times New Roman"/>
          <w:spacing w:val="-1"/>
          <w:sz w:val="26"/>
          <w:szCs w:val="26"/>
        </w:rPr>
        <w:t>ыча</w:t>
      </w:r>
      <w:r w:rsidRPr="0075248E">
        <w:rPr>
          <w:rFonts w:eastAsia="Times New Roman"/>
          <w:spacing w:val="1"/>
          <w:sz w:val="26"/>
          <w:szCs w:val="26"/>
        </w:rPr>
        <w:t>йн</w:t>
      </w:r>
      <w:r w:rsidRPr="0075248E">
        <w:rPr>
          <w:rFonts w:eastAsia="Times New Roman"/>
          <w:sz w:val="26"/>
          <w:szCs w:val="26"/>
        </w:rPr>
        <w:t xml:space="preserve">ых </w:t>
      </w:r>
      <w:r w:rsidRPr="0075248E">
        <w:rPr>
          <w:rFonts w:eastAsia="Times New Roman"/>
          <w:spacing w:val="-1"/>
          <w:sz w:val="26"/>
          <w:szCs w:val="26"/>
        </w:rPr>
        <w:t>с</w:t>
      </w:r>
      <w:r w:rsidRPr="0075248E">
        <w:rPr>
          <w:rFonts w:eastAsia="Times New Roman"/>
          <w:spacing w:val="1"/>
          <w:sz w:val="26"/>
          <w:szCs w:val="26"/>
        </w:rPr>
        <w:t>и</w:t>
      </w:r>
      <w:r w:rsidRPr="0075248E">
        <w:rPr>
          <w:rFonts w:eastAsia="Times New Roman"/>
          <w:spacing w:val="3"/>
          <w:sz w:val="26"/>
          <w:szCs w:val="26"/>
        </w:rPr>
        <w:t>т</w:t>
      </w:r>
      <w:r w:rsidRPr="0075248E">
        <w:rPr>
          <w:rFonts w:eastAsia="Times New Roman"/>
          <w:spacing w:val="-7"/>
          <w:sz w:val="26"/>
          <w:szCs w:val="26"/>
        </w:rPr>
        <w:t>у</w:t>
      </w:r>
      <w:r w:rsidRPr="0075248E">
        <w:rPr>
          <w:rFonts w:eastAsia="Times New Roman"/>
          <w:spacing w:val="-1"/>
          <w:sz w:val="26"/>
          <w:szCs w:val="26"/>
        </w:rPr>
        <w:t>а</w:t>
      </w:r>
      <w:r w:rsidRPr="0075248E">
        <w:rPr>
          <w:rFonts w:eastAsia="Times New Roman"/>
          <w:spacing w:val="1"/>
          <w:sz w:val="26"/>
          <w:szCs w:val="26"/>
        </w:rPr>
        <w:t>ци</w:t>
      </w:r>
      <w:r w:rsidRPr="0075248E">
        <w:rPr>
          <w:rFonts w:eastAsia="Times New Roman"/>
          <w:sz w:val="26"/>
          <w:szCs w:val="26"/>
        </w:rPr>
        <w:t>я</w:t>
      </w:r>
      <w:r w:rsidRPr="0075248E">
        <w:rPr>
          <w:rFonts w:eastAsia="Times New Roman"/>
          <w:spacing w:val="2"/>
          <w:sz w:val="26"/>
          <w:szCs w:val="26"/>
        </w:rPr>
        <w:t>х</w:t>
      </w:r>
      <w:r w:rsidRPr="0075248E">
        <w:rPr>
          <w:rFonts w:eastAsia="Times New Roman"/>
          <w:sz w:val="26"/>
          <w:szCs w:val="26"/>
        </w:rPr>
        <w:t>. И</w:t>
      </w:r>
      <w:r w:rsidRPr="0075248E">
        <w:rPr>
          <w:rFonts w:eastAsia="Times New Roman"/>
          <w:spacing w:val="-1"/>
          <w:sz w:val="26"/>
          <w:szCs w:val="26"/>
        </w:rPr>
        <w:t>с</w:t>
      </w:r>
      <w:r w:rsidRPr="0075248E">
        <w:rPr>
          <w:rFonts w:eastAsia="Times New Roman"/>
          <w:sz w:val="26"/>
          <w:szCs w:val="26"/>
        </w:rPr>
        <w:t>точ</w:t>
      </w:r>
      <w:r w:rsidRPr="0075248E">
        <w:rPr>
          <w:rFonts w:eastAsia="Times New Roman"/>
          <w:spacing w:val="1"/>
          <w:sz w:val="26"/>
          <w:szCs w:val="26"/>
        </w:rPr>
        <w:t>ник</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т</w:t>
      </w:r>
      <w:r w:rsidRPr="0075248E">
        <w:rPr>
          <w:rFonts w:eastAsia="Times New Roman"/>
          <w:spacing w:val="-3"/>
          <w:sz w:val="26"/>
          <w:szCs w:val="26"/>
        </w:rPr>
        <w:t>е</w:t>
      </w:r>
      <w:r w:rsidRPr="0075248E">
        <w:rPr>
          <w:rFonts w:eastAsia="Times New Roman"/>
          <w:spacing w:val="2"/>
          <w:sz w:val="26"/>
          <w:szCs w:val="26"/>
        </w:rPr>
        <w:t>х</w:t>
      </w:r>
      <w:r w:rsidRPr="0075248E">
        <w:rPr>
          <w:rFonts w:eastAsia="Times New Roman"/>
          <w:spacing w:val="1"/>
          <w:sz w:val="26"/>
          <w:szCs w:val="26"/>
        </w:rPr>
        <w:t>н</w:t>
      </w:r>
      <w:r w:rsidRPr="0075248E">
        <w:rPr>
          <w:rFonts w:eastAsia="Times New Roman"/>
          <w:sz w:val="26"/>
          <w:szCs w:val="26"/>
        </w:rPr>
        <w:t>ог</w:t>
      </w:r>
      <w:r w:rsidRPr="0075248E">
        <w:rPr>
          <w:rFonts w:eastAsia="Times New Roman"/>
          <w:spacing w:val="-1"/>
          <w:sz w:val="26"/>
          <w:szCs w:val="26"/>
        </w:rPr>
        <w:t>енн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pacing w:val="-1"/>
          <w:sz w:val="26"/>
          <w:szCs w:val="26"/>
        </w:rPr>
        <w:t>ч</w:t>
      </w:r>
      <w:r w:rsidRPr="0075248E">
        <w:rPr>
          <w:rFonts w:eastAsia="Times New Roman"/>
          <w:sz w:val="26"/>
          <w:szCs w:val="26"/>
        </w:rPr>
        <w:t>р</w:t>
      </w:r>
      <w:r w:rsidRPr="0075248E">
        <w:rPr>
          <w:rFonts w:eastAsia="Times New Roman"/>
          <w:spacing w:val="-1"/>
          <w:sz w:val="26"/>
          <w:szCs w:val="26"/>
        </w:rPr>
        <w:t>е</w:t>
      </w:r>
      <w:r w:rsidRPr="0075248E">
        <w:rPr>
          <w:rFonts w:eastAsia="Times New Roman"/>
          <w:spacing w:val="1"/>
          <w:sz w:val="26"/>
          <w:szCs w:val="26"/>
        </w:rPr>
        <w:t>з</w:t>
      </w:r>
      <w:r w:rsidRPr="0075248E">
        <w:rPr>
          <w:rFonts w:eastAsia="Times New Roman"/>
          <w:sz w:val="26"/>
          <w:szCs w:val="26"/>
        </w:rPr>
        <w:t>в</w:t>
      </w:r>
      <w:r w:rsidRPr="0075248E">
        <w:rPr>
          <w:rFonts w:eastAsia="Times New Roman"/>
          <w:spacing w:val="-1"/>
          <w:sz w:val="26"/>
          <w:szCs w:val="26"/>
        </w:rPr>
        <w:t>ыча</w:t>
      </w:r>
      <w:r w:rsidRPr="0075248E">
        <w:rPr>
          <w:rFonts w:eastAsia="Times New Roman"/>
          <w:spacing w:val="1"/>
          <w:sz w:val="26"/>
          <w:szCs w:val="26"/>
        </w:rPr>
        <w:t>йн</w:t>
      </w:r>
      <w:r w:rsidRPr="0075248E">
        <w:rPr>
          <w:rFonts w:eastAsia="Times New Roman"/>
          <w:sz w:val="26"/>
          <w:szCs w:val="26"/>
        </w:rPr>
        <w:t>ых</w:t>
      </w:r>
      <w:r w:rsidRPr="0075248E">
        <w:rPr>
          <w:rFonts w:eastAsia="Times New Roman"/>
          <w:spacing w:val="2"/>
          <w:sz w:val="26"/>
          <w:szCs w:val="26"/>
        </w:rPr>
        <w:t xml:space="preserve"> </w:t>
      </w:r>
      <w:r w:rsidRPr="0075248E">
        <w:rPr>
          <w:rFonts w:eastAsia="Times New Roman"/>
          <w:spacing w:val="-1"/>
          <w:sz w:val="26"/>
          <w:szCs w:val="26"/>
        </w:rPr>
        <w:t>с</w:t>
      </w:r>
      <w:r w:rsidRPr="0075248E">
        <w:rPr>
          <w:rFonts w:eastAsia="Times New Roman"/>
          <w:spacing w:val="1"/>
          <w:sz w:val="26"/>
          <w:szCs w:val="26"/>
        </w:rPr>
        <w:t>и</w:t>
      </w:r>
      <w:r w:rsidRPr="0075248E">
        <w:rPr>
          <w:rFonts w:eastAsia="Times New Roman"/>
          <w:spacing w:val="3"/>
          <w:sz w:val="26"/>
          <w:szCs w:val="26"/>
        </w:rPr>
        <w:t>т</w:t>
      </w:r>
      <w:r w:rsidRPr="0075248E">
        <w:rPr>
          <w:rFonts w:eastAsia="Times New Roman"/>
          <w:spacing w:val="-5"/>
          <w:sz w:val="26"/>
          <w:szCs w:val="26"/>
        </w:rPr>
        <w:t>у</w:t>
      </w:r>
      <w:r w:rsidRPr="0075248E">
        <w:rPr>
          <w:rFonts w:eastAsia="Times New Roman"/>
          <w:spacing w:val="-1"/>
          <w:sz w:val="26"/>
          <w:szCs w:val="26"/>
        </w:rPr>
        <w:t>а</w:t>
      </w:r>
      <w:r w:rsidRPr="0075248E">
        <w:rPr>
          <w:rFonts w:eastAsia="Times New Roman"/>
          <w:spacing w:val="1"/>
          <w:sz w:val="26"/>
          <w:szCs w:val="26"/>
        </w:rPr>
        <w:t>ций</w:t>
      </w:r>
      <w:r w:rsidRPr="0075248E">
        <w:rPr>
          <w:rFonts w:eastAsia="Times New Roman"/>
          <w:sz w:val="26"/>
          <w:szCs w:val="26"/>
        </w:rPr>
        <w:t>. Кл</w:t>
      </w:r>
      <w:r w:rsidRPr="0075248E">
        <w:rPr>
          <w:rFonts w:eastAsia="Times New Roman"/>
          <w:spacing w:val="-1"/>
          <w:sz w:val="26"/>
          <w:szCs w:val="26"/>
        </w:rPr>
        <w:t>асс</w:t>
      </w:r>
      <w:r w:rsidRPr="0075248E">
        <w:rPr>
          <w:rFonts w:eastAsia="Times New Roman"/>
          <w:spacing w:val="1"/>
          <w:sz w:val="26"/>
          <w:szCs w:val="26"/>
        </w:rPr>
        <w:t>и</w:t>
      </w:r>
      <w:r w:rsidRPr="0075248E">
        <w:rPr>
          <w:rFonts w:eastAsia="Times New Roman"/>
          <w:sz w:val="26"/>
          <w:szCs w:val="26"/>
        </w:rPr>
        <w:t>ф</w:t>
      </w:r>
      <w:r w:rsidRPr="0075248E">
        <w:rPr>
          <w:rFonts w:eastAsia="Times New Roman"/>
          <w:spacing w:val="1"/>
          <w:sz w:val="26"/>
          <w:szCs w:val="26"/>
        </w:rPr>
        <w:t>ик</w:t>
      </w:r>
      <w:r w:rsidRPr="0075248E">
        <w:rPr>
          <w:rFonts w:eastAsia="Times New Roman"/>
          <w:spacing w:val="-3"/>
          <w:sz w:val="26"/>
          <w:szCs w:val="26"/>
        </w:rPr>
        <w:t>а</w:t>
      </w:r>
      <w:r w:rsidRPr="0075248E">
        <w:rPr>
          <w:rFonts w:eastAsia="Times New Roman"/>
          <w:spacing w:val="1"/>
          <w:sz w:val="26"/>
          <w:szCs w:val="26"/>
        </w:rPr>
        <w:t>ци</w:t>
      </w:r>
      <w:r w:rsidRPr="0075248E">
        <w:rPr>
          <w:rFonts w:eastAsia="Times New Roman"/>
          <w:sz w:val="26"/>
          <w:szCs w:val="26"/>
        </w:rPr>
        <w:t>я и</w:t>
      </w:r>
      <w:r w:rsidRPr="0075248E">
        <w:rPr>
          <w:rFonts w:eastAsia="Times New Roman"/>
          <w:spacing w:val="1"/>
          <w:sz w:val="26"/>
          <w:szCs w:val="26"/>
        </w:rPr>
        <w:t xml:space="preserve"> н</w:t>
      </w:r>
      <w:r w:rsidRPr="0075248E">
        <w:rPr>
          <w:rFonts w:eastAsia="Times New Roman"/>
          <w:sz w:val="26"/>
          <w:szCs w:val="26"/>
        </w:rPr>
        <w:t>о</w:t>
      </w:r>
      <w:r w:rsidRPr="0075248E">
        <w:rPr>
          <w:rFonts w:eastAsia="Times New Roman"/>
          <w:spacing w:val="-1"/>
          <w:sz w:val="26"/>
          <w:szCs w:val="26"/>
        </w:rPr>
        <w:t>ме</w:t>
      </w:r>
      <w:r w:rsidRPr="0075248E">
        <w:rPr>
          <w:rFonts w:eastAsia="Times New Roman"/>
          <w:spacing w:val="1"/>
          <w:sz w:val="26"/>
          <w:szCs w:val="26"/>
        </w:rPr>
        <w:t>нк</w:t>
      </w:r>
      <w:r w:rsidRPr="0075248E">
        <w:rPr>
          <w:rFonts w:eastAsia="Times New Roman"/>
          <w:sz w:val="26"/>
          <w:szCs w:val="26"/>
        </w:rPr>
        <w:t>л</w:t>
      </w:r>
      <w:r w:rsidRPr="0075248E">
        <w:rPr>
          <w:rFonts w:eastAsia="Times New Roman"/>
          <w:spacing w:val="-1"/>
          <w:sz w:val="26"/>
          <w:szCs w:val="26"/>
        </w:rPr>
        <w:t>а</w:t>
      </w:r>
      <w:r w:rsidRPr="0075248E">
        <w:rPr>
          <w:rFonts w:eastAsia="Times New Roman"/>
          <w:spacing w:val="3"/>
          <w:sz w:val="26"/>
          <w:szCs w:val="26"/>
        </w:rPr>
        <w:t>т</w:t>
      </w:r>
      <w:r w:rsidRPr="0075248E">
        <w:rPr>
          <w:rFonts w:eastAsia="Times New Roman"/>
          <w:spacing w:val="-7"/>
          <w:sz w:val="26"/>
          <w:szCs w:val="26"/>
        </w:rPr>
        <w:t>у</w:t>
      </w:r>
      <w:r w:rsidRPr="0075248E">
        <w:rPr>
          <w:rFonts w:eastAsia="Times New Roman"/>
          <w:sz w:val="26"/>
          <w:szCs w:val="26"/>
        </w:rPr>
        <w:t xml:space="preserve">ра </w:t>
      </w:r>
      <w:r w:rsidRPr="0075248E">
        <w:rPr>
          <w:rFonts w:eastAsia="Times New Roman"/>
          <w:spacing w:val="1"/>
          <w:sz w:val="26"/>
          <w:szCs w:val="26"/>
        </w:rPr>
        <w:t>п</w:t>
      </w:r>
      <w:r w:rsidRPr="0075248E">
        <w:rPr>
          <w:rFonts w:eastAsia="Times New Roman"/>
          <w:sz w:val="26"/>
          <w:szCs w:val="26"/>
        </w:rPr>
        <w:t>о</w:t>
      </w:r>
      <w:r w:rsidRPr="0075248E">
        <w:rPr>
          <w:rFonts w:eastAsia="Times New Roman"/>
          <w:sz w:val="26"/>
          <w:szCs w:val="26"/>
        </w:rPr>
        <w:t>р</w:t>
      </w:r>
      <w:r w:rsidRPr="0075248E">
        <w:rPr>
          <w:rFonts w:eastAsia="Times New Roman"/>
          <w:spacing w:val="-1"/>
          <w:sz w:val="26"/>
          <w:szCs w:val="26"/>
        </w:rPr>
        <w:t>а</w:t>
      </w:r>
      <w:r w:rsidRPr="0075248E">
        <w:rPr>
          <w:rFonts w:eastAsia="Times New Roman"/>
          <w:sz w:val="26"/>
          <w:szCs w:val="26"/>
        </w:rPr>
        <w:t>ж</w:t>
      </w:r>
      <w:r w:rsidRPr="0075248E">
        <w:rPr>
          <w:rFonts w:eastAsia="Times New Roman"/>
          <w:spacing w:val="-1"/>
          <w:sz w:val="26"/>
          <w:szCs w:val="26"/>
        </w:rPr>
        <w:t>а</w:t>
      </w:r>
      <w:r w:rsidRPr="0075248E">
        <w:rPr>
          <w:rFonts w:eastAsia="Times New Roman"/>
          <w:sz w:val="26"/>
          <w:szCs w:val="26"/>
        </w:rPr>
        <w:t>ющ</w:t>
      </w:r>
      <w:r w:rsidRPr="0075248E">
        <w:rPr>
          <w:rFonts w:eastAsia="Times New Roman"/>
          <w:spacing w:val="1"/>
          <w:sz w:val="26"/>
          <w:szCs w:val="26"/>
        </w:rPr>
        <w:t>и</w:t>
      </w:r>
      <w:r w:rsidRPr="0075248E">
        <w:rPr>
          <w:rFonts w:eastAsia="Times New Roman"/>
          <w:sz w:val="26"/>
          <w:szCs w:val="26"/>
        </w:rPr>
        <w:t>х фак</w:t>
      </w:r>
      <w:r w:rsidRPr="0075248E">
        <w:rPr>
          <w:rFonts w:eastAsia="Times New Roman"/>
          <w:spacing w:val="1"/>
          <w:sz w:val="26"/>
          <w:szCs w:val="26"/>
        </w:rPr>
        <w:t>то</w:t>
      </w:r>
      <w:r w:rsidRPr="0075248E">
        <w:rPr>
          <w:rFonts w:eastAsia="Times New Roman"/>
          <w:sz w:val="26"/>
          <w:szCs w:val="26"/>
        </w:rPr>
        <w:t>ров</w:t>
      </w:r>
      <w:r w:rsidRPr="0075248E">
        <w:rPr>
          <w:rFonts w:eastAsia="Times New Roman"/>
          <w:spacing w:val="-3"/>
          <w:sz w:val="26"/>
          <w:szCs w:val="26"/>
        </w:rPr>
        <w:t xml:space="preserve"> </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pacing w:val="-1"/>
          <w:sz w:val="26"/>
          <w:szCs w:val="26"/>
        </w:rPr>
        <w:t>и</w:t>
      </w:r>
      <w:r w:rsidRPr="0075248E">
        <w:rPr>
          <w:rFonts w:eastAsia="Times New Roman"/>
          <w:sz w:val="26"/>
          <w:szCs w:val="26"/>
        </w:rPr>
        <w:t>х</w:t>
      </w:r>
      <w:r w:rsidRPr="0075248E">
        <w:rPr>
          <w:rFonts w:eastAsia="Times New Roman"/>
          <w:spacing w:val="2"/>
          <w:sz w:val="26"/>
          <w:szCs w:val="26"/>
        </w:rPr>
        <w:t xml:space="preserve"> </w:t>
      </w:r>
      <w:r w:rsidRPr="0075248E">
        <w:rPr>
          <w:rFonts w:eastAsia="Times New Roman"/>
          <w:spacing w:val="1"/>
          <w:sz w:val="26"/>
          <w:szCs w:val="26"/>
        </w:rPr>
        <w:t>п</w:t>
      </w:r>
      <w:r w:rsidRPr="0075248E">
        <w:rPr>
          <w:rFonts w:eastAsia="Times New Roman"/>
          <w:spacing w:val="-1"/>
          <w:sz w:val="26"/>
          <w:szCs w:val="26"/>
        </w:rPr>
        <w:t>а</w:t>
      </w:r>
      <w:r w:rsidRPr="0075248E">
        <w:rPr>
          <w:rFonts w:eastAsia="Times New Roman"/>
          <w:sz w:val="26"/>
          <w:szCs w:val="26"/>
        </w:rPr>
        <w:t>р</w:t>
      </w:r>
      <w:r w:rsidRPr="0075248E">
        <w:rPr>
          <w:rFonts w:eastAsia="Times New Roman"/>
          <w:spacing w:val="-1"/>
          <w:sz w:val="26"/>
          <w:szCs w:val="26"/>
        </w:rPr>
        <w:t>аме</w:t>
      </w:r>
      <w:r w:rsidRPr="0075248E">
        <w:rPr>
          <w:rFonts w:eastAsia="Times New Roman"/>
          <w:sz w:val="26"/>
          <w:szCs w:val="26"/>
        </w:rPr>
        <w:t>тро</w:t>
      </w:r>
      <w:r w:rsidRPr="0075248E">
        <w:rPr>
          <w:rFonts w:eastAsia="Times New Roman"/>
          <w:spacing w:val="5"/>
          <w:sz w:val="26"/>
          <w:szCs w:val="26"/>
        </w:rPr>
        <w:t>в</w:t>
      </w:r>
      <w:r w:rsidR="009B2A1E" w:rsidRPr="0075248E">
        <w:rPr>
          <w:rFonts w:eastAsia="Times New Roman"/>
          <w:sz w:val="26"/>
          <w:szCs w:val="26"/>
        </w:rPr>
        <w:t>.</w:t>
      </w:r>
    </w:p>
    <w:p w:rsidR="002B3703" w:rsidRPr="0075248E" w:rsidRDefault="002B3703" w:rsidP="001B116D">
      <w:pPr>
        <w:tabs>
          <w:tab w:val="left" w:pos="12758"/>
        </w:tabs>
        <w:ind w:firstLine="709"/>
        <w:rPr>
          <w:rFonts w:eastAsia="Times New Roman"/>
          <w:sz w:val="26"/>
          <w:szCs w:val="26"/>
        </w:rPr>
      </w:pPr>
      <w:r w:rsidRPr="0075248E">
        <w:rPr>
          <w:rFonts w:eastAsia="Times New Roman"/>
          <w:sz w:val="26"/>
          <w:szCs w:val="26"/>
        </w:rPr>
        <w:t>ГОСТ</w:t>
      </w:r>
      <w:r w:rsidRPr="0075248E">
        <w:rPr>
          <w:rFonts w:eastAsia="Times New Roman"/>
          <w:spacing w:val="26"/>
          <w:sz w:val="26"/>
          <w:szCs w:val="26"/>
        </w:rPr>
        <w:t xml:space="preserve"> </w:t>
      </w:r>
      <w:r w:rsidRPr="0075248E">
        <w:rPr>
          <w:rFonts w:eastAsia="Times New Roman"/>
          <w:sz w:val="26"/>
          <w:szCs w:val="26"/>
        </w:rPr>
        <w:t>17.1.5.02</w:t>
      </w:r>
      <w:r w:rsidRPr="0075248E">
        <w:rPr>
          <w:rFonts w:eastAsia="Times New Roman"/>
          <w:spacing w:val="-1"/>
          <w:sz w:val="26"/>
          <w:szCs w:val="26"/>
        </w:rPr>
        <w:t>-</w:t>
      </w:r>
      <w:r w:rsidRPr="0075248E">
        <w:rPr>
          <w:rFonts w:eastAsia="Times New Roman"/>
          <w:sz w:val="26"/>
          <w:szCs w:val="26"/>
        </w:rPr>
        <w:t>80</w:t>
      </w:r>
      <w:r w:rsidRPr="0075248E">
        <w:rPr>
          <w:rFonts w:eastAsia="Times New Roman"/>
          <w:spacing w:val="31"/>
          <w:sz w:val="26"/>
          <w:szCs w:val="26"/>
        </w:rPr>
        <w:t xml:space="preserve"> </w:t>
      </w:r>
      <w:r w:rsidRPr="0075248E">
        <w:rPr>
          <w:rFonts w:eastAsia="Times New Roman"/>
          <w:sz w:val="26"/>
          <w:szCs w:val="26"/>
        </w:rPr>
        <w:t>О</w:t>
      </w:r>
      <w:r w:rsidRPr="0075248E">
        <w:rPr>
          <w:rFonts w:eastAsia="Times New Roman"/>
          <w:spacing w:val="2"/>
          <w:sz w:val="26"/>
          <w:szCs w:val="26"/>
        </w:rPr>
        <w:t>х</w:t>
      </w:r>
      <w:r w:rsidRPr="0075248E">
        <w:rPr>
          <w:rFonts w:eastAsia="Times New Roman"/>
          <w:sz w:val="26"/>
          <w:szCs w:val="26"/>
        </w:rPr>
        <w:t>р</w:t>
      </w:r>
      <w:r w:rsidRPr="0075248E">
        <w:rPr>
          <w:rFonts w:eastAsia="Times New Roman"/>
          <w:spacing w:val="-1"/>
          <w:sz w:val="26"/>
          <w:szCs w:val="26"/>
        </w:rPr>
        <w:t>а</w:t>
      </w:r>
      <w:r w:rsidRPr="0075248E">
        <w:rPr>
          <w:rFonts w:eastAsia="Times New Roman"/>
          <w:spacing w:val="1"/>
          <w:sz w:val="26"/>
          <w:szCs w:val="26"/>
        </w:rPr>
        <w:t>н</w:t>
      </w:r>
      <w:r w:rsidRPr="0075248E">
        <w:rPr>
          <w:rFonts w:eastAsia="Times New Roman"/>
          <w:sz w:val="26"/>
          <w:szCs w:val="26"/>
        </w:rPr>
        <w:t>а</w:t>
      </w:r>
      <w:r w:rsidRPr="0075248E">
        <w:rPr>
          <w:rFonts w:eastAsia="Times New Roman"/>
          <w:spacing w:val="25"/>
          <w:sz w:val="26"/>
          <w:szCs w:val="26"/>
        </w:rPr>
        <w:t xml:space="preserve"> </w:t>
      </w:r>
      <w:r w:rsidRPr="0075248E">
        <w:rPr>
          <w:rFonts w:eastAsia="Times New Roman"/>
          <w:spacing w:val="1"/>
          <w:sz w:val="26"/>
          <w:szCs w:val="26"/>
        </w:rPr>
        <w:t>п</w:t>
      </w:r>
      <w:r w:rsidRPr="0075248E">
        <w:rPr>
          <w:rFonts w:eastAsia="Times New Roman"/>
          <w:sz w:val="26"/>
          <w:szCs w:val="26"/>
        </w:rPr>
        <w:t>р</w:t>
      </w:r>
      <w:r w:rsidRPr="0075248E">
        <w:rPr>
          <w:rFonts w:eastAsia="Times New Roman"/>
          <w:spacing w:val="1"/>
          <w:sz w:val="26"/>
          <w:szCs w:val="26"/>
        </w:rPr>
        <w:t>и</w:t>
      </w:r>
      <w:r w:rsidRPr="0075248E">
        <w:rPr>
          <w:rFonts w:eastAsia="Times New Roman"/>
          <w:sz w:val="26"/>
          <w:szCs w:val="26"/>
        </w:rPr>
        <w:t>роды</w:t>
      </w:r>
      <w:r w:rsidR="00C11B29" w:rsidRPr="0075248E">
        <w:rPr>
          <w:rFonts w:eastAsia="Times New Roman"/>
          <w:sz w:val="26"/>
          <w:szCs w:val="26"/>
        </w:rPr>
        <w:t xml:space="preserve"> (ССОП)</w:t>
      </w:r>
      <w:r w:rsidRPr="0075248E">
        <w:rPr>
          <w:rFonts w:eastAsia="Times New Roman"/>
          <w:sz w:val="26"/>
          <w:szCs w:val="26"/>
        </w:rPr>
        <w:t>.</w:t>
      </w:r>
      <w:r w:rsidRPr="0075248E">
        <w:rPr>
          <w:rFonts w:eastAsia="Times New Roman"/>
          <w:spacing w:val="26"/>
          <w:sz w:val="26"/>
          <w:szCs w:val="26"/>
        </w:rPr>
        <w:t xml:space="preserve"> </w:t>
      </w:r>
      <w:r w:rsidRPr="0075248E">
        <w:rPr>
          <w:rFonts w:eastAsia="Times New Roman"/>
          <w:sz w:val="26"/>
          <w:szCs w:val="26"/>
        </w:rPr>
        <w:t>Г</w:t>
      </w:r>
      <w:r w:rsidRPr="0075248E">
        <w:rPr>
          <w:rFonts w:eastAsia="Times New Roman"/>
          <w:spacing w:val="1"/>
          <w:sz w:val="26"/>
          <w:szCs w:val="26"/>
        </w:rPr>
        <w:t>и</w:t>
      </w:r>
      <w:r w:rsidRPr="0075248E">
        <w:rPr>
          <w:rFonts w:eastAsia="Times New Roman"/>
          <w:sz w:val="26"/>
          <w:szCs w:val="26"/>
        </w:rPr>
        <w:t>дро</w:t>
      </w:r>
      <w:r w:rsidRPr="0075248E">
        <w:rPr>
          <w:rFonts w:eastAsia="Times New Roman"/>
          <w:spacing w:val="-3"/>
          <w:sz w:val="26"/>
          <w:szCs w:val="26"/>
        </w:rPr>
        <w:t>с</w:t>
      </w:r>
      <w:r w:rsidRPr="0075248E">
        <w:rPr>
          <w:rFonts w:eastAsia="Times New Roman"/>
          <w:sz w:val="26"/>
          <w:szCs w:val="26"/>
        </w:rPr>
        <w:t>фер</w:t>
      </w:r>
      <w:r w:rsidRPr="0075248E">
        <w:rPr>
          <w:rFonts w:eastAsia="Times New Roman"/>
          <w:spacing w:val="-1"/>
          <w:sz w:val="26"/>
          <w:szCs w:val="26"/>
        </w:rPr>
        <w:t>а</w:t>
      </w:r>
      <w:r w:rsidRPr="0075248E">
        <w:rPr>
          <w:rFonts w:eastAsia="Times New Roman"/>
          <w:sz w:val="26"/>
          <w:szCs w:val="26"/>
        </w:rPr>
        <w:t>.</w:t>
      </w:r>
      <w:r w:rsidRPr="0075248E">
        <w:rPr>
          <w:rFonts w:eastAsia="Times New Roman"/>
          <w:spacing w:val="26"/>
          <w:sz w:val="26"/>
          <w:szCs w:val="26"/>
        </w:rPr>
        <w:t xml:space="preserve"> </w:t>
      </w:r>
      <w:r w:rsidRPr="0075248E">
        <w:rPr>
          <w:rFonts w:eastAsia="Times New Roman"/>
          <w:sz w:val="26"/>
          <w:szCs w:val="26"/>
        </w:rPr>
        <w:t>Г</w:t>
      </w:r>
      <w:r w:rsidRPr="0075248E">
        <w:rPr>
          <w:rFonts w:eastAsia="Times New Roman"/>
          <w:spacing w:val="1"/>
          <w:sz w:val="26"/>
          <w:szCs w:val="26"/>
        </w:rPr>
        <w:t>и</w:t>
      </w:r>
      <w:r w:rsidRPr="0075248E">
        <w:rPr>
          <w:rFonts w:eastAsia="Times New Roman"/>
          <w:sz w:val="26"/>
          <w:szCs w:val="26"/>
        </w:rPr>
        <w:t>г</w:t>
      </w:r>
      <w:r w:rsidRPr="0075248E">
        <w:rPr>
          <w:rFonts w:eastAsia="Times New Roman"/>
          <w:spacing w:val="1"/>
          <w:sz w:val="26"/>
          <w:szCs w:val="26"/>
        </w:rPr>
        <w:t>и</w:t>
      </w:r>
      <w:r w:rsidRPr="0075248E">
        <w:rPr>
          <w:rFonts w:eastAsia="Times New Roman"/>
          <w:spacing w:val="-1"/>
          <w:sz w:val="26"/>
          <w:szCs w:val="26"/>
        </w:rPr>
        <w:t>е</w:t>
      </w:r>
      <w:r w:rsidRPr="0075248E">
        <w:rPr>
          <w:rFonts w:eastAsia="Times New Roman"/>
          <w:spacing w:val="1"/>
          <w:sz w:val="26"/>
          <w:szCs w:val="26"/>
        </w:rPr>
        <w:t>ни</w:t>
      </w:r>
      <w:r w:rsidRPr="0075248E">
        <w:rPr>
          <w:rFonts w:eastAsia="Times New Roman"/>
          <w:spacing w:val="-1"/>
          <w:sz w:val="26"/>
          <w:szCs w:val="26"/>
        </w:rPr>
        <w:t>чес</w:t>
      </w:r>
      <w:r w:rsidRPr="0075248E">
        <w:rPr>
          <w:rFonts w:eastAsia="Times New Roman"/>
          <w:spacing w:val="1"/>
          <w:sz w:val="26"/>
          <w:szCs w:val="26"/>
        </w:rPr>
        <w:t>ки</w:t>
      </w:r>
      <w:r w:rsidRPr="0075248E">
        <w:rPr>
          <w:rFonts w:eastAsia="Times New Roman"/>
          <w:sz w:val="26"/>
          <w:szCs w:val="26"/>
        </w:rPr>
        <w:t>е</w:t>
      </w:r>
      <w:r w:rsidRPr="0075248E">
        <w:rPr>
          <w:rFonts w:eastAsia="Times New Roman"/>
          <w:spacing w:val="25"/>
          <w:sz w:val="26"/>
          <w:szCs w:val="26"/>
        </w:rPr>
        <w:t xml:space="preserve"> </w:t>
      </w:r>
      <w:r w:rsidRPr="0075248E">
        <w:rPr>
          <w:rFonts w:eastAsia="Times New Roman"/>
          <w:spacing w:val="-2"/>
          <w:sz w:val="26"/>
          <w:szCs w:val="26"/>
        </w:rPr>
        <w:t>т</w:t>
      </w:r>
      <w:r w:rsidRPr="0075248E">
        <w:rPr>
          <w:rFonts w:eastAsia="Times New Roman"/>
          <w:sz w:val="26"/>
          <w:szCs w:val="26"/>
        </w:rPr>
        <w:t>р</w:t>
      </w:r>
      <w:r w:rsidRPr="0075248E">
        <w:rPr>
          <w:rFonts w:eastAsia="Times New Roman"/>
          <w:spacing w:val="-1"/>
          <w:sz w:val="26"/>
          <w:szCs w:val="26"/>
        </w:rPr>
        <w:t>е</w:t>
      </w:r>
      <w:r w:rsidRPr="0075248E">
        <w:rPr>
          <w:rFonts w:eastAsia="Times New Roman"/>
          <w:sz w:val="26"/>
          <w:szCs w:val="26"/>
        </w:rPr>
        <w:t>бов</w:t>
      </w:r>
      <w:r w:rsidRPr="0075248E">
        <w:rPr>
          <w:rFonts w:eastAsia="Times New Roman"/>
          <w:spacing w:val="-1"/>
          <w:sz w:val="26"/>
          <w:szCs w:val="26"/>
        </w:rPr>
        <w:t>а</w:t>
      </w:r>
      <w:r w:rsidRPr="0075248E">
        <w:rPr>
          <w:rFonts w:eastAsia="Times New Roman"/>
          <w:spacing w:val="1"/>
          <w:sz w:val="26"/>
          <w:szCs w:val="26"/>
        </w:rPr>
        <w:t>ни</w:t>
      </w:r>
      <w:r w:rsidRPr="0075248E">
        <w:rPr>
          <w:rFonts w:eastAsia="Times New Roman"/>
          <w:sz w:val="26"/>
          <w:szCs w:val="26"/>
        </w:rPr>
        <w:t>я</w:t>
      </w:r>
      <w:r w:rsidRPr="0075248E">
        <w:rPr>
          <w:rFonts w:eastAsia="Times New Roman"/>
          <w:spacing w:val="26"/>
          <w:sz w:val="26"/>
          <w:szCs w:val="26"/>
        </w:rPr>
        <w:t xml:space="preserve"> </w:t>
      </w:r>
      <w:r w:rsidRPr="0075248E">
        <w:rPr>
          <w:rFonts w:eastAsia="Times New Roman"/>
          <w:sz w:val="26"/>
          <w:szCs w:val="26"/>
        </w:rPr>
        <w:t>к</w:t>
      </w:r>
      <w:r w:rsidRPr="0075248E">
        <w:rPr>
          <w:rFonts w:eastAsia="Times New Roman"/>
          <w:spacing w:val="27"/>
          <w:sz w:val="26"/>
          <w:szCs w:val="26"/>
        </w:rPr>
        <w:t xml:space="preserve"> </w:t>
      </w:r>
      <w:r w:rsidRPr="0075248E">
        <w:rPr>
          <w:rFonts w:eastAsia="Times New Roman"/>
          <w:spacing w:val="1"/>
          <w:sz w:val="26"/>
          <w:szCs w:val="26"/>
        </w:rPr>
        <w:t>з</w:t>
      </w:r>
      <w:r w:rsidRPr="0075248E">
        <w:rPr>
          <w:rFonts w:eastAsia="Times New Roman"/>
          <w:spacing w:val="-2"/>
          <w:sz w:val="26"/>
          <w:szCs w:val="26"/>
        </w:rPr>
        <w:t>о</w:t>
      </w:r>
      <w:r w:rsidRPr="0075248E">
        <w:rPr>
          <w:rFonts w:eastAsia="Times New Roman"/>
          <w:spacing w:val="1"/>
          <w:sz w:val="26"/>
          <w:szCs w:val="26"/>
        </w:rPr>
        <w:t>н</w:t>
      </w:r>
      <w:r w:rsidRPr="0075248E">
        <w:rPr>
          <w:rFonts w:eastAsia="Times New Roman"/>
          <w:spacing w:val="-1"/>
          <w:sz w:val="26"/>
          <w:szCs w:val="26"/>
        </w:rPr>
        <w:t>а</w:t>
      </w:r>
      <w:r w:rsidRPr="0075248E">
        <w:rPr>
          <w:rFonts w:eastAsia="Times New Roman"/>
          <w:sz w:val="26"/>
          <w:szCs w:val="26"/>
        </w:rPr>
        <w:t>м р</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р</w:t>
      </w:r>
      <w:r w:rsidRPr="0075248E">
        <w:rPr>
          <w:rFonts w:eastAsia="Times New Roman"/>
          <w:spacing w:val="-1"/>
          <w:sz w:val="26"/>
          <w:szCs w:val="26"/>
        </w:rPr>
        <w:t>еа</w:t>
      </w:r>
      <w:r w:rsidRPr="0075248E">
        <w:rPr>
          <w:rFonts w:eastAsia="Times New Roman"/>
          <w:spacing w:val="1"/>
          <w:sz w:val="26"/>
          <w:szCs w:val="26"/>
        </w:rPr>
        <w:t>ци</w:t>
      </w:r>
      <w:r w:rsidRPr="0075248E">
        <w:rPr>
          <w:rFonts w:eastAsia="Times New Roman"/>
          <w:sz w:val="26"/>
          <w:szCs w:val="26"/>
        </w:rPr>
        <w:t>и</w:t>
      </w:r>
      <w:r w:rsidRPr="0075248E">
        <w:rPr>
          <w:rFonts w:eastAsia="Times New Roman"/>
          <w:spacing w:val="1"/>
          <w:sz w:val="26"/>
          <w:szCs w:val="26"/>
        </w:rPr>
        <w:t xml:space="preserve"> </w:t>
      </w:r>
      <w:r w:rsidRPr="0075248E">
        <w:rPr>
          <w:rFonts w:eastAsia="Times New Roman"/>
          <w:sz w:val="26"/>
          <w:szCs w:val="26"/>
        </w:rPr>
        <w:t>вод</w:t>
      </w:r>
      <w:r w:rsidRPr="0075248E">
        <w:rPr>
          <w:rFonts w:eastAsia="Times New Roman"/>
          <w:spacing w:val="1"/>
          <w:sz w:val="26"/>
          <w:szCs w:val="26"/>
        </w:rPr>
        <w:t>н</w:t>
      </w:r>
      <w:r w:rsidRPr="0075248E">
        <w:rPr>
          <w:rFonts w:eastAsia="Times New Roman"/>
          <w:spacing w:val="-3"/>
          <w:sz w:val="26"/>
          <w:szCs w:val="26"/>
        </w:rPr>
        <w:t>ы</w:t>
      </w:r>
      <w:r w:rsidRPr="0075248E">
        <w:rPr>
          <w:rFonts w:eastAsia="Times New Roman"/>
          <w:sz w:val="26"/>
          <w:szCs w:val="26"/>
        </w:rPr>
        <w:t>х</w:t>
      </w:r>
      <w:r w:rsidRPr="0075248E">
        <w:rPr>
          <w:rFonts w:eastAsia="Times New Roman"/>
          <w:spacing w:val="2"/>
          <w:sz w:val="26"/>
          <w:szCs w:val="26"/>
        </w:rPr>
        <w:t xml:space="preserve"> </w:t>
      </w:r>
      <w:r w:rsidRPr="0075248E">
        <w:rPr>
          <w:rFonts w:eastAsia="Times New Roman"/>
          <w:sz w:val="26"/>
          <w:szCs w:val="26"/>
        </w:rPr>
        <w:t>об</w:t>
      </w:r>
      <w:r w:rsidRPr="0075248E">
        <w:rPr>
          <w:rFonts w:eastAsia="Times New Roman"/>
          <w:spacing w:val="1"/>
          <w:sz w:val="26"/>
          <w:szCs w:val="26"/>
        </w:rPr>
        <w:t>ъ</w:t>
      </w:r>
      <w:r w:rsidRPr="0075248E">
        <w:rPr>
          <w:rFonts w:eastAsia="Times New Roman"/>
          <w:spacing w:val="-3"/>
          <w:sz w:val="26"/>
          <w:szCs w:val="26"/>
        </w:rPr>
        <w:t>е</w:t>
      </w:r>
      <w:r w:rsidRPr="0075248E">
        <w:rPr>
          <w:rFonts w:eastAsia="Times New Roman"/>
          <w:spacing w:val="1"/>
          <w:sz w:val="26"/>
          <w:szCs w:val="26"/>
        </w:rPr>
        <w:t>к</w:t>
      </w:r>
      <w:r w:rsidRPr="0075248E">
        <w:rPr>
          <w:rFonts w:eastAsia="Times New Roman"/>
          <w:sz w:val="26"/>
          <w:szCs w:val="26"/>
        </w:rPr>
        <w:t>то</w:t>
      </w:r>
      <w:r w:rsidRPr="0075248E">
        <w:rPr>
          <w:rFonts w:eastAsia="Times New Roman"/>
          <w:spacing w:val="5"/>
          <w:sz w:val="26"/>
          <w:szCs w:val="26"/>
        </w:rPr>
        <w:t>в</w:t>
      </w:r>
      <w:r w:rsidR="009B2A1E" w:rsidRPr="0075248E">
        <w:rPr>
          <w:rFonts w:eastAsia="Times New Roman"/>
          <w:sz w:val="26"/>
          <w:szCs w:val="26"/>
        </w:rPr>
        <w:t>.</w:t>
      </w:r>
    </w:p>
    <w:p w:rsidR="006B5A4C" w:rsidRPr="0075248E" w:rsidRDefault="002B3703" w:rsidP="001B116D">
      <w:pPr>
        <w:tabs>
          <w:tab w:val="left" w:pos="12758"/>
        </w:tabs>
        <w:ind w:firstLine="709"/>
        <w:rPr>
          <w:rFonts w:eastAsia="Times New Roman"/>
          <w:sz w:val="26"/>
          <w:szCs w:val="26"/>
        </w:rPr>
      </w:pPr>
      <w:r w:rsidRPr="0075248E">
        <w:rPr>
          <w:rFonts w:eastAsia="Times New Roman"/>
          <w:spacing w:val="1"/>
          <w:sz w:val="26"/>
          <w:szCs w:val="26"/>
        </w:rPr>
        <w:t>Р</w:t>
      </w:r>
      <w:r w:rsidRPr="0075248E">
        <w:rPr>
          <w:rFonts w:eastAsia="Times New Roman"/>
          <w:sz w:val="26"/>
          <w:szCs w:val="26"/>
        </w:rPr>
        <w:t>Д 34.20.185</w:t>
      </w:r>
      <w:r w:rsidRPr="0075248E">
        <w:rPr>
          <w:rFonts w:eastAsia="Times New Roman"/>
          <w:spacing w:val="-1"/>
          <w:sz w:val="26"/>
          <w:szCs w:val="26"/>
        </w:rPr>
        <w:t>-</w:t>
      </w:r>
      <w:r w:rsidRPr="0075248E">
        <w:rPr>
          <w:rFonts w:eastAsia="Times New Roman"/>
          <w:sz w:val="26"/>
          <w:szCs w:val="26"/>
        </w:rPr>
        <w:t>94</w:t>
      </w:r>
      <w:r w:rsidRPr="0075248E">
        <w:rPr>
          <w:rFonts w:eastAsia="Times New Roman"/>
          <w:spacing w:val="5"/>
          <w:sz w:val="26"/>
          <w:szCs w:val="26"/>
        </w:rPr>
        <w:t xml:space="preserve"> </w:t>
      </w:r>
      <w:r w:rsidRPr="0075248E">
        <w:rPr>
          <w:rFonts w:eastAsia="Times New Roman"/>
          <w:sz w:val="26"/>
          <w:szCs w:val="26"/>
        </w:rPr>
        <w:t>Ин</w:t>
      </w:r>
      <w:r w:rsidRPr="0075248E">
        <w:rPr>
          <w:rFonts w:eastAsia="Times New Roman"/>
          <w:spacing w:val="-1"/>
          <w:sz w:val="26"/>
          <w:szCs w:val="26"/>
        </w:rPr>
        <w:t>с</w:t>
      </w:r>
      <w:r w:rsidRPr="0075248E">
        <w:rPr>
          <w:rFonts w:eastAsia="Times New Roman"/>
          <w:sz w:val="26"/>
          <w:szCs w:val="26"/>
        </w:rPr>
        <w:t>т</w:t>
      </w:r>
      <w:r w:rsidRPr="0075248E">
        <w:rPr>
          <w:rFonts w:eastAsia="Times New Roman"/>
          <w:spacing w:val="3"/>
          <w:sz w:val="26"/>
          <w:szCs w:val="26"/>
        </w:rPr>
        <w:t>р</w:t>
      </w:r>
      <w:r w:rsidRPr="0075248E">
        <w:rPr>
          <w:rFonts w:eastAsia="Times New Roman"/>
          <w:spacing w:val="-5"/>
          <w:sz w:val="26"/>
          <w:szCs w:val="26"/>
        </w:rPr>
        <w:t>у</w:t>
      </w:r>
      <w:r w:rsidRPr="0075248E">
        <w:rPr>
          <w:rFonts w:eastAsia="Times New Roman"/>
          <w:spacing w:val="1"/>
          <w:sz w:val="26"/>
          <w:szCs w:val="26"/>
        </w:rPr>
        <w:t>кци</w:t>
      </w:r>
      <w:r w:rsidRPr="0075248E">
        <w:rPr>
          <w:rFonts w:eastAsia="Times New Roman"/>
          <w:sz w:val="26"/>
          <w:szCs w:val="26"/>
        </w:rPr>
        <w:t xml:space="preserve">я </w:t>
      </w:r>
      <w:r w:rsidRPr="0075248E">
        <w:rPr>
          <w:rFonts w:eastAsia="Times New Roman"/>
          <w:spacing w:val="1"/>
          <w:sz w:val="26"/>
          <w:szCs w:val="26"/>
        </w:rPr>
        <w:t>п</w:t>
      </w:r>
      <w:r w:rsidRPr="0075248E">
        <w:rPr>
          <w:rFonts w:eastAsia="Times New Roman"/>
          <w:sz w:val="26"/>
          <w:szCs w:val="26"/>
        </w:rPr>
        <w:t xml:space="preserve">о </w:t>
      </w:r>
      <w:r w:rsidRPr="0075248E">
        <w:rPr>
          <w:rFonts w:eastAsia="Times New Roman"/>
          <w:spacing w:val="1"/>
          <w:sz w:val="26"/>
          <w:szCs w:val="26"/>
        </w:rPr>
        <w:t>п</w:t>
      </w:r>
      <w:r w:rsidRPr="0075248E">
        <w:rPr>
          <w:rFonts w:eastAsia="Times New Roman"/>
          <w:sz w:val="26"/>
          <w:szCs w:val="26"/>
        </w:rPr>
        <w:t>ро</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т</w:t>
      </w:r>
      <w:r w:rsidRPr="0075248E">
        <w:rPr>
          <w:rFonts w:eastAsia="Times New Roman"/>
          <w:spacing w:val="2"/>
          <w:sz w:val="26"/>
          <w:szCs w:val="26"/>
        </w:rPr>
        <w:t>и</w:t>
      </w:r>
      <w:r w:rsidRPr="0075248E">
        <w:rPr>
          <w:rFonts w:eastAsia="Times New Roman"/>
          <w:sz w:val="26"/>
          <w:szCs w:val="26"/>
        </w:rPr>
        <w:t>ров</w:t>
      </w:r>
      <w:r w:rsidRPr="0075248E">
        <w:rPr>
          <w:rFonts w:eastAsia="Times New Roman"/>
          <w:spacing w:val="-1"/>
          <w:sz w:val="26"/>
          <w:szCs w:val="26"/>
        </w:rPr>
        <w:t>ан</w:t>
      </w:r>
      <w:r w:rsidRPr="0075248E">
        <w:rPr>
          <w:rFonts w:eastAsia="Times New Roman"/>
          <w:spacing w:val="1"/>
          <w:sz w:val="26"/>
          <w:szCs w:val="26"/>
        </w:rPr>
        <w:t>и</w:t>
      </w:r>
      <w:r w:rsidRPr="0075248E">
        <w:rPr>
          <w:rFonts w:eastAsia="Times New Roman"/>
          <w:sz w:val="26"/>
          <w:szCs w:val="26"/>
        </w:rPr>
        <w:t>ю город</w:t>
      </w:r>
      <w:r w:rsidRPr="0075248E">
        <w:rPr>
          <w:rFonts w:eastAsia="Times New Roman"/>
          <w:spacing w:val="-1"/>
          <w:sz w:val="26"/>
          <w:szCs w:val="26"/>
        </w:rPr>
        <w:t>с</w:t>
      </w:r>
      <w:r w:rsidRPr="0075248E">
        <w:rPr>
          <w:rFonts w:eastAsia="Times New Roman"/>
          <w:spacing w:val="1"/>
          <w:sz w:val="26"/>
          <w:szCs w:val="26"/>
        </w:rPr>
        <w:t>к</w:t>
      </w:r>
      <w:r w:rsidRPr="0075248E">
        <w:rPr>
          <w:rFonts w:eastAsia="Times New Roman"/>
          <w:spacing w:val="-1"/>
          <w:sz w:val="26"/>
          <w:szCs w:val="26"/>
        </w:rPr>
        <w:t>и</w:t>
      </w:r>
      <w:r w:rsidRPr="0075248E">
        <w:rPr>
          <w:rFonts w:eastAsia="Times New Roman"/>
          <w:sz w:val="26"/>
          <w:szCs w:val="26"/>
        </w:rPr>
        <w:t>х</w:t>
      </w:r>
      <w:r w:rsidRPr="0075248E">
        <w:rPr>
          <w:rFonts w:eastAsia="Times New Roman"/>
          <w:spacing w:val="2"/>
          <w:sz w:val="26"/>
          <w:szCs w:val="26"/>
        </w:rPr>
        <w:t xml:space="preserve"> </w:t>
      </w:r>
      <w:r w:rsidRPr="0075248E">
        <w:rPr>
          <w:rFonts w:eastAsia="Times New Roman"/>
          <w:spacing w:val="-2"/>
          <w:sz w:val="26"/>
          <w:szCs w:val="26"/>
        </w:rPr>
        <w:t>э</w:t>
      </w:r>
      <w:r w:rsidRPr="0075248E">
        <w:rPr>
          <w:rFonts w:eastAsia="Times New Roman"/>
          <w:sz w:val="26"/>
          <w:szCs w:val="26"/>
        </w:rPr>
        <w:t>л</w:t>
      </w:r>
      <w:r w:rsidRPr="0075248E">
        <w:rPr>
          <w:rFonts w:eastAsia="Times New Roman"/>
          <w:spacing w:val="-1"/>
          <w:sz w:val="26"/>
          <w:szCs w:val="26"/>
        </w:rPr>
        <w:t>е</w:t>
      </w:r>
      <w:r w:rsidRPr="0075248E">
        <w:rPr>
          <w:rFonts w:eastAsia="Times New Roman"/>
          <w:spacing w:val="1"/>
          <w:sz w:val="26"/>
          <w:szCs w:val="26"/>
        </w:rPr>
        <w:t>к</w:t>
      </w:r>
      <w:r w:rsidRPr="0075248E">
        <w:rPr>
          <w:rFonts w:eastAsia="Times New Roman"/>
          <w:sz w:val="26"/>
          <w:szCs w:val="26"/>
        </w:rPr>
        <w:t>тр</w:t>
      </w:r>
      <w:r w:rsidRPr="0075248E">
        <w:rPr>
          <w:rFonts w:eastAsia="Times New Roman"/>
          <w:spacing w:val="2"/>
          <w:sz w:val="26"/>
          <w:szCs w:val="26"/>
        </w:rPr>
        <w:t>и</w:t>
      </w:r>
      <w:r w:rsidRPr="0075248E">
        <w:rPr>
          <w:rFonts w:eastAsia="Times New Roman"/>
          <w:spacing w:val="-3"/>
          <w:sz w:val="26"/>
          <w:szCs w:val="26"/>
        </w:rPr>
        <w:t>ч</w:t>
      </w:r>
      <w:r w:rsidRPr="0075248E">
        <w:rPr>
          <w:rFonts w:eastAsia="Times New Roman"/>
          <w:spacing w:val="-1"/>
          <w:sz w:val="26"/>
          <w:szCs w:val="26"/>
        </w:rPr>
        <w:t>ес</w:t>
      </w:r>
      <w:r w:rsidRPr="0075248E">
        <w:rPr>
          <w:rFonts w:eastAsia="Times New Roman"/>
          <w:spacing w:val="1"/>
          <w:sz w:val="26"/>
          <w:szCs w:val="26"/>
        </w:rPr>
        <w:t>ки</w:t>
      </w:r>
      <w:r w:rsidRPr="0075248E">
        <w:rPr>
          <w:rFonts w:eastAsia="Times New Roman"/>
          <w:sz w:val="26"/>
          <w:szCs w:val="26"/>
        </w:rPr>
        <w:t>х</w:t>
      </w:r>
      <w:r w:rsidRPr="0075248E">
        <w:rPr>
          <w:rFonts w:eastAsia="Times New Roman"/>
          <w:spacing w:val="2"/>
          <w:sz w:val="26"/>
          <w:szCs w:val="26"/>
        </w:rPr>
        <w:t xml:space="preserve"> </w:t>
      </w:r>
      <w:r w:rsidRPr="0075248E">
        <w:rPr>
          <w:rFonts w:eastAsia="Times New Roman"/>
          <w:spacing w:val="-1"/>
          <w:sz w:val="26"/>
          <w:szCs w:val="26"/>
        </w:rPr>
        <w:t>с</w:t>
      </w:r>
      <w:r w:rsidRPr="0075248E">
        <w:rPr>
          <w:rFonts w:eastAsia="Times New Roman"/>
          <w:spacing w:val="-1"/>
          <w:sz w:val="26"/>
          <w:szCs w:val="26"/>
        </w:rPr>
        <w:t>е</w:t>
      </w:r>
      <w:r w:rsidRPr="0075248E">
        <w:rPr>
          <w:rFonts w:eastAsia="Times New Roman"/>
          <w:sz w:val="26"/>
          <w:szCs w:val="26"/>
        </w:rPr>
        <w:t>те</w:t>
      </w:r>
      <w:r w:rsidRPr="0075248E">
        <w:rPr>
          <w:rFonts w:eastAsia="Times New Roman"/>
          <w:spacing w:val="3"/>
          <w:sz w:val="26"/>
          <w:szCs w:val="26"/>
        </w:rPr>
        <w:t>й</w:t>
      </w:r>
      <w:r w:rsidR="009B2A1E" w:rsidRPr="0075248E">
        <w:rPr>
          <w:rFonts w:eastAsia="Times New Roman"/>
          <w:sz w:val="26"/>
          <w:szCs w:val="26"/>
        </w:rPr>
        <w:t>.</w:t>
      </w:r>
    </w:p>
    <w:p w:rsidR="00385DB4" w:rsidRPr="0075248E" w:rsidRDefault="00385DB4" w:rsidP="001B116D">
      <w:pPr>
        <w:tabs>
          <w:tab w:val="left" w:pos="12758"/>
        </w:tabs>
        <w:ind w:firstLine="709"/>
        <w:rPr>
          <w:rFonts w:eastAsia="Times New Roman"/>
          <w:sz w:val="26"/>
          <w:szCs w:val="26"/>
        </w:rPr>
      </w:pPr>
    </w:p>
    <w:p w:rsidR="00874E9E" w:rsidRPr="0075248E" w:rsidRDefault="00874E9E" w:rsidP="004014C6">
      <w:pPr>
        <w:pStyle w:val="ConsPlusNormal"/>
        <w:ind w:firstLine="709"/>
        <w:jc w:val="center"/>
        <w:outlineLvl w:val="0"/>
        <w:rPr>
          <w:rFonts w:ascii="Times New Roman" w:hAnsi="Times New Roman" w:cs="Times New Roman"/>
          <w:b/>
          <w:sz w:val="26"/>
          <w:szCs w:val="26"/>
        </w:rPr>
      </w:pPr>
      <w:r w:rsidRPr="0075248E">
        <w:rPr>
          <w:rFonts w:ascii="Times New Roman" w:hAnsi="Times New Roman" w:cs="Times New Roman"/>
          <w:b/>
          <w:sz w:val="26"/>
          <w:szCs w:val="26"/>
        </w:rPr>
        <w:br w:type="page"/>
      </w:r>
    </w:p>
    <w:p w:rsidR="004014C6" w:rsidRPr="0075248E" w:rsidRDefault="004014C6" w:rsidP="00E60FEC">
      <w:pPr>
        <w:pStyle w:val="ConsPlusNormal"/>
        <w:ind w:firstLine="709"/>
        <w:jc w:val="center"/>
        <w:outlineLvl w:val="0"/>
        <w:rPr>
          <w:rFonts w:ascii="Times New Roman" w:hAnsi="Times New Roman" w:cs="Times New Roman"/>
          <w:b/>
          <w:sz w:val="26"/>
          <w:szCs w:val="26"/>
        </w:rPr>
      </w:pPr>
      <w:bookmarkStart w:id="193" w:name="_Toc68777323"/>
      <w:r w:rsidRPr="0075248E">
        <w:rPr>
          <w:rFonts w:ascii="Times New Roman" w:hAnsi="Times New Roman" w:cs="Times New Roman"/>
          <w:b/>
          <w:sz w:val="26"/>
          <w:szCs w:val="26"/>
          <w:lang w:val="en-US"/>
        </w:rPr>
        <w:lastRenderedPageBreak/>
        <w:t>III</w:t>
      </w:r>
      <w:r w:rsidRPr="0075248E">
        <w:rPr>
          <w:rFonts w:ascii="Times New Roman" w:hAnsi="Times New Roman" w:cs="Times New Roman"/>
          <w:b/>
          <w:sz w:val="26"/>
          <w:szCs w:val="26"/>
        </w:rPr>
        <w:t>. Правила и область применения расчетных показателей,</w:t>
      </w:r>
      <w:r w:rsidR="00E60FEC" w:rsidRPr="0075248E">
        <w:rPr>
          <w:rFonts w:ascii="Times New Roman" w:hAnsi="Times New Roman" w:cs="Times New Roman"/>
          <w:b/>
          <w:sz w:val="26"/>
          <w:szCs w:val="26"/>
        </w:rPr>
        <w:t xml:space="preserve"> </w:t>
      </w:r>
      <w:r w:rsidRPr="0075248E">
        <w:rPr>
          <w:rFonts w:ascii="Times New Roman" w:hAnsi="Times New Roman" w:cs="Times New Roman"/>
          <w:b/>
          <w:sz w:val="26"/>
          <w:szCs w:val="26"/>
        </w:rPr>
        <w:t>содержащихся в основной части нормативов</w:t>
      </w:r>
      <w:bookmarkEnd w:id="193"/>
    </w:p>
    <w:p w:rsidR="004014C6" w:rsidRPr="0075248E" w:rsidRDefault="004014C6" w:rsidP="004014C6">
      <w:pPr>
        <w:pStyle w:val="ConsPlusNormal"/>
        <w:ind w:firstLine="709"/>
        <w:jc w:val="both"/>
        <w:rPr>
          <w:rFonts w:ascii="Times New Roman" w:hAnsi="Times New Roman" w:cs="Times New Roman"/>
          <w:sz w:val="26"/>
          <w:szCs w:val="26"/>
        </w:rPr>
      </w:pPr>
    </w:p>
    <w:p w:rsidR="004014C6" w:rsidRPr="0075248E" w:rsidRDefault="004014C6" w:rsidP="004014C6">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Расчетные показатели минимально допустимого уровня обеспеченности объе</w:t>
      </w:r>
      <w:r w:rsidRPr="0075248E">
        <w:rPr>
          <w:rFonts w:ascii="Times New Roman" w:hAnsi="Times New Roman" w:cs="Times New Roman"/>
          <w:sz w:val="26"/>
          <w:szCs w:val="26"/>
        </w:rPr>
        <w:t>к</w:t>
      </w:r>
      <w:r w:rsidRPr="0075248E">
        <w:rPr>
          <w:rFonts w:ascii="Times New Roman" w:hAnsi="Times New Roman" w:cs="Times New Roman"/>
          <w:sz w:val="26"/>
          <w:szCs w:val="26"/>
        </w:rPr>
        <w:t>тами местного значения, объектами благоустройства и расчетные показатели макс</w:t>
      </w:r>
      <w:r w:rsidRPr="0075248E">
        <w:rPr>
          <w:rFonts w:ascii="Times New Roman" w:hAnsi="Times New Roman" w:cs="Times New Roman"/>
          <w:sz w:val="26"/>
          <w:szCs w:val="26"/>
        </w:rPr>
        <w:t>и</w:t>
      </w:r>
      <w:r w:rsidRPr="0075248E">
        <w:rPr>
          <w:rFonts w:ascii="Times New Roman" w:hAnsi="Times New Roman" w:cs="Times New Roman"/>
          <w:sz w:val="26"/>
          <w:szCs w:val="26"/>
        </w:rPr>
        <w:t>мально допустимого уровня территориальной доступности таких объектов для нас</w:t>
      </w:r>
      <w:r w:rsidRPr="0075248E">
        <w:rPr>
          <w:rFonts w:ascii="Times New Roman" w:hAnsi="Times New Roman" w:cs="Times New Roman"/>
          <w:sz w:val="26"/>
          <w:szCs w:val="26"/>
        </w:rPr>
        <w:t>е</w:t>
      </w:r>
      <w:r w:rsidRPr="0075248E">
        <w:rPr>
          <w:rFonts w:ascii="Times New Roman" w:hAnsi="Times New Roman" w:cs="Times New Roman"/>
          <w:sz w:val="26"/>
          <w:szCs w:val="26"/>
        </w:rPr>
        <w:t xml:space="preserve">ления </w:t>
      </w:r>
      <w:r w:rsidR="00740A47" w:rsidRPr="00740A47">
        <w:rPr>
          <w:rFonts w:ascii="Times New Roman" w:hAnsi="Times New Roman" w:cs="Times New Roman"/>
          <w:strike/>
          <w:color w:val="FF0000"/>
          <w:sz w:val="26"/>
          <w:szCs w:val="26"/>
          <w:highlight w:val="yellow"/>
        </w:rPr>
        <w:t>городского</w:t>
      </w:r>
      <w:r w:rsidR="00740A47" w:rsidRPr="00740A47">
        <w:rPr>
          <w:rFonts w:ascii="Times New Roman" w:hAnsi="Times New Roman" w:cs="Times New Roman"/>
          <w:color w:val="FF0000"/>
          <w:sz w:val="26"/>
          <w:szCs w:val="26"/>
          <w:highlight w:val="yellow"/>
        </w:rPr>
        <w:t xml:space="preserve"> муниципального</w:t>
      </w:r>
      <w:r w:rsidRPr="0075248E">
        <w:rPr>
          <w:rFonts w:ascii="Times New Roman" w:hAnsi="Times New Roman" w:cs="Times New Roman"/>
          <w:sz w:val="26"/>
          <w:szCs w:val="26"/>
        </w:rPr>
        <w:t xml:space="preserve"> округа, установленные в нормативах</w:t>
      </w:r>
      <w:r w:rsidR="00874E9E" w:rsidRPr="0075248E">
        <w:rPr>
          <w:rFonts w:ascii="Times New Roman" w:hAnsi="Times New Roman" w:cs="Times New Roman"/>
          <w:sz w:val="26"/>
          <w:szCs w:val="26"/>
        </w:rPr>
        <w:t>,</w:t>
      </w:r>
      <w:r w:rsidRPr="0075248E">
        <w:rPr>
          <w:rFonts w:ascii="Times New Roman" w:hAnsi="Times New Roman" w:cs="Times New Roman"/>
          <w:sz w:val="26"/>
          <w:szCs w:val="26"/>
        </w:rPr>
        <w:t xml:space="preserve"> применяю</w:t>
      </w:r>
      <w:r w:rsidRPr="0075248E">
        <w:rPr>
          <w:rFonts w:ascii="Times New Roman" w:hAnsi="Times New Roman" w:cs="Times New Roman"/>
          <w:sz w:val="26"/>
          <w:szCs w:val="26"/>
        </w:rPr>
        <w:t>т</w:t>
      </w:r>
      <w:r w:rsidRPr="0075248E">
        <w:rPr>
          <w:rFonts w:ascii="Times New Roman" w:hAnsi="Times New Roman" w:cs="Times New Roman"/>
          <w:sz w:val="26"/>
          <w:szCs w:val="26"/>
        </w:rPr>
        <w:t xml:space="preserve">ся при подготовке и внесении изменений в генеральный план </w:t>
      </w:r>
      <w:r w:rsidR="00D017BD" w:rsidRPr="00740A47">
        <w:rPr>
          <w:rFonts w:ascii="Times New Roman" w:hAnsi="Times New Roman" w:cs="Times New Roman"/>
          <w:strike/>
          <w:color w:val="FF0000"/>
          <w:sz w:val="26"/>
          <w:szCs w:val="26"/>
          <w:highlight w:val="yellow"/>
        </w:rPr>
        <w:t>городского</w:t>
      </w:r>
      <w:r w:rsidR="00D017BD" w:rsidRPr="00740A47">
        <w:rPr>
          <w:rFonts w:ascii="Times New Roman" w:hAnsi="Times New Roman" w:cs="Times New Roman"/>
          <w:color w:val="FF0000"/>
          <w:sz w:val="26"/>
          <w:szCs w:val="26"/>
          <w:highlight w:val="yellow"/>
        </w:rPr>
        <w:t xml:space="preserve"> муниц</w:t>
      </w:r>
      <w:r w:rsidR="00D017BD" w:rsidRPr="00740A47">
        <w:rPr>
          <w:rFonts w:ascii="Times New Roman" w:hAnsi="Times New Roman" w:cs="Times New Roman"/>
          <w:color w:val="FF0000"/>
          <w:sz w:val="26"/>
          <w:szCs w:val="26"/>
          <w:highlight w:val="yellow"/>
        </w:rPr>
        <w:t>и</w:t>
      </w:r>
      <w:r w:rsidR="00D017BD" w:rsidRPr="00740A47">
        <w:rPr>
          <w:rFonts w:ascii="Times New Roman" w:hAnsi="Times New Roman" w:cs="Times New Roman"/>
          <w:color w:val="FF0000"/>
          <w:sz w:val="26"/>
          <w:szCs w:val="26"/>
          <w:highlight w:val="yellow"/>
        </w:rPr>
        <w:t>пального</w:t>
      </w:r>
      <w:r w:rsidRPr="0075248E">
        <w:rPr>
          <w:rFonts w:ascii="Times New Roman" w:hAnsi="Times New Roman" w:cs="Times New Roman"/>
          <w:sz w:val="26"/>
          <w:szCs w:val="26"/>
        </w:rPr>
        <w:t xml:space="preserve"> округа, документацию по планировке территории, правила землепользов</w:t>
      </w:r>
      <w:r w:rsidRPr="0075248E">
        <w:rPr>
          <w:rFonts w:ascii="Times New Roman" w:hAnsi="Times New Roman" w:cs="Times New Roman"/>
          <w:sz w:val="26"/>
          <w:szCs w:val="26"/>
        </w:rPr>
        <w:t>а</w:t>
      </w:r>
      <w:r w:rsidRPr="0075248E">
        <w:rPr>
          <w:rFonts w:ascii="Times New Roman" w:hAnsi="Times New Roman" w:cs="Times New Roman"/>
          <w:sz w:val="26"/>
          <w:szCs w:val="26"/>
        </w:rPr>
        <w:t>ния и застройки.</w:t>
      </w:r>
    </w:p>
    <w:p w:rsidR="004014C6" w:rsidRPr="0075248E" w:rsidRDefault="004014C6" w:rsidP="004014C6">
      <w:pPr>
        <w:pStyle w:val="a6"/>
        <w:spacing w:before="0" w:after="0"/>
        <w:ind w:firstLine="709"/>
        <w:rPr>
          <w:sz w:val="26"/>
          <w:szCs w:val="26"/>
        </w:rPr>
      </w:pPr>
      <w:r w:rsidRPr="0075248E">
        <w:rPr>
          <w:sz w:val="26"/>
          <w:szCs w:val="26"/>
        </w:rPr>
        <w:t xml:space="preserve">Действие нормативов распространяется на всю территорию </w:t>
      </w:r>
      <w:r w:rsidR="00D017BD" w:rsidRPr="00740A47">
        <w:rPr>
          <w:strike/>
          <w:color w:val="FF0000"/>
          <w:sz w:val="26"/>
          <w:szCs w:val="26"/>
          <w:highlight w:val="yellow"/>
        </w:rPr>
        <w:t>городского</w:t>
      </w:r>
      <w:r w:rsidR="00D017BD" w:rsidRPr="00740A47">
        <w:rPr>
          <w:color w:val="FF0000"/>
          <w:sz w:val="26"/>
          <w:szCs w:val="26"/>
          <w:highlight w:val="yellow"/>
        </w:rPr>
        <w:t xml:space="preserve"> мун</w:t>
      </w:r>
      <w:r w:rsidR="00D017BD" w:rsidRPr="00740A47">
        <w:rPr>
          <w:color w:val="FF0000"/>
          <w:sz w:val="26"/>
          <w:szCs w:val="26"/>
          <w:highlight w:val="yellow"/>
        </w:rPr>
        <w:t>и</w:t>
      </w:r>
      <w:r w:rsidR="00D017BD" w:rsidRPr="00740A47">
        <w:rPr>
          <w:color w:val="FF0000"/>
          <w:sz w:val="26"/>
          <w:szCs w:val="26"/>
          <w:highlight w:val="yellow"/>
        </w:rPr>
        <w:t>ципального</w:t>
      </w:r>
      <w:r w:rsidRPr="0075248E">
        <w:rPr>
          <w:sz w:val="26"/>
          <w:szCs w:val="26"/>
        </w:rPr>
        <w:t xml:space="preserve"> округа и на правоотношения, возникшие после утверждения настоящих </w:t>
      </w:r>
      <w:r w:rsidR="00A633DC" w:rsidRPr="0075248E">
        <w:rPr>
          <w:sz w:val="26"/>
          <w:szCs w:val="26"/>
        </w:rPr>
        <w:t>нормативов</w:t>
      </w:r>
      <w:r w:rsidRPr="0075248E">
        <w:rPr>
          <w:sz w:val="26"/>
          <w:szCs w:val="26"/>
        </w:rPr>
        <w:t>.</w:t>
      </w:r>
    </w:p>
    <w:p w:rsidR="004014C6" w:rsidRPr="0075248E" w:rsidRDefault="004014C6" w:rsidP="004014C6">
      <w:pPr>
        <w:pStyle w:val="a6"/>
        <w:spacing w:before="0" w:after="0"/>
        <w:ind w:firstLine="709"/>
        <w:rPr>
          <w:sz w:val="26"/>
          <w:szCs w:val="26"/>
        </w:rPr>
      </w:pPr>
      <w:r w:rsidRPr="0075248E">
        <w:rPr>
          <w:sz w:val="26"/>
          <w:szCs w:val="26"/>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w:t>
      </w:r>
      <w:r w:rsidRPr="0075248E">
        <w:rPr>
          <w:sz w:val="26"/>
          <w:szCs w:val="26"/>
        </w:rPr>
        <w:t>о</w:t>
      </w:r>
      <w:r w:rsidRPr="0075248E">
        <w:rPr>
          <w:sz w:val="26"/>
          <w:szCs w:val="26"/>
        </w:rPr>
        <w:t>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4014C6" w:rsidRPr="0075248E" w:rsidRDefault="004014C6" w:rsidP="004014C6">
      <w:pPr>
        <w:pStyle w:val="a6"/>
        <w:spacing w:before="0" w:after="0"/>
        <w:ind w:firstLine="709"/>
        <w:rPr>
          <w:sz w:val="26"/>
          <w:szCs w:val="26"/>
        </w:rPr>
      </w:pPr>
      <w:r w:rsidRPr="0075248E">
        <w:rPr>
          <w:sz w:val="26"/>
          <w:szCs w:val="26"/>
        </w:rPr>
        <w:t>При определении местоположения планируемых к размещению объектов мес</w:t>
      </w:r>
      <w:r w:rsidRPr="0075248E">
        <w:rPr>
          <w:sz w:val="26"/>
          <w:szCs w:val="26"/>
        </w:rPr>
        <w:t>т</w:t>
      </w:r>
      <w:r w:rsidRPr="0075248E">
        <w:rPr>
          <w:sz w:val="26"/>
          <w:szCs w:val="26"/>
        </w:rPr>
        <w:t xml:space="preserve">ного значения </w:t>
      </w:r>
      <w:r w:rsidR="00D017BD" w:rsidRPr="00740A47">
        <w:rPr>
          <w:strike/>
          <w:color w:val="FF0000"/>
          <w:sz w:val="26"/>
          <w:szCs w:val="26"/>
          <w:highlight w:val="yellow"/>
        </w:rPr>
        <w:t>городского</w:t>
      </w:r>
      <w:r w:rsidR="00D017BD" w:rsidRPr="00740A47">
        <w:rPr>
          <w:color w:val="FF0000"/>
          <w:sz w:val="26"/>
          <w:szCs w:val="26"/>
          <w:highlight w:val="yellow"/>
        </w:rPr>
        <w:t xml:space="preserve"> муниципального</w:t>
      </w:r>
      <w:r w:rsidRPr="0075248E">
        <w:rPr>
          <w:sz w:val="26"/>
          <w:szCs w:val="26"/>
        </w:rPr>
        <w:t xml:space="preserve"> </w:t>
      </w:r>
      <w:r w:rsidR="001A1746" w:rsidRPr="0075248E">
        <w:rPr>
          <w:sz w:val="26"/>
          <w:szCs w:val="26"/>
        </w:rPr>
        <w:t>округа</w:t>
      </w:r>
      <w:r w:rsidRPr="0075248E">
        <w:rPr>
          <w:sz w:val="26"/>
          <w:szCs w:val="26"/>
        </w:rPr>
        <w:t xml:space="preserve"> следует учитывать наличие на те</w:t>
      </w:r>
      <w:r w:rsidRPr="0075248E">
        <w:rPr>
          <w:sz w:val="26"/>
          <w:szCs w:val="26"/>
        </w:rPr>
        <w:t>р</w:t>
      </w:r>
      <w:r w:rsidRPr="0075248E">
        <w:rPr>
          <w:sz w:val="26"/>
          <w:szCs w:val="26"/>
        </w:rPr>
        <w:t xml:space="preserve">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4014C6" w:rsidRPr="0075248E" w:rsidRDefault="004014C6" w:rsidP="004014C6">
      <w:pPr>
        <w:pStyle w:val="a6"/>
        <w:spacing w:before="0" w:after="0"/>
        <w:ind w:firstLine="709"/>
        <w:rPr>
          <w:sz w:val="26"/>
          <w:szCs w:val="26"/>
        </w:rPr>
      </w:pPr>
      <w:r w:rsidRPr="0075248E">
        <w:rPr>
          <w:sz w:val="26"/>
          <w:szCs w:val="26"/>
        </w:rPr>
        <w:t>При отмене и (или) изменении действующих нормативных документов Росси</w:t>
      </w:r>
      <w:r w:rsidRPr="0075248E">
        <w:rPr>
          <w:sz w:val="26"/>
          <w:szCs w:val="26"/>
        </w:rPr>
        <w:t>й</w:t>
      </w:r>
      <w:r w:rsidRPr="0075248E">
        <w:rPr>
          <w:sz w:val="26"/>
          <w:szCs w:val="26"/>
        </w:rPr>
        <w:t xml:space="preserve">ской Федерации и (или) Белгородской области, в том числе тех, требования которых были учтены при подготовке настоящих </w:t>
      </w:r>
      <w:r w:rsidR="00A633DC" w:rsidRPr="0075248E">
        <w:rPr>
          <w:sz w:val="26"/>
          <w:szCs w:val="26"/>
        </w:rPr>
        <w:t xml:space="preserve">нормативов </w:t>
      </w:r>
      <w:r w:rsidRPr="0075248E">
        <w:rPr>
          <w:sz w:val="26"/>
          <w:szCs w:val="26"/>
        </w:rPr>
        <w:t xml:space="preserve">и на которые дается ссылка </w:t>
      </w:r>
      <w:r w:rsidR="00ED013A" w:rsidRPr="0075248E">
        <w:rPr>
          <w:sz w:val="26"/>
          <w:szCs w:val="26"/>
        </w:rPr>
        <w:br/>
      </w:r>
      <w:r w:rsidRPr="0075248E">
        <w:rPr>
          <w:sz w:val="26"/>
          <w:szCs w:val="26"/>
        </w:rPr>
        <w:t>в настоящих</w:t>
      </w:r>
      <w:r w:rsidR="00874E9E" w:rsidRPr="0075248E">
        <w:rPr>
          <w:sz w:val="26"/>
          <w:szCs w:val="26"/>
        </w:rPr>
        <w:t xml:space="preserve"> </w:t>
      </w:r>
      <w:r w:rsidR="00A633DC" w:rsidRPr="0075248E">
        <w:rPr>
          <w:sz w:val="26"/>
          <w:szCs w:val="26"/>
        </w:rPr>
        <w:t>нормативах</w:t>
      </w:r>
      <w:r w:rsidRPr="0075248E">
        <w:rPr>
          <w:sz w:val="26"/>
          <w:szCs w:val="26"/>
        </w:rPr>
        <w:t>, следует руководствоваться нормами, вводимыми взамен отмененных.</w:t>
      </w:r>
    </w:p>
    <w:p w:rsidR="004014C6" w:rsidRPr="0075248E" w:rsidRDefault="004014C6" w:rsidP="004014C6">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В случае внесения изменений в РНГП, в результате которых предельные знач</w:t>
      </w:r>
      <w:r w:rsidRPr="0075248E">
        <w:rPr>
          <w:rFonts w:ascii="Times New Roman" w:hAnsi="Times New Roman" w:cs="Times New Roman"/>
          <w:sz w:val="26"/>
          <w:szCs w:val="26"/>
        </w:rPr>
        <w:t>е</w:t>
      </w:r>
      <w:r w:rsidRPr="0075248E">
        <w:rPr>
          <w:rFonts w:ascii="Times New Roman" w:hAnsi="Times New Roman" w:cs="Times New Roman"/>
          <w:sz w:val="26"/>
          <w:szCs w:val="26"/>
        </w:rPr>
        <w:t>ния расчетных показателей минимально допустимого уровня обеспеченности объе</w:t>
      </w:r>
      <w:r w:rsidRPr="0075248E">
        <w:rPr>
          <w:rFonts w:ascii="Times New Roman" w:hAnsi="Times New Roman" w:cs="Times New Roman"/>
          <w:sz w:val="26"/>
          <w:szCs w:val="26"/>
        </w:rPr>
        <w:t>к</w:t>
      </w:r>
      <w:r w:rsidRPr="0075248E">
        <w:rPr>
          <w:rFonts w:ascii="Times New Roman" w:hAnsi="Times New Roman" w:cs="Times New Roman"/>
          <w:sz w:val="26"/>
          <w:szCs w:val="26"/>
        </w:rPr>
        <w:t>тами местного значения населения муниципальных образований Белгородской обл</w:t>
      </w:r>
      <w:r w:rsidRPr="0075248E">
        <w:rPr>
          <w:rFonts w:ascii="Times New Roman" w:hAnsi="Times New Roman" w:cs="Times New Roman"/>
          <w:sz w:val="26"/>
          <w:szCs w:val="26"/>
        </w:rPr>
        <w:t>а</w:t>
      </w:r>
      <w:r w:rsidRPr="0075248E">
        <w:rPr>
          <w:rFonts w:ascii="Times New Roman" w:hAnsi="Times New Roman" w:cs="Times New Roman"/>
          <w:sz w:val="26"/>
          <w:szCs w:val="26"/>
        </w:rPr>
        <w:t>сти станут выше расчетных показателей минимально допустимого уровня обеспече</w:t>
      </w:r>
      <w:r w:rsidRPr="0075248E">
        <w:rPr>
          <w:rFonts w:ascii="Times New Roman" w:hAnsi="Times New Roman" w:cs="Times New Roman"/>
          <w:sz w:val="26"/>
          <w:szCs w:val="26"/>
        </w:rPr>
        <w:t>н</w:t>
      </w:r>
      <w:r w:rsidRPr="0075248E">
        <w:rPr>
          <w:rFonts w:ascii="Times New Roman" w:hAnsi="Times New Roman" w:cs="Times New Roman"/>
          <w:sz w:val="26"/>
          <w:szCs w:val="26"/>
        </w:rPr>
        <w:t>ности объектами местного значения населения муниципального образования, уст</w:t>
      </w:r>
      <w:r w:rsidRPr="0075248E">
        <w:rPr>
          <w:rFonts w:ascii="Times New Roman" w:hAnsi="Times New Roman" w:cs="Times New Roman"/>
          <w:sz w:val="26"/>
          <w:szCs w:val="26"/>
        </w:rPr>
        <w:t>а</w:t>
      </w:r>
      <w:r w:rsidRPr="0075248E">
        <w:rPr>
          <w:rFonts w:ascii="Times New Roman" w:hAnsi="Times New Roman" w:cs="Times New Roman"/>
          <w:sz w:val="26"/>
          <w:szCs w:val="26"/>
        </w:rPr>
        <w:t xml:space="preserve">новленных </w:t>
      </w:r>
      <w:r w:rsidR="00A00685" w:rsidRPr="0075248E">
        <w:rPr>
          <w:rFonts w:ascii="Times New Roman" w:hAnsi="Times New Roman" w:cs="Times New Roman"/>
          <w:sz w:val="26"/>
          <w:szCs w:val="26"/>
        </w:rPr>
        <w:t>нормативами</w:t>
      </w:r>
      <w:r w:rsidRPr="0075248E">
        <w:rPr>
          <w:rFonts w:ascii="Times New Roman" w:hAnsi="Times New Roman" w:cs="Times New Roman"/>
          <w:sz w:val="26"/>
          <w:szCs w:val="26"/>
        </w:rPr>
        <w:t>, применению подлежат расчетные показатели РНГП с уч</w:t>
      </w:r>
      <w:r w:rsidRPr="0075248E">
        <w:rPr>
          <w:rFonts w:ascii="Times New Roman" w:hAnsi="Times New Roman" w:cs="Times New Roman"/>
          <w:sz w:val="26"/>
          <w:szCs w:val="26"/>
        </w:rPr>
        <w:t>е</w:t>
      </w:r>
      <w:r w:rsidRPr="0075248E">
        <w:rPr>
          <w:rFonts w:ascii="Times New Roman" w:hAnsi="Times New Roman" w:cs="Times New Roman"/>
          <w:sz w:val="26"/>
          <w:szCs w:val="26"/>
        </w:rPr>
        <w:t>том требований федерального законодательства.</w:t>
      </w:r>
    </w:p>
    <w:p w:rsidR="004014C6" w:rsidRPr="0075248E" w:rsidRDefault="004014C6" w:rsidP="004014C6">
      <w:pPr>
        <w:pStyle w:val="ConsPlusNormal"/>
        <w:ind w:firstLine="709"/>
        <w:jc w:val="both"/>
        <w:rPr>
          <w:rFonts w:ascii="Times New Roman" w:hAnsi="Times New Roman" w:cs="Times New Roman"/>
          <w:sz w:val="26"/>
          <w:szCs w:val="26"/>
        </w:rPr>
      </w:pPr>
      <w:r w:rsidRPr="0075248E">
        <w:rPr>
          <w:rFonts w:ascii="Times New Roman" w:hAnsi="Times New Roman" w:cs="Times New Roman"/>
          <w:sz w:val="26"/>
          <w:szCs w:val="26"/>
        </w:rPr>
        <w:t>В случае внесения изменений в РНГП, в результате которых предельные знач</w:t>
      </w:r>
      <w:r w:rsidRPr="0075248E">
        <w:rPr>
          <w:rFonts w:ascii="Times New Roman" w:hAnsi="Times New Roman" w:cs="Times New Roman"/>
          <w:sz w:val="26"/>
          <w:szCs w:val="26"/>
        </w:rPr>
        <w:t>е</w:t>
      </w:r>
      <w:r w:rsidRPr="0075248E">
        <w:rPr>
          <w:rFonts w:ascii="Times New Roman" w:hAnsi="Times New Roman" w:cs="Times New Roman"/>
          <w:sz w:val="26"/>
          <w:szCs w:val="26"/>
        </w:rPr>
        <w:t>ния расчетных показателей максимально допустимого уровня территориальной д</w:t>
      </w:r>
      <w:r w:rsidRPr="0075248E">
        <w:rPr>
          <w:rFonts w:ascii="Times New Roman" w:hAnsi="Times New Roman" w:cs="Times New Roman"/>
          <w:sz w:val="26"/>
          <w:szCs w:val="26"/>
        </w:rPr>
        <w:t>о</w:t>
      </w:r>
      <w:r w:rsidRPr="0075248E">
        <w:rPr>
          <w:rFonts w:ascii="Times New Roman" w:hAnsi="Times New Roman" w:cs="Times New Roman"/>
          <w:sz w:val="26"/>
          <w:szCs w:val="26"/>
        </w:rPr>
        <w:t>ступности объектов местного значения для населения муниципальных образований Белгородской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w:t>
      </w:r>
      <w:r w:rsidRPr="0075248E">
        <w:rPr>
          <w:rFonts w:ascii="Times New Roman" w:hAnsi="Times New Roman" w:cs="Times New Roman"/>
          <w:sz w:val="26"/>
          <w:szCs w:val="26"/>
        </w:rPr>
        <w:t>у</w:t>
      </w:r>
      <w:r w:rsidRPr="0075248E">
        <w:rPr>
          <w:rFonts w:ascii="Times New Roman" w:hAnsi="Times New Roman" w:cs="Times New Roman"/>
          <w:sz w:val="26"/>
          <w:szCs w:val="26"/>
        </w:rPr>
        <w:t xml:space="preserve">ниципального образования, установленных </w:t>
      </w:r>
      <w:r w:rsidR="00A00685" w:rsidRPr="0075248E">
        <w:rPr>
          <w:rFonts w:ascii="Times New Roman" w:hAnsi="Times New Roman" w:cs="Times New Roman"/>
          <w:sz w:val="26"/>
          <w:szCs w:val="26"/>
        </w:rPr>
        <w:t>нормативами</w:t>
      </w:r>
      <w:r w:rsidRPr="0075248E">
        <w:rPr>
          <w:rFonts w:ascii="Times New Roman" w:hAnsi="Times New Roman" w:cs="Times New Roman"/>
          <w:sz w:val="26"/>
          <w:szCs w:val="26"/>
        </w:rPr>
        <w:t>, применению подлежат ра</w:t>
      </w:r>
      <w:r w:rsidRPr="0075248E">
        <w:rPr>
          <w:rFonts w:ascii="Times New Roman" w:hAnsi="Times New Roman" w:cs="Times New Roman"/>
          <w:sz w:val="26"/>
          <w:szCs w:val="26"/>
        </w:rPr>
        <w:t>с</w:t>
      </w:r>
      <w:r w:rsidRPr="0075248E">
        <w:rPr>
          <w:rFonts w:ascii="Times New Roman" w:hAnsi="Times New Roman" w:cs="Times New Roman"/>
          <w:sz w:val="26"/>
          <w:szCs w:val="26"/>
        </w:rPr>
        <w:t>четные показатели РНГП с учетом требований федерального законодательства.</w:t>
      </w:r>
    </w:p>
    <w:p w:rsidR="00C61F61" w:rsidRPr="0075248E" w:rsidRDefault="00C61F61" w:rsidP="009B2A1E">
      <w:pPr>
        <w:tabs>
          <w:tab w:val="left" w:pos="12758"/>
        </w:tabs>
        <w:ind w:right="-43" w:firstLine="567"/>
        <w:rPr>
          <w:rFonts w:eastAsia="Times New Roman"/>
          <w:sz w:val="24"/>
          <w:szCs w:val="24"/>
        </w:rPr>
      </w:pPr>
    </w:p>
    <w:sectPr w:rsidR="00C61F61" w:rsidRPr="0075248E" w:rsidSect="001B116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574" w:rsidRDefault="00C37574">
      <w:r>
        <w:separator/>
      </w:r>
    </w:p>
  </w:endnote>
  <w:endnote w:type="continuationSeparator" w:id="0">
    <w:p w:rsidR="00C37574" w:rsidRDefault="00C37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PT Serif">
    <w:altName w:val="Times New Roman"/>
    <w:panose1 w:val="00000000000000000000"/>
    <w:charset w:val="CC"/>
    <w:family w:val="roman"/>
    <w:notTrueType/>
    <w:pitch w:val="default"/>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574" w:rsidRDefault="00C37574">
      <w:r>
        <w:separator/>
      </w:r>
    </w:p>
  </w:footnote>
  <w:footnote w:type="continuationSeparator" w:id="0">
    <w:p w:rsidR="00C37574" w:rsidRDefault="00C37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10E" w:rsidRDefault="00AF010E" w:rsidP="005F57D3">
    <w:pPr>
      <w:pStyle w:val="aa"/>
      <w:ind w:firstLine="0"/>
      <w:jc w:val="center"/>
      <w:rPr>
        <w:sz w:val="20"/>
        <w:szCs w:val="20"/>
      </w:rPr>
    </w:pPr>
    <w:r w:rsidRPr="002520EF">
      <w:rPr>
        <w:sz w:val="20"/>
        <w:szCs w:val="20"/>
      </w:rPr>
      <w:fldChar w:fldCharType="begin"/>
    </w:r>
    <w:r w:rsidRPr="002520EF">
      <w:rPr>
        <w:sz w:val="20"/>
        <w:szCs w:val="20"/>
      </w:rPr>
      <w:instrText>PAGE   \* MERGEFORMAT</w:instrText>
    </w:r>
    <w:r w:rsidRPr="002520EF">
      <w:rPr>
        <w:sz w:val="20"/>
        <w:szCs w:val="20"/>
      </w:rPr>
      <w:fldChar w:fldCharType="separate"/>
    </w:r>
    <w:r w:rsidR="00F41710">
      <w:rPr>
        <w:noProof/>
        <w:sz w:val="20"/>
        <w:szCs w:val="20"/>
      </w:rPr>
      <w:t>78</w:t>
    </w:r>
    <w:r w:rsidRPr="002520EF">
      <w:rPr>
        <w:sz w:val="20"/>
        <w:szCs w:val="20"/>
      </w:rPr>
      <w:fldChar w:fldCharType="end"/>
    </w:r>
  </w:p>
  <w:p w:rsidR="00AF010E" w:rsidRPr="002520EF" w:rsidRDefault="00AF010E" w:rsidP="005F57D3">
    <w:pPr>
      <w:pStyle w:val="aa"/>
      <w:ind w:firstLine="0"/>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FFFFFFF">
      <w:start w:val="1"/>
      <w:numFmt w:val="decimal"/>
      <w:pStyle w:val="10"/>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A2B4AEF"/>
    <w:multiLevelType w:val="multilevel"/>
    <w:tmpl w:val="D39EE318"/>
    <w:lvl w:ilvl="0">
      <w:start w:val="10"/>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C8A3260"/>
    <w:multiLevelType w:val="multilevel"/>
    <w:tmpl w:val="E504605C"/>
    <w:lvl w:ilvl="0">
      <w:start w:val="1"/>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0622658"/>
    <w:multiLevelType w:val="hybridMultilevel"/>
    <w:tmpl w:val="CD4EDC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19000D3"/>
    <w:multiLevelType w:val="hybridMultilevel"/>
    <w:tmpl w:val="B538D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nsid w:val="1B210507"/>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1B414CE0"/>
    <w:multiLevelType w:val="multilevel"/>
    <w:tmpl w:val="0B02AAC0"/>
    <w:styleLink w:val="1"/>
    <w:lvl w:ilvl="0">
      <w:start w:val="65535"/>
      <w:numFmt w:val="bullet"/>
      <w:lvlText w:val="–"/>
      <w:lvlJc w:val="left"/>
      <w:pPr>
        <w:ind w:left="143" w:firstLine="567"/>
      </w:pPr>
      <w:rPr>
        <w:rFonts w:ascii="Times New Roman" w:hAnsi="Times New Roman" w:cs="Times New Roman" w:hint="default"/>
      </w:rPr>
    </w:lvl>
    <w:lvl w:ilvl="1">
      <w:start w:val="1"/>
      <w:numFmt w:val="bullet"/>
      <w:suff w:val="space"/>
      <w:lvlText w:val="–"/>
      <w:lvlJc w:val="left"/>
      <w:pPr>
        <w:ind w:left="143" w:firstLine="567"/>
      </w:pPr>
      <w:rPr>
        <w:rFonts w:ascii="Times New Roman" w:hAnsi="Times New Roman" w:cs="Times New Roman" w:hint="default"/>
      </w:rPr>
    </w:lvl>
    <w:lvl w:ilvl="2">
      <w:start w:val="1"/>
      <w:numFmt w:val="bullet"/>
      <w:suff w:val="space"/>
      <w:lvlText w:val=""/>
      <w:lvlJc w:val="left"/>
      <w:pPr>
        <w:ind w:left="143" w:firstLine="567"/>
      </w:pPr>
      <w:rPr>
        <w:rFonts w:ascii="Symbol" w:hAnsi="Symbol" w:hint="default"/>
      </w:rPr>
    </w:lvl>
    <w:lvl w:ilvl="3">
      <w:start w:val="1"/>
      <w:numFmt w:val="bullet"/>
      <w:suff w:val="space"/>
      <w:lvlText w:val="–"/>
      <w:lvlJc w:val="left"/>
      <w:pPr>
        <w:ind w:left="143" w:firstLine="567"/>
      </w:pPr>
      <w:rPr>
        <w:rFonts w:ascii="Times New Roman" w:hAnsi="Times New Roman" w:cs="Times New Roman" w:hint="default"/>
      </w:rPr>
    </w:lvl>
    <w:lvl w:ilvl="4">
      <w:start w:val="1"/>
      <w:numFmt w:val="bullet"/>
      <w:suff w:val="space"/>
      <w:lvlText w:val="–"/>
      <w:lvlJc w:val="left"/>
      <w:pPr>
        <w:ind w:left="143" w:firstLine="567"/>
      </w:pPr>
      <w:rPr>
        <w:rFonts w:ascii="Times New Roman" w:hAnsi="Times New Roman" w:cs="Times New Roman" w:hint="default"/>
      </w:rPr>
    </w:lvl>
    <w:lvl w:ilvl="5">
      <w:start w:val="1"/>
      <w:numFmt w:val="bullet"/>
      <w:suff w:val="space"/>
      <w:lvlText w:val="–"/>
      <w:lvlJc w:val="left"/>
      <w:pPr>
        <w:ind w:left="143" w:firstLine="567"/>
      </w:pPr>
      <w:rPr>
        <w:rFonts w:ascii="Times New Roman" w:hAnsi="Times New Roman" w:cs="Times New Roman" w:hint="default"/>
      </w:rPr>
    </w:lvl>
    <w:lvl w:ilvl="6">
      <w:start w:val="1"/>
      <w:numFmt w:val="bullet"/>
      <w:suff w:val="space"/>
      <w:lvlText w:val=""/>
      <w:lvlJc w:val="left"/>
      <w:pPr>
        <w:ind w:left="143" w:firstLine="567"/>
      </w:pPr>
      <w:rPr>
        <w:rFonts w:ascii="Symbol" w:hAnsi="Symbol" w:hint="default"/>
      </w:rPr>
    </w:lvl>
    <w:lvl w:ilvl="7">
      <w:start w:val="1"/>
      <w:numFmt w:val="bullet"/>
      <w:suff w:val="space"/>
      <w:lvlText w:val="–"/>
      <w:lvlJc w:val="left"/>
      <w:pPr>
        <w:ind w:left="143" w:firstLine="567"/>
      </w:pPr>
      <w:rPr>
        <w:rFonts w:ascii="Times New Roman" w:hAnsi="Times New Roman" w:cs="Times New Roman" w:hint="default"/>
      </w:rPr>
    </w:lvl>
    <w:lvl w:ilvl="8">
      <w:start w:val="1"/>
      <w:numFmt w:val="bullet"/>
      <w:suff w:val="space"/>
      <w:lvlText w:val=""/>
      <w:lvlJc w:val="left"/>
      <w:pPr>
        <w:ind w:left="143" w:firstLine="567"/>
      </w:pPr>
      <w:rPr>
        <w:rFonts w:ascii="Symbol" w:hAnsi="Symbol" w:hint="default"/>
      </w:rPr>
    </w:lvl>
  </w:abstractNum>
  <w:abstractNum w:abstractNumId="12">
    <w:nsid w:val="24976BF5"/>
    <w:multiLevelType w:val="hybridMultilevel"/>
    <w:tmpl w:val="E1DE8FFC"/>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6312D0"/>
    <w:multiLevelType w:val="hybridMultilevel"/>
    <w:tmpl w:val="D1462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557F61"/>
    <w:multiLevelType w:val="hybridMultilevel"/>
    <w:tmpl w:val="82020AA2"/>
    <w:lvl w:ilvl="0" w:tplc="FA529E9A">
      <w:start w:val="1"/>
      <w:numFmt w:val="decimal"/>
      <w:pStyle w:val="a1"/>
      <w:lvlText w:val="%1"/>
      <w:lvlJc w:val="left"/>
      <w:pPr>
        <w:tabs>
          <w:tab w:val="num" w:pos="992"/>
        </w:tabs>
        <w:ind w:left="652"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667A6E"/>
    <w:multiLevelType w:val="hybridMultilevel"/>
    <w:tmpl w:val="327E6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B14CCF"/>
    <w:multiLevelType w:val="hybridMultilevel"/>
    <w:tmpl w:val="898C3918"/>
    <w:lvl w:ilvl="0" w:tplc="A5AC5462">
      <w:start w:val="1"/>
      <w:numFmt w:val="decimal"/>
      <w:lvlText w:val="%1."/>
      <w:lvlJc w:val="left"/>
      <w:pPr>
        <w:ind w:left="1287" w:hanging="360"/>
      </w:pPr>
      <w:rPr>
        <w:rFonts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F6F04DC"/>
    <w:multiLevelType w:val="hybridMultilevel"/>
    <w:tmpl w:val="E1DE8FFC"/>
    <w:styleLink w:val="1111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193FDC"/>
    <w:multiLevelType w:val="hybridMultilevel"/>
    <w:tmpl w:val="E1DE8FFC"/>
    <w:styleLink w:val="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D0767B4"/>
    <w:multiLevelType w:val="hybridMultilevel"/>
    <w:tmpl w:val="CABC2C2C"/>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F42150F"/>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F30218"/>
    <w:multiLevelType w:val="hybridMultilevel"/>
    <w:tmpl w:val="D71E503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4">
    <w:nsid w:val="49643F15"/>
    <w:multiLevelType w:val="hybridMultilevel"/>
    <w:tmpl w:val="51220E92"/>
    <w:styleLink w:val="1ai111"/>
    <w:lvl w:ilvl="0" w:tplc="0419000F">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4A2F353E"/>
    <w:multiLevelType w:val="hybridMultilevel"/>
    <w:tmpl w:val="C1D0C1FA"/>
    <w:lvl w:ilvl="0" w:tplc="5A4C67FE">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B5E2B14"/>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DF68B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nsid w:val="4BF962A8"/>
    <w:multiLevelType w:val="hybridMultilevel"/>
    <w:tmpl w:val="52806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65195B"/>
    <w:multiLevelType w:val="multilevel"/>
    <w:tmpl w:val="16A8B17E"/>
    <w:styleLink w:val="1111115"/>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84C1824"/>
    <w:multiLevelType w:val="hybridMultilevel"/>
    <w:tmpl w:val="04208E48"/>
    <w:lvl w:ilvl="0" w:tplc="FFFFFFFF">
      <w:start w:val="1"/>
      <w:numFmt w:val="bullet"/>
      <w:pStyle w:val="S5"/>
      <w:lvlText w:val=""/>
      <w:lvlJc w:val="left"/>
      <w:pPr>
        <w:tabs>
          <w:tab w:val="num" w:pos="1427"/>
        </w:tabs>
        <w:ind w:left="180" w:firstLine="720"/>
      </w:pPr>
      <w:rPr>
        <w:rFonts w:ascii="Symbol" w:hAnsi="Symbol" w:hint="default"/>
        <w:color w:val="auto"/>
      </w:rPr>
    </w:lvl>
    <w:lvl w:ilvl="1" w:tplc="FFFFFFFF">
      <w:start w:val="4"/>
      <w:numFmt w:val="decimal"/>
      <w:lvlText w:val="%2."/>
      <w:lvlJc w:val="left"/>
      <w:pPr>
        <w:tabs>
          <w:tab w:val="num" w:pos="2160"/>
        </w:tabs>
        <w:ind w:left="216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1">
    <w:nsid w:val="59E60585"/>
    <w:multiLevelType w:val="hybridMultilevel"/>
    <w:tmpl w:val="1E9A75A6"/>
    <w:styleLink w:val="1ai2"/>
    <w:lvl w:ilvl="0" w:tplc="FFFFFFFF">
      <w:start w:val="1"/>
      <w:numFmt w:val="bullet"/>
      <w:lvlText w:val=""/>
      <w:lvlJc w:val="left"/>
      <w:pPr>
        <w:tabs>
          <w:tab w:val="num" w:pos="1069"/>
        </w:tabs>
        <w:ind w:left="1069" w:hanging="360"/>
      </w:pPr>
      <w:rPr>
        <w:rFonts w:ascii="Symbol" w:hAnsi="Symbol" w:hint="default"/>
        <w:color w:val="auto"/>
      </w:rPr>
    </w:lvl>
    <w:lvl w:ilvl="1" w:tplc="FFFFFFFF">
      <w:start w:val="1"/>
      <w:numFmt w:val="bullet"/>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4">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5">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6">
    <w:nsid w:val="66E6646B"/>
    <w:multiLevelType w:val="hybridMultilevel"/>
    <w:tmpl w:val="6BB4421C"/>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7">
    <w:nsid w:val="67F6075A"/>
    <w:multiLevelType w:val="multilevel"/>
    <w:tmpl w:val="C8EA710A"/>
    <w:lvl w:ilvl="0">
      <w:start w:val="1"/>
      <w:numFmt w:val="decimal"/>
      <w:lvlText w:val="%1."/>
      <w:lvlJc w:val="left"/>
      <w:pPr>
        <w:ind w:left="459" w:hanging="360"/>
      </w:pPr>
      <w:rPr>
        <w:rFonts w:hint="default"/>
      </w:rPr>
    </w:lvl>
    <w:lvl w:ilvl="1">
      <w:start w:val="8"/>
      <w:numFmt w:val="decimal"/>
      <w:isLgl/>
      <w:lvlText w:val="%1.%2"/>
      <w:lvlJc w:val="left"/>
      <w:pPr>
        <w:ind w:left="459" w:hanging="360"/>
      </w:pPr>
      <w:rPr>
        <w:rFonts w:hint="default"/>
      </w:rPr>
    </w:lvl>
    <w:lvl w:ilvl="2">
      <w:start w:val="1"/>
      <w:numFmt w:val="decimal"/>
      <w:isLgl/>
      <w:lvlText w:val="%1.%2.%3"/>
      <w:lvlJc w:val="left"/>
      <w:pPr>
        <w:ind w:left="459" w:hanging="360"/>
      </w:pPr>
      <w:rPr>
        <w:rFonts w:hint="default"/>
      </w:rPr>
    </w:lvl>
    <w:lvl w:ilvl="3">
      <w:start w:val="1"/>
      <w:numFmt w:val="decimal"/>
      <w:isLgl/>
      <w:lvlText w:val="%1.%2.%3.%4"/>
      <w:lvlJc w:val="left"/>
      <w:pPr>
        <w:ind w:left="819" w:hanging="720"/>
      </w:pPr>
      <w:rPr>
        <w:rFonts w:hint="default"/>
      </w:rPr>
    </w:lvl>
    <w:lvl w:ilvl="4">
      <w:start w:val="1"/>
      <w:numFmt w:val="decimal"/>
      <w:isLgl/>
      <w:lvlText w:val="%1.%2.%3.%4.%5"/>
      <w:lvlJc w:val="left"/>
      <w:pPr>
        <w:ind w:left="819" w:hanging="720"/>
      </w:pPr>
      <w:rPr>
        <w:rFonts w:hint="default"/>
      </w:rPr>
    </w:lvl>
    <w:lvl w:ilvl="5">
      <w:start w:val="1"/>
      <w:numFmt w:val="decimal"/>
      <w:isLgl/>
      <w:lvlText w:val="%1.%2.%3.%4.%5.%6"/>
      <w:lvlJc w:val="left"/>
      <w:pPr>
        <w:ind w:left="1179" w:hanging="1080"/>
      </w:pPr>
      <w:rPr>
        <w:rFonts w:hint="default"/>
      </w:rPr>
    </w:lvl>
    <w:lvl w:ilvl="6">
      <w:start w:val="1"/>
      <w:numFmt w:val="decimal"/>
      <w:isLgl/>
      <w:lvlText w:val="%1.%2.%3.%4.%5.%6.%7"/>
      <w:lvlJc w:val="left"/>
      <w:pPr>
        <w:ind w:left="1179" w:hanging="1080"/>
      </w:pPr>
      <w:rPr>
        <w:rFonts w:hint="default"/>
      </w:rPr>
    </w:lvl>
    <w:lvl w:ilvl="7">
      <w:start w:val="1"/>
      <w:numFmt w:val="decimal"/>
      <w:isLgl/>
      <w:lvlText w:val="%1.%2.%3.%4.%5.%6.%7.%8"/>
      <w:lvlJc w:val="left"/>
      <w:pPr>
        <w:ind w:left="1179" w:hanging="1080"/>
      </w:pPr>
      <w:rPr>
        <w:rFonts w:hint="default"/>
      </w:rPr>
    </w:lvl>
    <w:lvl w:ilvl="8">
      <w:start w:val="1"/>
      <w:numFmt w:val="decimal"/>
      <w:isLgl/>
      <w:lvlText w:val="%1.%2.%3.%4.%5.%6.%7.%8.%9"/>
      <w:lvlJc w:val="left"/>
      <w:pPr>
        <w:ind w:left="1539" w:hanging="1440"/>
      </w:pPr>
      <w:rPr>
        <w:rFonts w:hint="default"/>
      </w:rPr>
    </w:lvl>
  </w:abstractNum>
  <w:abstractNum w:abstractNumId="38">
    <w:nsid w:val="6B240D22"/>
    <w:multiLevelType w:val="hybridMultilevel"/>
    <w:tmpl w:val="647A0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BD50FA"/>
    <w:multiLevelType w:val="hybridMultilevel"/>
    <w:tmpl w:val="A1D88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D0726"/>
    <w:multiLevelType w:val="hybridMultilevel"/>
    <w:tmpl w:val="ECBC85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2">
    <w:nsid w:val="79A44BD1"/>
    <w:multiLevelType w:val="multilevel"/>
    <w:tmpl w:val="28408664"/>
    <w:styleLink w:val="20101"/>
    <w:lvl w:ilvl="0">
      <w:start w:val="1"/>
      <w:numFmt w:val="bullet"/>
      <w:suff w:val="space"/>
      <w:lvlText w:val="–"/>
      <w:lvlJc w:val="left"/>
      <w:pPr>
        <w:ind w:left="0" w:firstLine="567"/>
      </w:pPr>
      <w:rPr>
        <w:rFonts w:ascii="Times New Roman" w:hAnsi="Times New Roman" w:cs="Times New Roman" w:hint="default"/>
        <w:color w:val="auto"/>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3">
    <w:nsid w:val="7DA876CD"/>
    <w:multiLevelType w:val="hybridMultilevel"/>
    <w:tmpl w:val="1F5A1596"/>
    <w:lvl w:ilvl="0" w:tplc="3B40653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EAF4741"/>
    <w:multiLevelType w:val="hybridMultilevel"/>
    <w:tmpl w:val="834C7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2"/>
  </w:num>
  <w:num w:numId="3">
    <w:abstractNumId w:val="17"/>
  </w:num>
  <w:num w:numId="4">
    <w:abstractNumId w:val="18"/>
  </w:num>
  <w:num w:numId="5">
    <w:abstractNumId w:val="9"/>
  </w:num>
  <w:num w:numId="6">
    <w:abstractNumId w:val="14"/>
  </w:num>
  <w:num w:numId="7">
    <w:abstractNumId w:val="29"/>
  </w:num>
  <w:num w:numId="8">
    <w:abstractNumId w:val="41"/>
  </w:num>
  <w:num w:numId="9">
    <w:abstractNumId w:val="34"/>
  </w:num>
  <w:num w:numId="10">
    <w:abstractNumId w:val="1"/>
  </w:num>
  <w:num w:numId="11">
    <w:abstractNumId w:val="2"/>
  </w:num>
  <w:num w:numId="12">
    <w:abstractNumId w:val="27"/>
  </w:num>
  <w:num w:numId="13">
    <w:abstractNumId w:val="24"/>
  </w:num>
  <w:num w:numId="14">
    <w:abstractNumId w:val="31"/>
  </w:num>
  <w:num w:numId="15">
    <w:abstractNumId w:val="20"/>
  </w:num>
  <w:num w:numId="16">
    <w:abstractNumId w:val="25"/>
  </w:num>
  <w:num w:numId="17">
    <w:abstractNumId w:val="30"/>
  </w:num>
  <w:num w:numId="18">
    <w:abstractNumId w:val="19"/>
  </w:num>
  <w:num w:numId="19">
    <w:abstractNumId w:val="11"/>
  </w:num>
  <w:num w:numId="20">
    <w:abstractNumId w:val="42"/>
  </w:num>
  <w:num w:numId="21">
    <w:abstractNumId w:val="4"/>
  </w:num>
  <w:num w:numId="22">
    <w:abstractNumId w:val="32"/>
  </w:num>
  <w:num w:numId="23">
    <w:abstractNumId w:val="7"/>
  </w:num>
  <w:num w:numId="24">
    <w:abstractNumId w:val="33"/>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3"/>
  </w:num>
  <w:num w:numId="28">
    <w:abstractNumId w:val="36"/>
  </w:num>
  <w:num w:numId="29">
    <w:abstractNumId w:val="28"/>
  </w:num>
  <w:num w:numId="30">
    <w:abstractNumId w:val="39"/>
  </w:num>
  <w:num w:numId="31">
    <w:abstractNumId w:val="37"/>
  </w:num>
  <w:num w:numId="32">
    <w:abstractNumId w:val="10"/>
  </w:num>
  <w:num w:numId="33">
    <w:abstractNumId w:val="6"/>
  </w:num>
  <w:num w:numId="34">
    <w:abstractNumId w:val="22"/>
  </w:num>
  <w:num w:numId="35">
    <w:abstractNumId w:val="8"/>
  </w:num>
  <w:num w:numId="36">
    <w:abstractNumId w:val="40"/>
  </w:num>
  <w:num w:numId="37">
    <w:abstractNumId w:val="15"/>
  </w:num>
  <w:num w:numId="38">
    <w:abstractNumId w:val="21"/>
  </w:num>
  <w:num w:numId="39">
    <w:abstractNumId w:val="26"/>
  </w:num>
  <w:num w:numId="40">
    <w:abstractNumId w:val="16"/>
  </w:num>
  <w:num w:numId="41">
    <w:abstractNumId w:val="43"/>
  </w:num>
  <w:num w:numId="42">
    <w:abstractNumId w:val="3"/>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BE9"/>
    <w:rsid w:val="00000C9D"/>
    <w:rsid w:val="00002F9B"/>
    <w:rsid w:val="0001140C"/>
    <w:rsid w:val="00025459"/>
    <w:rsid w:val="00025F91"/>
    <w:rsid w:val="000276BB"/>
    <w:rsid w:val="00031D9B"/>
    <w:rsid w:val="00041141"/>
    <w:rsid w:val="0005002E"/>
    <w:rsid w:val="000531F1"/>
    <w:rsid w:val="000609D1"/>
    <w:rsid w:val="0006441D"/>
    <w:rsid w:val="00067031"/>
    <w:rsid w:val="00074758"/>
    <w:rsid w:val="000747BF"/>
    <w:rsid w:val="0007579C"/>
    <w:rsid w:val="00080647"/>
    <w:rsid w:val="00087ED6"/>
    <w:rsid w:val="00096E7B"/>
    <w:rsid w:val="000978C8"/>
    <w:rsid w:val="000A7766"/>
    <w:rsid w:val="000B568C"/>
    <w:rsid w:val="000C0648"/>
    <w:rsid w:val="000C2375"/>
    <w:rsid w:val="000C55F6"/>
    <w:rsid w:val="000C579C"/>
    <w:rsid w:val="000D43E5"/>
    <w:rsid w:val="000F1C80"/>
    <w:rsid w:val="00100823"/>
    <w:rsid w:val="00103500"/>
    <w:rsid w:val="001122B6"/>
    <w:rsid w:val="00112C69"/>
    <w:rsid w:val="00115B43"/>
    <w:rsid w:val="00117E0C"/>
    <w:rsid w:val="001348E7"/>
    <w:rsid w:val="00152EDA"/>
    <w:rsid w:val="00162140"/>
    <w:rsid w:val="00163B76"/>
    <w:rsid w:val="00172161"/>
    <w:rsid w:val="00176A86"/>
    <w:rsid w:val="00177B6D"/>
    <w:rsid w:val="001821CF"/>
    <w:rsid w:val="0019558C"/>
    <w:rsid w:val="001A1746"/>
    <w:rsid w:val="001A3AB8"/>
    <w:rsid w:val="001A3C4B"/>
    <w:rsid w:val="001A5635"/>
    <w:rsid w:val="001B01D6"/>
    <w:rsid w:val="001B063C"/>
    <w:rsid w:val="001B0769"/>
    <w:rsid w:val="001B116D"/>
    <w:rsid w:val="001B457D"/>
    <w:rsid w:val="001B4D8F"/>
    <w:rsid w:val="001D7344"/>
    <w:rsid w:val="001E10F4"/>
    <w:rsid w:val="001E329A"/>
    <w:rsid w:val="001E450F"/>
    <w:rsid w:val="001E6B84"/>
    <w:rsid w:val="001F14E3"/>
    <w:rsid w:val="001F2A66"/>
    <w:rsid w:val="001F3930"/>
    <w:rsid w:val="001F4F6A"/>
    <w:rsid w:val="001F5405"/>
    <w:rsid w:val="001F6B1F"/>
    <w:rsid w:val="002002A2"/>
    <w:rsid w:val="00204939"/>
    <w:rsid w:val="00223767"/>
    <w:rsid w:val="00225BD1"/>
    <w:rsid w:val="00227B92"/>
    <w:rsid w:val="002368D2"/>
    <w:rsid w:val="002455D6"/>
    <w:rsid w:val="002522C7"/>
    <w:rsid w:val="00257DFD"/>
    <w:rsid w:val="00261F6C"/>
    <w:rsid w:val="00272159"/>
    <w:rsid w:val="00276FC5"/>
    <w:rsid w:val="00281AA6"/>
    <w:rsid w:val="00282FA9"/>
    <w:rsid w:val="00284569"/>
    <w:rsid w:val="002905B2"/>
    <w:rsid w:val="00290B9B"/>
    <w:rsid w:val="002924F0"/>
    <w:rsid w:val="00296E8C"/>
    <w:rsid w:val="002A14A2"/>
    <w:rsid w:val="002A226F"/>
    <w:rsid w:val="002A7FC8"/>
    <w:rsid w:val="002B26D3"/>
    <w:rsid w:val="002B3703"/>
    <w:rsid w:val="002B37FD"/>
    <w:rsid w:val="002B4FE3"/>
    <w:rsid w:val="002C7B2C"/>
    <w:rsid w:val="002C7FBF"/>
    <w:rsid w:val="002D11D8"/>
    <w:rsid w:val="002D20AA"/>
    <w:rsid w:val="002E22DF"/>
    <w:rsid w:val="002E36D5"/>
    <w:rsid w:val="002E4C1A"/>
    <w:rsid w:val="002E649F"/>
    <w:rsid w:val="002F2604"/>
    <w:rsid w:val="002F32C6"/>
    <w:rsid w:val="00303B8C"/>
    <w:rsid w:val="003067F5"/>
    <w:rsid w:val="003204D2"/>
    <w:rsid w:val="00323A0D"/>
    <w:rsid w:val="00326266"/>
    <w:rsid w:val="00330C8A"/>
    <w:rsid w:val="00346266"/>
    <w:rsid w:val="00346372"/>
    <w:rsid w:val="00351236"/>
    <w:rsid w:val="003522A2"/>
    <w:rsid w:val="003558CA"/>
    <w:rsid w:val="003635D3"/>
    <w:rsid w:val="00370F3F"/>
    <w:rsid w:val="00371AA0"/>
    <w:rsid w:val="00373D43"/>
    <w:rsid w:val="00380285"/>
    <w:rsid w:val="00382AAE"/>
    <w:rsid w:val="0038343F"/>
    <w:rsid w:val="00385DB4"/>
    <w:rsid w:val="00386556"/>
    <w:rsid w:val="0039258D"/>
    <w:rsid w:val="0039315E"/>
    <w:rsid w:val="00394EA6"/>
    <w:rsid w:val="003A042A"/>
    <w:rsid w:val="003A22D8"/>
    <w:rsid w:val="003A5ACB"/>
    <w:rsid w:val="003B3FF3"/>
    <w:rsid w:val="003B45B9"/>
    <w:rsid w:val="003B4C99"/>
    <w:rsid w:val="003C214F"/>
    <w:rsid w:val="003C475F"/>
    <w:rsid w:val="003D2315"/>
    <w:rsid w:val="003D7A1C"/>
    <w:rsid w:val="003E27E9"/>
    <w:rsid w:val="003E48A7"/>
    <w:rsid w:val="003E4FDB"/>
    <w:rsid w:val="003F1539"/>
    <w:rsid w:val="003F21B6"/>
    <w:rsid w:val="003F2E3D"/>
    <w:rsid w:val="003F3A86"/>
    <w:rsid w:val="0040030E"/>
    <w:rsid w:val="004014C6"/>
    <w:rsid w:val="00402242"/>
    <w:rsid w:val="00402EA2"/>
    <w:rsid w:val="0040301A"/>
    <w:rsid w:val="00403906"/>
    <w:rsid w:val="004120A1"/>
    <w:rsid w:val="00415E9F"/>
    <w:rsid w:val="004214A4"/>
    <w:rsid w:val="00425169"/>
    <w:rsid w:val="0042594D"/>
    <w:rsid w:val="00425E65"/>
    <w:rsid w:val="00430EB8"/>
    <w:rsid w:val="00434D27"/>
    <w:rsid w:val="00436B4B"/>
    <w:rsid w:val="00445784"/>
    <w:rsid w:val="00450A35"/>
    <w:rsid w:val="00451431"/>
    <w:rsid w:val="004517D6"/>
    <w:rsid w:val="0045693E"/>
    <w:rsid w:val="00465219"/>
    <w:rsid w:val="00466F08"/>
    <w:rsid w:val="00472566"/>
    <w:rsid w:val="00481612"/>
    <w:rsid w:val="004829DD"/>
    <w:rsid w:val="004944C8"/>
    <w:rsid w:val="00496E15"/>
    <w:rsid w:val="004A1934"/>
    <w:rsid w:val="004A26ED"/>
    <w:rsid w:val="004A2B8A"/>
    <w:rsid w:val="004B0824"/>
    <w:rsid w:val="004B13E8"/>
    <w:rsid w:val="004B6DAC"/>
    <w:rsid w:val="004C0A35"/>
    <w:rsid w:val="004C13DE"/>
    <w:rsid w:val="004C55CF"/>
    <w:rsid w:val="004C7FBA"/>
    <w:rsid w:val="004D003E"/>
    <w:rsid w:val="004E3A47"/>
    <w:rsid w:val="004E5C2C"/>
    <w:rsid w:val="004F3109"/>
    <w:rsid w:val="004F475C"/>
    <w:rsid w:val="004F758A"/>
    <w:rsid w:val="0050109D"/>
    <w:rsid w:val="00504C5D"/>
    <w:rsid w:val="005065D1"/>
    <w:rsid w:val="00510500"/>
    <w:rsid w:val="00514502"/>
    <w:rsid w:val="00517F7B"/>
    <w:rsid w:val="00522D61"/>
    <w:rsid w:val="00526816"/>
    <w:rsid w:val="00531853"/>
    <w:rsid w:val="00531E14"/>
    <w:rsid w:val="0053553F"/>
    <w:rsid w:val="005435D1"/>
    <w:rsid w:val="0054608D"/>
    <w:rsid w:val="00550D7D"/>
    <w:rsid w:val="005633B6"/>
    <w:rsid w:val="00564910"/>
    <w:rsid w:val="00564F98"/>
    <w:rsid w:val="00565A1B"/>
    <w:rsid w:val="0058050D"/>
    <w:rsid w:val="00582C97"/>
    <w:rsid w:val="005927D2"/>
    <w:rsid w:val="005A0579"/>
    <w:rsid w:val="005A2B38"/>
    <w:rsid w:val="005A63D2"/>
    <w:rsid w:val="005B1E28"/>
    <w:rsid w:val="005C486E"/>
    <w:rsid w:val="005E0266"/>
    <w:rsid w:val="005F44F7"/>
    <w:rsid w:val="005F48EC"/>
    <w:rsid w:val="005F5092"/>
    <w:rsid w:val="005F57D3"/>
    <w:rsid w:val="005F6FEB"/>
    <w:rsid w:val="006224A5"/>
    <w:rsid w:val="00627F02"/>
    <w:rsid w:val="00631ED1"/>
    <w:rsid w:val="00633C6F"/>
    <w:rsid w:val="006366C2"/>
    <w:rsid w:val="00637673"/>
    <w:rsid w:val="00652A11"/>
    <w:rsid w:val="00655D9E"/>
    <w:rsid w:val="00665A9A"/>
    <w:rsid w:val="006773F6"/>
    <w:rsid w:val="00682D0E"/>
    <w:rsid w:val="00690738"/>
    <w:rsid w:val="00697EA4"/>
    <w:rsid w:val="006A10AC"/>
    <w:rsid w:val="006A265B"/>
    <w:rsid w:val="006A53D8"/>
    <w:rsid w:val="006A77D1"/>
    <w:rsid w:val="006B1E71"/>
    <w:rsid w:val="006B5A4C"/>
    <w:rsid w:val="006C65D0"/>
    <w:rsid w:val="006C7191"/>
    <w:rsid w:val="006E186E"/>
    <w:rsid w:val="006E2EA0"/>
    <w:rsid w:val="006E510D"/>
    <w:rsid w:val="006E56F9"/>
    <w:rsid w:val="006E6139"/>
    <w:rsid w:val="006F1682"/>
    <w:rsid w:val="006F6CE5"/>
    <w:rsid w:val="00701C8D"/>
    <w:rsid w:val="00704515"/>
    <w:rsid w:val="0071527E"/>
    <w:rsid w:val="007238FB"/>
    <w:rsid w:val="00726EE9"/>
    <w:rsid w:val="00735375"/>
    <w:rsid w:val="00740A47"/>
    <w:rsid w:val="00740E0A"/>
    <w:rsid w:val="007433AB"/>
    <w:rsid w:val="007465E2"/>
    <w:rsid w:val="0075248E"/>
    <w:rsid w:val="007562AA"/>
    <w:rsid w:val="007612B8"/>
    <w:rsid w:val="00763E50"/>
    <w:rsid w:val="00766671"/>
    <w:rsid w:val="00767030"/>
    <w:rsid w:val="007760AB"/>
    <w:rsid w:val="007771CA"/>
    <w:rsid w:val="00777D57"/>
    <w:rsid w:val="00780702"/>
    <w:rsid w:val="007A0517"/>
    <w:rsid w:val="007A28BC"/>
    <w:rsid w:val="007B06C1"/>
    <w:rsid w:val="007B6062"/>
    <w:rsid w:val="007C0166"/>
    <w:rsid w:val="007C0223"/>
    <w:rsid w:val="007C0BD0"/>
    <w:rsid w:val="007C0CEA"/>
    <w:rsid w:val="007C3659"/>
    <w:rsid w:val="007C6DEA"/>
    <w:rsid w:val="007C7FEA"/>
    <w:rsid w:val="007D0A15"/>
    <w:rsid w:val="007D4282"/>
    <w:rsid w:val="007E6D2A"/>
    <w:rsid w:val="007E7FF7"/>
    <w:rsid w:val="00813ECA"/>
    <w:rsid w:val="00820241"/>
    <w:rsid w:val="00820C9A"/>
    <w:rsid w:val="00831558"/>
    <w:rsid w:val="008340FE"/>
    <w:rsid w:val="00841514"/>
    <w:rsid w:val="00845228"/>
    <w:rsid w:val="00850A8B"/>
    <w:rsid w:val="0085408C"/>
    <w:rsid w:val="00864EC9"/>
    <w:rsid w:val="00874E9E"/>
    <w:rsid w:val="00881C41"/>
    <w:rsid w:val="00882AB7"/>
    <w:rsid w:val="008A2035"/>
    <w:rsid w:val="008A4BB0"/>
    <w:rsid w:val="008A518D"/>
    <w:rsid w:val="008A7958"/>
    <w:rsid w:val="008C3BF1"/>
    <w:rsid w:val="008D3C4B"/>
    <w:rsid w:val="008D6082"/>
    <w:rsid w:val="008F5B75"/>
    <w:rsid w:val="009003F8"/>
    <w:rsid w:val="00914487"/>
    <w:rsid w:val="00914ECA"/>
    <w:rsid w:val="009158FF"/>
    <w:rsid w:val="0092186A"/>
    <w:rsid w:val="0092417F"/>
    <w:rsid w:val="009505D5"/>
    <w:rsid w:val="00955771"/>
    <w:rsid w:val="00956838"/>
    <w:rsid w:val="00962CE2"/>
    <w:rsid w:val="00963FEE"/>
    <w:rsid w:val="0097404B"/>
    <w:rsid w:val="009800B1"/>
    <w:rsid w:val="009A0D88"/>
    <w:rsid w:val="009A15BA"/>
    <w:rsid w:val="009A47B3"/>
    <w:rsid w:val="009A5DD3"/>
    <w:rsid w:val="009A7BC4"/>
    <w:rsid w:val="009B216F"/>
    <w:rsid w:val="009B2A1E"/>
    <w:rsid w:val="009B32C8"/>
    <w:rsid w:val="009C1C41"/>
    <w:rsid w:val="009C49E4"/>
    <w:rsid w:val="009D0AF5"/>
    <w:rsid w:val="009D5B9B"/>
    <w:rsid w:val="009E3977"/>
    <w:rsid w:val="009E6F9E"/>
    <w:rsid w:val="009F2366"/>
    <w:rsid w:val="009F392B"/>
    <w:rsid w:val="009F5D9D"/>
    <w:rsid w:val="00A00685"/>
    <w:rsid w:val="00A01580"/>
    <w:rsid w:val="00A06942"/>
    <w:rsid w:val="00A06AA9"/>
    <w:rsid w:val="00A12179"/>
    <w:rsid w:val="00A130F6"/>
    <w:rsid w:val="00A15C66"/>
    <w:rsid w:val="00A15DA3"/>
    <w:rsid w:val="00A16083"/>
    <w:rsid w:val="00A1645B"/>
    <w:rsid w:val="00A16A5C"/>
    <w:rsid w:val="00A24611"/>
    <w:rsid w:val="00A255CA"/>
    <w:rsid w:val="00A278E8"/>
    <w:rsid w:val="00A316D0"/>
    <w:rsid w:val="00A357EF"/>
    <w:rsid w:val="00A374FE"/>
    <w:rsid w:val="00A37A82"/>
    <w:rsid w:val="00A407A4"/>
    <w:rsid w:val="00A4103E"/>
    <w:rsid w:val="00A41297"/>
    <w:rsid w:val="00A436F2"/>
    <w:rsid w:val="00A47AB9"/>
    <w:rsid w:val="00A47F33"/>
    <w:rsid w:val="00A633DC"/>
    <w:rsid w:val="00A65CC6"/>
    <w:rsid w:val="00A707B8"/>
    <w:rsid w:val="00A71CDF"/>
    <w:rsid w:val="00A73B73"/>
    <w:rsid w:val="00A74FAF"/>
    <w:rsid w:val="00A8305A"/>
    <w:rsid w:val="00A8601C"/>
    <w:rsid w:val="00A91B32"/>
    <w:rsid w:val="00A93123"/>
    <w:rsid w:val="00A97A5F"/>
    <w:rsid w:val="00AA11C4"/>
    <w:rsid w:val="00AA73FB"/>
    <w:rsid w:val="00AB1AB0"/>
    <w:rsid w:val="00AC291D"/>
    <w:rsid w:val="00AC3B2E"/>
    <w:rsid w:val="00AD08BB"/>
    <w:rsid w:val="00AD24AA"/>
    <w:rsid w:val="00AD53D5"/>
    <w:rsid w:val="00AF010E"/>
    <w:rsid w:val="00AF38B1"/>
    <w:rsid w:val="00AF4786"/>
    <w:rsid w:val="00AF6419"/>
    <w:rsid w:val="00AF7A6E"/>
    <w:rsid w:val="00B00A72"/>
    <w:rsid w:val="00B145D0"/>
    <w:rsid w:val="00B15D7A"/>
    <w:rsid w:val="00B23C31"/>
    <w:rsid w:val="00B33A39"/>
    <w:rsid w:val="00B371B6"/>
    <w:rsid w:val="00B458AC"/>
    <w:rsid w:val="00B539FF"/>
    <w:rsid w:val="00B61630"/>
    <w:rsid w:val="00B631F1"/>
    <w:rsid w:val="00B67CEE"/>
    <w:rsid w:val="00B7317F"/>
    <w:rsid w:val="00B85E0F"/>
    <w:rsid w:val="00B87192"/>
    <w:rsid w:val="00B9789C"/>
    <w:rsid w:val="00BA3681"/>
    <w:rsid w:val="00BB34B6"/>
    <w:rsid w:val="00BB514C"/>
    <w:rsid w:val="00BD5084"/>
    <w:rsid w:val="00BE6B86"/>
    <w:rsid w:val="00BF0667"/>
    <w:rsid w:val="00C0039C"/>
    <w:rsid w:val="00C03E53"/>
    <w:rsid w:val="00C04831"/>
    <w:rsid w:val="00C068A5"/>
    <w:rsid w:val="00C11B29"/>
    <w:rsid w:val="00C122E4"/>
    <w:rsid w:val="00C15BE2"/>
    <w:rsid w:val="00C16021"/>
    <w:rsid w:val="00C272EE"/>
    <w:rsid w:val="00C33545"/>
    <w:rsid w:val="00C34F1E"/>
    <w:rsid w:val="00C37574"/>
    <w:rsid w:val="00C450A2"/>
    <w:rsid w:val="00C45C82"/>
    <w:rsid w:val="00C56A39"/>
    <w:rsid w:val="00C61F61"/>
    <w:rsid w:val="00C660A2"/>
    <w:rsid w:val="00C67454"/>
    <w:rsid w:val="00C67776"/>
    <w:rsid w:val="00C72B3A"/>
    <w:rsid w:val="00C758A5"/>
    <w:rsid w:val="00C82498"/>
    <w:rsid w:val="00C84F22"/>
    <w:rsid w:val="00C9025A"/>
    <w:rsid w:val="00C949F3"/>
    <w:rsid w:val="00CA6725"/>
    <w:rsid w:val="00CB4148"/>
    <w:rsid w:val="00CC1FE3"/>
    <w:rsid w:val="00CD2B98"/>
    <w:rsid w:val="00CD3BE9"/>
    <w:rsid w:val="00CE1D80"/>
    <w:rsid w:val="00CE3AB7"/>
    <w:rsid w:val="00CF1009"/>
    <w:rsid w:val="00CF1876"/>
    <w:rsid w:val="00CF3267"/>
    <w:rsid w:val="00D017BD"/>
    <w:rsid w:val="00D01DCD"/>
    <w:rsid w:val="00D04CF4"/>
    <w:rsid w:val="00D06F80"/>
    <w:rsid w:val="00D07662"/>
    <w:rsid w:val="00D200FD"/>
    <w:rsid w:val="00D21CDC"/>
    <w:rsid w:val="00D23CDC"/>
    <w:rsid w:val="00D30061"/>
    <w:rsid w:val="00D32EEB"/>
    <w:rsid w:val="00D4218E"/>
    <w:rsid w:val="00D431CB"/>
    <w:rsid w:val="00D55933"/>
    <w:rsid w:val="00D56B89"/>
    <w:rsid w:val="00D60D22"/>
    <w:rsid w:val="00D615D1"/>
    <w:rsid w:val="00D718CE"/>
    <w:rsid w:val="00D809E2"/>
    <w:rsid w:val="00D8469E"/>
    <w:rsid w:val="00D85C7D"/>
    <w:rsid w:val="00D91A06"/>
    <w:rsid w:val="00D94751"/>
    <w:rsid w:val="00DA00B8"/>
    <w:rsid w:val="00DA0430"/>
    <w:rsid w:val="00DA4928"/>
    <w:rsid w:val="00DB06D5"/>
    <w:rsid w:val="00DB2115"/>
    <w:rsid w:val="00DB66FE"/>
    <w:rsid w:val="00DB6864"/>
    <w:rsid w:val="00DC0637"/>
    <w:rsid w:val="00DC40F4"/>
    <w:rsid w:val="00DC45B4"/>
    <w:rsid w:val="00DC70FE"/>
    <w:rsid w:val="00DC7810"/>
    <w:rsid w:val="00DE0869"/>
    <w:rsid w:val="00DE204C"/>
    <w:rsid w:val="00DE6256"/>
    <w:rsid w:val="00DF0DA0"/>
    <w:rsid w:val="00E07471"/>
    <w:rsid w:val="00E07B32"/>
    <w:rsid w:val="00E107BE"/>
    <w:rsid w:val="00E11F08"/>
    <w:rsid w:val="00E1395B"/>
    <w:rsid w:val="00E13C2C"/>
    <w:rsid w:val="00E13D2C"/>
    <w:rsid w:val="00E17F6E"/>
    <w:rsid w:val="00E2299E"/>
    <w:rsid w:val="00E36617"/>
    <w:rsid w:val="00E4062F"/>
    <w:rsid w:val="00E410E1"/>
    <w:rsid w:val="00E43293"/>
    <w:rsid w:val="00E4632F"/>
    <w:rsid w:val="00E50E44"/>
    <w:rsid w:val="00E50E93"/>
    <w:rsid w:val="00E5270A"/>
    <w:rsid w:val="00E547CA"/>
    <w:rsid w:val="00E57D35"/>
    <w:rsid w:val="00E60FEC"/>
    <w:rsid w:val="00E6395F"/>
    <w:rsid w:val="00E6459C"/>
    <w:rsid w:val="00E73F26"/>
    <w:rsid w:val="00E749EC"/>
    <w:rsid w:val="00E85E5F"/>
    <w:rsid w:val="00E87387"/>
    <w:rsid w:val="00E87EE6"/>
    <w:rsid w:val="00E921C0"/>
    <w:rsid w:val="00E924C5"/>
    <w:rsid w:val="00EA3DB7"/>
    <w:rsid w:val="00EA494A"/>
    <w:rsid w:val="00EB37EA"/>
    <w:rsid w:val="00EB6F01"/>
    <w:rsid w:val="00EC2B8A"/>
    <w:rsid w:val="00EC3D20"/>
    <w:rsid w:val="00ED013A"/>
    <w:rsid w:val="00ED0562"/>
    <w:rsid w:val="00ED3D96"/>
    <w:rsid w:val="00EE403E"/>
    <w:rsid w:val="00EE42FA"/>
    <w:rsid w:val="00EE488C"/>
    <w:rsid w:val="00EF0CDE"/>
    <w:rsid w:val="00EF153E"/>
    <w:rsid w:val="00EF246A"/>
    <w:rsid w:val="00F00986"/>
    <w:rsid w:val="00F04781"/>
    <w:rsid w:val="00F048EB"/>
    <w:rsid w:val="00F11A39"/>
    <w:rsid w:val="00F128B5"/>
    <w:rsid w:val="00F1451F"/>
    <w:rsid w:val="00F17AB3"/>
    <w:rsid w:val="00F22881"/>
    <w:rsid w:val="00F22C5E"/>
    <w:rsid w:val="00F237A0"/>
    <w:rsid w:val="00F24D55"/>
    <w:rsid w:val="00F339E7"/>
    <w:rsid w:val="00F41710"/>
    <w:rsid w:val="00F46B71"/>
    <w:rsid w:val="00F516DF"/>
    <w:rsid w:val="00F51C35"/>
    <w:rsid w:val="00F52303"/>
    <w:rsid w:val="00F556C9"/>
    <w:rsid w:val="00F65225"/>
    <w:rsid w:val="00F72D95"/>
    <w:rsid w:val="00F73B63"/>
    <w:rsid w:val="00F74017"/>
    <w:rsid w:val="00F81A8E"/>
    <w:rsid w:val="00F928C4"/>
    <w:rsid w:val="00F94FDC"/>
    <w:rsid w:val="00FA2D44"/>
    <w:rsid w:val="00FA66F5"/>
    <w:rsid w:val="00FA7C07"/>
    <w:rsid w:val="00FB5642"/>
    <w:rsid w:val="00FC3771"/>
    <w:rsid w:val="00FC3CA3"/>
    <w:rsid w:val="00FD2BFE"/>
    <w:rsid w:val="00FD7C62"/>
    <w:rsid w:val="00FE3E42"/>
    <w:rsid w:val="00FE654D"/>
    <w:rsid w:val="00FE7D1A"/>
    <w:rsid w:val="00FF196F"/>
    <w:rsid w:val="00FF1A9E"/>
    <w:rsid w:val="00FF2922"/>
    <w:rsid w:val="00FF3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CD3BE9"/>
    <w:pPr>
      <w:spacing w:after="0" w:line="240" w:lineRule="auto"/>
      <w:ind w:firstLine="1418"/>
      <w:jc w:val="both"/>
    </w:pPr>
    <w:rPr>
      <w:rFonts w:ascii="Times New Roman" w:eastAsia="Calibri" w:hAnsi="Times New Roman" w:cs="Times New Roman"/>
      <w:lang w:eastAsia="ru-RU"/>
    </w:rPr>
  </w:style>
  <w:style w:type="paragraph" w:styleId="12">
    <w:name w:val="heading 1"/>
    <w:aliases w:val="Заголовок 1 Знак Знак,Заголовок 1 Знак Знак Знак"/>
    <w:basedOn w:val="a5"/>
    <w:next w:val="a5"/>
    <w:link w:val="13"/>
    <w:qFormat/>
    <w:rsid w:val="00CD3BE9"/>
    <w:pPr>
      <w:keepNext/>
      <w:spacing w:before="240" w:after="60"/>
      <w:ind w:firstLine="0"/>
      <w:jc w:val="left"/>
      <w:outlineLvl w:val="0"/>
    </w:pPr>
    <w:rPr>
      <w:rFonts w:eastAsia="Times New Roman"/>
      <w:b/>
      <w:bCs/>
      <w:kern w:val="32"/>
      <w:sz w:val="28"/>
      <w:szCs w:val="32"/>
    </w:rPr>
  </w:style>
  <w:style w:type="paragraph" w:styleId="20">
    <w:name w:val="heading 2"/>
    <w:aliases w:val="Знак2 Знак,Знак2 Знак Знак Знак,Знак2 Знак1,ГЛАВА, Знак2, Знак2 Знак Знак Знак, Знак2 Знак1,Заголовок 2 Знак1,Заголовок 2 Знак Знак,Заголовок 21"/>
    <w:basedOn w:val="a5"/>
    <w:next w:val="a5"/>
    <w:link w:val="21"/>
    <w:qFormat/>
    <w:rsid w:val="00CD3BE9"/>
    <w:pPr>
      <w:keepNext/>
      <w:spacing w:before="240" w:after="60"/>
      <w:ind w:firstLine="0"/>
      <w:jc w:val="left"/>
      <w:outlineLvl w:val="1"/>
    </w:pPr>
    <w:rPr>
      <w:rFonts w:ascii="Arial" w:eastAsia="Times New Roman" w:hAnsi="Arial" w:cs="Arial"/>
      <w:b/>
      <w:bCs/>
      <w:i/>
      <w:iCs/>
      <w:sz w:val="28"/>
      <w:szCs w:val="28"/>
    </w:rPr>
  </w:style>
  <w:style w:type="paragraph" w:styleId="3">
    <w:name w:val="heading 3"/>
    <w:aliases w:val="Знак3 Знак,Знак3 Знак Знак Знак,ПодЗаголовок,Заголовок 31,Знак14, Знак3, Знак3 Знак Знак Знак"/>
    <w:basedOn w:val="a5"/>
    <w:next w:val="a5"/>
    <w:link w:val="30"/>
    <w:qFormat/>
    <w:rsid w:val="00CD3BE9"/>
    <w:pPr>
      <w:keepNext/>
      <w:ind w:firstLine="0"/>
      <w:jc w:val="left"/>
      <w:outlineLvl w:val="2"/>
    </w:pPr>
    <w:rPr>
      <w:rFonts w:ascii="Arial" w:eastAsia="Times New Roman" w:hAnsi="Arial" w:cs="Arial"/>
      <w:b/>
      <w:bCs/>
      <w:sz w:val="20"/>
      <w:szCs w:val="20"/>
    </w:rPr>
  </w:style>
  <w:style w:type="paragraph" w:styleId="4">
    <w:name w:val="heading 4"/>
    <w:aliases w:val="ПОДЗАГОЛОВКИ"/>
    <w:basedOn w:val="a5"/>
    <w:next w:val="a6"/>
    <w:link w:val="40"/>
    <w:qFormat/>
    <w:rsid w:val="003F21B6"/>
    <w:pPr>
      <w:keepNext/>
      <w:tabs>
        <w:tab w:val="left" w:pos="1418"/>
      </w:tabs>
      <w:spacing w:before="120" w:after="60"/>
      <w:ind w:left="864" w:hanging="864"/>
      <w:jc w:val="left"/>
      <w:outlineLvl w:val="3"/>
    </w:pPr>
    <w:rPr>
      <w:rFonts w:eastAsia="Times New Roman"/>
      <w:b/>
      <w:bCs/>
      <w:sz w:val="24"/>
      <w:szCs w:val="24"/>
      <w:lang w:val="x-none" w:eastAsia="x-none"/>
    </w:rPr>
  </w:style>
  <w:style w:type="paragraph" w:styleId="5">
    <w:name w:val="heading 5"/>
    <w:basedOn w:val="a5"/>
    <w:next w:val="a5"/>
    <w:link w:val="50"/>
    <w:qFormat/>
    <w:rsid w:val="003F21B6"/>
    <w:pPr>
      <w:tabs>
        <w:tab w:val="left" w:pos="1701"/>
      </w:tabs>
      <w:spacing w:before="240" w:after="60"/>
      <w:ind w:left="1008" w:hanging="1008"/>
      <w:jc w:val="left"/>
      <w:outlineLvl w:val="4"/>
    </w:pPr>
    <w:rPr>
      <w:rFonts w:eastAsia="Times New Roman"/>
      <w:b/>
      <w:bCs/>
      <w:iCs/>
      <w:lang w:val="x-none" w:eastAsia="x-none"/>
    </w:rPr>
  </w:style>
  <w:style w:type="paragraph" w:styleId="6">
    <w:name w:val="heading 6"/>
    <w:basedOn w:val="a5"/>
    <w:next w:val="a5"/>
    <w:link w:val="60"/>
    <w:qFormat/>
    <w:rsid w:val="003F21B6"/>
    <w:pPr>
      <w:spacing w:before="240" w:after="60"/>
      <w:ind w:left="1152" w:hanging="1152"/>
      <w:jc w:val="left"/>
      <w:outlineLvl w:val="5"/>
    </w:pPr>
    <w:rPr>
      <w:rFonts w:eastAsia="Times New Roman"/>
      <w:b/>
      <w:bCs/>
      <w:lang w:val="x-none" w:eastAsia="x-none"/>
    </w:rPr>
  </w:style>
  <w:style w:type="paragraph" w:styleId="7">
    <w:name w:val="heading 7"/>
    <w:aliases w:val="Заголовок x.x"/>
    <w:basedOn w:val="a5"/>
    <w:next w:val="a5"/>
    <w:link w:val="70"/>
    <w:qFormat/>
    <w:rsid w:val="003F21B6"/>
    <w:pPr>
      <w:spacing w:before="240" w:after="60"/>
      <w:ind w:left="1296" w:hanging="1296"/>
      <w:jc w:val="left"/>
      <w:outlineLvl w:val="6"/>
    </w:pPr>
    <w:rPr>
      <w:rFonts w:eastAsia="Times New Roman"/>
      <w:sz w:val="24"/>
      <w:szCs w:val="24"/>
      <w:lang w:val="x-none" w:eastAsia="x-none"/>
    </w:rPr>
  </w:style>
  <w:style w:type="paragraph" w:styleId="8">
    <w:name w:val="heading 8"/>
    <w:basedOn w:val="a5"/>
    <w:next w:val="a5"/>
    <w:link w:val="80"/>
    <w:qFormat/>
    <w:rsid w:val="003F21B6"/>
    <w:pPr>
      <w:spacing w:before="240" w:after="60"/>
      <w:ind w:left="1440" w:hanging="1440"/>
      <w:jc w:val="left"/>
      <w:outlineLvl w:val="7"/>
    </w:pPr>
    <w:rPr>
      <w:rFonts w:eastAsia="Times New Roman"/>
      <w:i/>
      <w:iCs/>
      <w:sz w:val="24"/>
      <w:szCs w:val="24"/>
      <w:lang w:val="x-none" w:eastAsia="x-none"/>
    </w:rPr>
  </w:style>
  <w:style w:type="paragraph" w:styleId="9">
    <w:name w:val="heading 9"/>
    <w:basedOn w:val="a5"/>
    <w:next w:val="a5"/>
    <w:link w:val="90"/>
    <w:qFormat/>
    <w:rsid w:val="003F21B6"/>
    <w:pPr>
      <w:spacing w:before="240" w:after="60"/>
      <w:ind w:left="1584" w:hanging="1584"/>
      <w:jc w:val="left"/>
      <w:outlineLvl w:val="8"/>
    </w:pPr>
    <w:rPr>
      <w:rFonts w:ascii="Arial" w:eastAsia="Times New Roman" w:hAnsi="Arial"/>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7"/>
    <w:link w:val="12"/>
    <w:rsid w:val="00CD3BE9"/>
    <w:rPr>
      <w:rFonts w:ascii="Times New Roman" w:eastAsia="Times New Roman" w:hAnsi="Times New Roman" w:cs="Times New Roman"/>
      <w:b/>
      <w:bCs/>
      <w:kern w:val="32"/>
      <w:sz w:val="28"/>
      <w:szCs w:val="32"/>
      <w:lang w:eastAsia="ru-RU"/>
    </w:rPr>
  </w:style>
  <w:style w:type="character" w:customStyle="1" w:styleId="21">
    <w:name w:val="Заголовок 2 Знак"/>
    <w:aliases w:val="Знак2 Знак Знак,Знак2 Знак Знак Знак Знак,Знак2 Знак1 Знак,ГЛАВА Знак, Знак2 Знак, Знак2 Знак Знак Знак Знак, Знак2 Знак1 Знак,Заголовок 2 Знак1 Знак,Заголовок 2 Знак Знак Знак,Заголовок 21 Знак"/>
    <w:basedOn w:val="a7"/>
    <w:link w:val="20"/>
    <w:rsid w:val="00CD3BE9"/>
    <w:rPr>
      <w:rFonts w:ascii="Arial" w:eastAsia="Times New Roman" w:hAnsi="Arial" w:cs="Arial"/>
      <w:b/>
      <w:bCs/>
      <w:i/>
      <w:iCs/>
      <w:sz w:val="28"/>
      <w:szCs w:val="28"/>
      <w:lang w:eastAsia="ru-RU"/>
    </w:rPr>
  </w:style>
  <w:style w:type="character" w:customStyle="1" w:styleId="30">
    <w:name w:val="Заголовок 3 Знак"/>
    <w:aliases w:val="Знак3 Знак Знак,Знак3 Знак Знак Знак Знак,ПодЗаголовок Знак,Заголовок 31 Знак,Знак14 Знак, Знак3 Знак, Знак3 Знак Знак Знак Знак"/>
    <w:basedOn w:val="a7"/>
    <w:link w:val="3"/>
    <w:rsid w:val="00CD3BE9"/>
    <w:rPr>
      <w:rFonts w:ascii="Arial" w:eastAsia="Times New Roman" w:hAnsi="Arial" w:cs="Arial"/>
      <w:b/>
      <w:bCs/>
      <w:sz w:val="20"/>
      <w:szCs w:val="20"/>
      <w:lang w:eastAsia="ru-RU"/>
    </w:rPr>
  </w:style>
  <w:style w:type="paragraph" w:customStyle="1" w:styleId="ConsPlusNormal">
    <w:name w:val="ConsPlusNormal"/>
    <w:link w:val="ConsPlusNormal0"/>
    <w:rsid w:val="00CD3BE9"/>
    <w:pPr>
      <w:widowControl w:val="0"/>
      <w:autoSpaceDE w:val="0"/>
      <w:autoSpaceDN w:val="0"/>
      <w:adjustRightInd w:val="0"/>
      <w:spacing w:after="0" w:line="240" w:lineRule="auto"/>
    </w:pPr>
    <w:rPr>
      <w:rFonts w:ascii="Arial" w:eastAsia="Times New Roman" w:hAnsi="Arial" w:cs="Arial"/>
      <w:lang w:eastAsia="ru-RU"/>
    </w:rPr>
  </w:style>
  <w:style w:type="paragraph" w:styleId="aa">
    <w:name w:val="header"/>
    <w:aliases w:val="ВерхКолонтитул, Знак4, Знак8"/>
    <w:basedOn w:val="a5"/>
    <w:link w:val="ab"/>
    <w:uiPriority w:val="99"/>
    <w:unhideWhenUsed/>
    <w:rsid w:val="00CD3BE9"/>
    <w:pPr>
      <w:tabs>
        <w:tab w:val="center" w:pos="4677"/>
        <w:tab w:val="right" w:pos="9355"/>
      </w:tabs>
    </w:pPr>
  </w:style>
  <w:style w:type="character" w:customStyle="1" w:styleId="ab">
    <w:name w:val="Верхний колонтитул Знак"/>
    <w:aliases w:val="ВерхКолонтитул Знак, Знак4 Знак, Знак8 Знак"/>
    <w:basedOn w:val="a7"/>
    <w:link w:val="aa"/>
    <w:uiPriority w:val="99"/>
    <w:rsid w:val="00CD3BE9"/>
    <w:rPr>
      <w:rFonts w:ascii="Times New Roman" w:eastAsia="Calibri" w:hAnsi="Times New Roman" w:cs="Times New Roman"/>
      <w:lang w:eastAsia="ru-RU"/>
    </w:rPr>
  </w:style>
  <w:style w:type="paragraph" w:styleId="ac">
    <w:name w:val="footer"/>
    <w:aliases w:val=" Знак, Знак6, Знак14"/>
    <w:basedOn w:val="a5"/>
    <w:link w:val="ad"/>
    <w:uiPriority w:val="99"/>
    <w:unhideWhenUsed/>
    <w:rsid w:val="00CD3BE9"/>
    <w:pPr>
      <w:tabs>
        <w:tab w:val="center" w:pos="4677"/>
        <w:tab w:val="right" w:pos="9355"/>
      </w:tabs>
    </w:pPr>
  </w:style>
  <w:style w:type="character" w:customStyle="1" w:styleId="ad">
    <w:name w:val="Нижний колонтитул Знак"/>
    <w:aliases w:val=" Знак Знак, Знак6 Знак, Знак14 Знак"/>
    <w:basedOn w:val="a7"/>
    <w:link w:val="ac"/>
    <w:uiPriority w:val="99"/>
    <w:rsid w:val="00CD3BE9"/>
    <w:rPr>
      <w:rFonts w:ascii="Times New Roman" w:eastAsia="Calibri" w:hAnsi="Times New Roman" w:cs="Times New Roman"/>
      <w:lang w:eastAsia="ru-RU"/>
    </w:rPr>
  </w:style>
  <w:style w:type="paragraph" w:styleId="ae">
    <w:name w:val="No Spacing"/>
    <w:link w:val="af"/>
    <w:uiPriority w:val="1"/>
    <w:qFormat/>
    <w:rsid w:val="00CD3BE9"/>
    <w:pPr>
      <w:spacing w:after="0" w:line="240" w:lineRule="auto"/>
    </w:pPr>
    <w:rPr>
      <w:rFonts w:ascii="Times New Roman" w:eastAsia="Times New Roman" w:hAnsi="Times New Roman" w:cs="Times New Roman"/>
      <w:lang w:eastAsia="ru-RU"/>
    </w:rPr>
  </w:style>
  <w:style w:type="character" w:customStyle="1" w:styleId="af">
    <w:name w:val="Без интервала Знак"/>
    <w:link w:val="ae"/>
    <w:uiPriority w:val="1"/>
    <w:rsid w:val="00CD3BE9"/>
    <w:rPr>
      <w:rFonts w:ascii="Times New Roman" w:eastAsia="Times New Roman" w:hAnsi="Times New Roman" w:cs="Times New Roman"/>
      <w:lang w:eastAsia="ru-RU"/>
    </w:rPr>
  </w:style>
  <w:style w:type="numbering" w:customStyle="1" w:styleId="14">
    <w:name w:val="Нет списка1"/>
    <w:next w:val="a9"/>
    <w:uiPriority w:val="99"/>
    <w:semiHidden/>
    <w:unhideWhenUsed/>
    <w:rsid w:val="00CD3BE9"/>
  </w:style>
  <w:style w:type="paragraph" w:customStyle="1" w:styleId="ConsPlusNonformat">
    <w:name w:val="ConsPlusNonformat"/>
    <w:uiPriority w:val="99"/>
    <w:rsid w:val="00CD3BE9"/>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Title">
    <w:name w:val="ConsPlusTitle"/>
    <w:uiPriority w:val="99"/>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Cell">
    <w:name w:val="ConsPlusCell"/>
    <w:uiPriority w:val="99"/>
    <w:rsid w:val="00CD3BE9"/>
    <w:pPr>
      <w:widowControl w:val="0"/>
      <w:autoSpaceDE w:val="0"/>
      <w:autoSpaceDN w:val="0"/>
      <w:adjustRightInd w:val="0"/>
      <w:spacing w:after="0" w:line="240" w:lineRule="auto"/>
    </w:pPr>
    <w:rPr>
      <w:rFonts w:ascii="Arial" w:eastAsia="Times New Roman" w:hAnsi="Arial" w:cs="Arial"/>
      <w:lang w:eastAsia="ru-RU"/>
    </w:rPr>
  </w:style>
  <w:style w:type="numbering" w:customStyle="1" w:styleId="22">
    <w:name w:val="Нет списка2"/>
    <w:next w:val="a9"/>
    <w:uiPriority w:val="99"/>
    <w:semiHidden/>
    <w:unhideWhenUsed/>
    <w:rsid w:val="00CD3BE9"/>
  </w:style>
  <w:style w:type="numbering" w:customStyle="1" w:styleId="31">
    <w:name w:val="Нет списка3"/>
    <w:next w:val="a9"/>
    <w:uiPriority w:val="99"/>
    <w:semiHidden/>
    <w:unhideWhenUsed/>
    <w:rsid w:val="00CD3BE9"/>
  </w:style>
  <w:style w:type="paragraph" w:styleId="af0">
    <w:name w:val="Normal (Web)"/>
    <w:basedOn w:val="a5"/>
    <w:uiPriority w:val="99"/>
    <w:rsid w:val="00CD3BE9"/>
    <w:pPr>
      <w:spacing w:before="100" w:beforeAutospacing="1" w:after="100" w:afterAutospacing="1"/>
      <w:ind w:firstLine="0"/>
      <w:jc w:val="left"/>
    </w:pPr>
    <w:rPr>
      <w:rFonts w:ascii="Arial" w:eastAsia="Times New Roman" w:hAnsi="Arial" w:cs="Arial"/>
      <w:sz w:val="24"/>
      <w:szCs w:val="24"/>
    </w:rPr>
  </w:style>
  <w:style w:type="character" w:customStyle="1" w:styleId="apple-converted-space">
    <w:name w:val="apple-converted-space"/>
    <w:rsid w:val="00CD3BE9"/>
  </w:style>
  <w:style w:type="numbering" w:customStyle="1" w:styleId="110">
    <w:name w:val="Нет списка11"/>
    <w:next w:val="a9"/>
    <w:uiPriority w:val="99"/>
    <w:semiHidden/>
    <w:unhideWhenUsed/>
    <w:rsid w:val="00CD3BE9"/>
  </w:style>
  <w:style w:type="paragraph" w:customStyle="1" w:styleId="af1">
    <w:name w:val="Знак"/>
    <w:basedOn w:val="a5"/>
    <w:rsid w:val="00CD3BE9"/>
    <w:pPr>
      <w:spacing w:line="240" w:lineRule="exact"/>
      <w:ind w:firstLine="0"/>
    </w:pPr>
    <w:rPr>
      <w:rFonts w:ascii="Arial" w:eastAsia="Times New Roman" w:hAnsi="Arial" w:cs="Arial"/>
      <w:sz w:val="24"/>
      <w:szCs w:val="24"/>
      <w:lang w:val="en-US"/>
    </w:rPr>
  </w:style>
  <w:style w:type="table" w:styleId="af2">
    <w:name w:val="Table Grid"/>
    <w:basedOn w:val="a8"/>
    <w:rsid w:val="00CD3BE9"/>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link w:val="ConsNormal0"/>
    <w:rsid w:val="00CD3BE9"/>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4"/>
    <w:uiPriority w:val="99"/>
    <w:rsid w:val="00CD3BE9"/>
    <w:pPr>
      <w:ind w:firstLine="0"/>
      <w:jc w:val="left"/>
    </w:pPr>
    <w:rPr>
      <w:rFonts w:ascii="Arial" w:eastAsia="Times New Roman" w:hAnsi="Arial" w:cs="Arial"/>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7"/>
    <w:link w:val="af3"/>
    <w:uiPriority w:val="99"/>
    <w:rsid w:val="00CD3BE9"/>
    <w:rPr>
      <w:rFonts w:ascii="Arial" w:eastAsia="Times New Roman" w:hAnsi="Arial" w:cs="Arial"/>
      <w:sz w:val="20"/>
      <w:szCs w:val="20"/>
      <w:lang w:eastAsia="ru-RU"/>
    </w:rPr>
  </w:style>
  <w:style w:type="character" w:styleId="af5">
    <w:name w:val="footnote reference"/>
    <w:aliases w:val="Знак сноски-FN,Знак сноски 1,Ciae niinee-FN,Referencia nota al pie,Ссылка на сноску 45,Appel note de bas de page"/>
    <w:uiPriority w:val="99"/>
    <w:rsid w:val="00CD3BE9"/>
    <w:rPr>
      <w:vertAlign w:val="superscript"/>
    </w:rPr>
  </w:style>
  <w:style w:type="character" w:styleId="af6">
    <w:name w:val="page number"/>
    <w:rsid w:val="00CD3BE9"/>
  </w:style>
  <w:style w:type="character" w:customStyle="1" w:styleId="grame">
    <w:name w:val="grame"/>
    <w:rsid w:val="00CD3BE9"/>
  </w:style>
  <w:style w:type="paragraph" w:customStyle="1" w:styleId="Heading">
    <w:name w:val="Heading"/>
    <w:rsid w:val="00CD3BE9"/>
    <w:pPr>
      <w:widowControl w:val="0"/>
      <w:autoSpaceDE w:val="0"/>
      <w:autoSpaceDN w:val="0"/>
      <w:adjustRightInd w:val="0"/>
      <w:spacing w:after="0" w:line="240" w:lineRule="auto"/>
    </w:pPr>
    <w:rPr>
      <w:rFonts w:ascii="Arial" w:eastAsia="Times New Roman" w:hAnsi="Arial" w:cs="Arial"/>
      <w:b/>
      <w:bCs/>
      <w:lang w:eastAsia="ru-RU"/>
    </w:rPr>
  </w:style>
  <w:style w:type="paragraph" w:styleId="af7">
    <w:name w:val="Plain Text"/>
    <w:basedOn w:val="a5"/>
    <w:link w:val="af8"/>
    <w:uiPriority w:val="99"/>
    <w:rsid w:val="00CD3BE9"/>
    <w:pPr>
      <w:ind w:firstLine="0"/>
      <w:jc w:val="left"/>
    </w:pPr>
    <w:rPr>
      <w:rFonts w:ascii="Courier New" w:eastAsia="Times New Roman" w:hAnsi="Courier New" w:cs="Courier New"/>
      <w:sz w:val="20"/>
      <w:szCs w:val="20"/>
    </w:rPr>
  </w:style>
  <w:style w:type="character" w:customStyle="1" w:styleId="af8">
    <w:name w:val="Текст Знак"/>
    <w:basedOn w:val="a7"/>
    <w:link w:val="af7"/>
    <w:uiPriority w:val="99"/>
    <w:rsid w:val="00CD3BE9"/>
    <w:rPr>
      <w:rFonts w:ascii="Courier New" w:eastAsia="Times New Roman" w:hAnsi="Courier New" w:cs="Courier New"/>
      <w:sz w:val="20"/>
      <w:szCs w:val="20"/>
      <w:lang w:eastAsia="ru-RU"/>
    </w:rPr>
  </w:style>
  <w:style w:type="paragraph" w:customStyle="1" w:styleId="ConsNonformat">
    <w:name w:val="ConsNonformat"/>
    <w:link w:val="ConsNonformat0"/>
    <w:rsid w:val="00CD3BE9"/>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character" w:customStyle="1" w:styleId="spelle">
    <w:name w:val="spelle"/>
    <w:rsid w:val="00CD3BE9"/>
  </w:style>
  <w:style w:type="character" w:styleId="af9">
    <w:name w:val="Hyperlink"/>
    <w:uiPriority w:val="99"/>
    <w:rsid w:val="00CD3BE9"/>
    <w:rPr>
      <w:color w:val="000000"/>
      <w:u w:val="none"/>
      <w:effect w:val="none"/>
    </w:rPr>
  </w:style>
  <w:style w:type="paragraph" w:styleId="HTML">
    <w:name w:val="HTML Preformatted"/>
    <w:basedOn w:val="a5"/>
    <w:link w:val="HTML0"/>
    <w:uiPriority w:val="99"/>
    <w:rsid w:val="00CD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basedOn w:val="a7"/>
    <w:link w:val="HTML"/>
    <w:uiPriority w:val="99"/>
    <w:rsid w:val="00CD3BE9"/>
    <w:rPr>
      <w:rFonts w:ascii="Courier New" w:eastAsia="Times New Roman" w:hAnsi="Courier New" w:cs="Courier New"/>
      <w:color w:val="000000"/>
      <w:sz w:val="20"/>
      <w:szCs w:val="20"/>
      <w:lang w:eastAsia="ru-RU"/>
    </w:rPr>
  </w:style>
  <w:style w:type="character" w:customStyle="1" w:styleId="f">
    <w:name w:val="f"/>
    <w:rsid w:val="00CD3BE9"/>
  </w:style>
  <w:style w:type="paragraph" w:styleId="afa">
    <w:name w:val="Body Text Indent"/>
    <w:aliases w:val="Основной текст 1,Основной текст 11"/>
    <w:basedOn w:val="a5"/>
    <w:link w:val="afb"/>
    <w:uiPriority w:val="99"/>
    <w:rsid w:val="00CD3BE9"/>
    <w:pPr>
      <w:spacing w:after="120"/>
      <w:ind w:left="283" w:firstLine="0"/>
      <w:jc w:val="left"/>
    </w:pPr>
    <w:rPr>
      <w:rFonts w:ascii="Arial" w:eastAsia="Times New Roman" w:hAnsi="Arial" w:cs="Arial"/>
      <w:sz w:val="24"/>
      <w:szCs w:val="24"/>
    </w:rPr>
  </w:style>
  <w:style w:type="character" w:customStyle="1" w:styleId="afb">
    <w:name w:val="Основной текст с отступом Знак"/>
    <w:aliases w:val="Основной текст 1 Знак,Основной текст 11 Знак"/>
    <w:basedOn w:val="a7"/>
    <w:link w:val="afa"/>
    <w:uiPriority w:val="99"/>
    <w:rsid w:val="00CD3BE9"/>
    <w:rPr>
      <w:rFonts w:ascii="Arial" w:eastAsia="Times New Roman" w:hAnsi="Arial" w:cs="Arial"/>
      <w:sz w:val="24"/>
      <w:szCs w:val="24"/>
      <w:lang w:eastAsia="ru-RU"/>
    </w:rPr>
  </w:style>
  <w:style w:type="paragraph" w:customStyle="1" w:styleId="FR2">
    <w:name w:val="FR2"/>
    <w:rsid w:val="00CD3BE9"/>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c">
    <w:name w:val="Strong"/>
    <w:uiPriority w:val="22"/>
    <w:qFormat/>
    <w:rsid w:val="00CD3BE9"/>
    <w:rPr>
      <w:b/>
      <w:bCs/>
    </w:rPr>
  </w:style>
  <w:style w:type="paragraph" w:customStyle="1" w:styleId="text">
    <w:name w:val="text"/>
    <w:basedOn w:val="a5"/>
    <w:next w:val="a5"/>
    <w:rsid w:val="00CD3BE9"/>
    <w:pPr>
      <w:autoSpaceDE w:val="0"/>
      <w:autoSpaceDN w:val="0"/>
      <w:adjustRightInd w:val="0"/>
      <w:spacing w:before="28" w:after="28"/>
      <w:ind w:firstLine="0"/>
      <w:jc w:val="left"/>
    </w:pPr>
    <w:rPr>
      <w:rFonts w:ascii="Arial" w:eastAsia="Times New Roman" w:hAnsi="Arial" w:cs="Arial"/>
      <w:sz w:val="24"/>
      <w:szCs w:val="24"/>
    </w:rPr>
  </w:style>
  <w:style w:type="paragraph" w:styleId="afd">
    <w:name w:val="Body Text"/>
    <w:aliases w:val=" Знак1 Знак Знак Знак Знак, Знак1 Знак Знак Знак,Знак1 Знак Знак Знак Знак,bt Знак,Основной текст Знак Знак,bt,Îñíîâíîé òåêñò Çíàê Çíàê,Iniiaiie oaeno Ciae Ciae,Body Text Char,Òàáë òåêñò,Body Text Char2 Char"/>
    <w:basedOn w:val="a5"/>
    <w:link w:val="afe"/>
    <w:uiPriority w:val="99"/>
    <w:rsid w:val="00CD3BE9"/>
    <w:pPr>
      <w:spacing w:after="120"/>
      <w:ind w:firstLine="0"/>
      <w:jc w:val="left"/>
    </w:pPr>
    <w:rPr>
      <w:rFonts w:ascii="Arial" w:eastAsia="Times New Roman" w:hAnsi="Arial" w:cs="Arial"/>
      <w:sz w:val="24"/>
      <w:szCs w:val="24"/>
    </w:rPr>
  </w:style>
  <w:style w:type="character" w:customStyle="1" w:styleId="afe">
    <w:name w:val="Основной текст Знак"/>
    <w:aliases w:val=" Знак1 Знак Знак Знак Знак Знак, Знак1 Знак Знак Знак Знак1,Знак1 Знак Знак Знак Знак Знак,bt Знак Знак,Основной текст Знак Знак Знак,bt Знак1,Îñíîâíîé òåêñò Çíàê Çíàê Знак,Iniiaiie oaeno Ciae Ciae Знак,Body Text Char Знак"/>
    <w:basedOn w:val="a7"/>
    <w:link w:val="afd"/>
    <w:uiPriority w:val="99"/>
    <w:rsid w:val="00CD3BE9"/>
    <w:rPr>
      <w:rFonts w:ascii="Arial" w:eastAsia="Times New Roman" w:hAnsi="Arial" w:cs="Arial"/>
      <w:sz w:val="24"/>
      <w:szCs w:val="24"/>
      <w:lang w:eastAsia="ru-RU"/>
    </w:rPr>
  </w:style>
  <w:style w:type="paragraph" w:styleId="23">
    <w:name w:val="List 2"/>
    <w:basedOn w:val="a5"/>
    <w:rsid w:val="00CD3BE9"/>
    <w:pPr>
      <w:ind w:left="566" w:hanging="283"/>
      <w:jc w:val="left"/>
    </w:pPr>
    <w:rPr>
      <w:rFonts w:ascii="Arial" w:eastAsia="Times New Roman" w:hAnsi="Arial" w:cs="Arial"/>
      <w:sz w:val="20"/>
      <w:szCs w:val="20"/>
    </w:rPr>
  </w:style>
  <w:style w:type="paragraph" w:styleId="32">
    <w:name w:val="List 3"/>
    <w:basedOn w:val="a5"/>
    <w:rsid w:val="00CD3BE9"/>
    <w:pPr>
      <w:ind w:left="849" w:hanging="283"/>
      <w:jc w:val="left"/>
    </w:pPr>
    <w:rPr>
      <w:rFonts w:ascii="Arial" w:eastAsia="Times New Roman" w:hAnsi="Arial" w:cs="Arial"/>
      <w:sz w:val="20"/>
      <w:szCs w:val="20"/>
    </w:rPr>
  </w:style>
  <w:style w:type="paragraph" w:customStyle="1" w:styleId="15">
    <w:name w:val="Знак1"/>
    <w:basedOn w:val="a5"/>
    <w:rsid w:val="00CD3BE9"/>
    <w:pPr>
      <w:spacing w:line="240" w:lineRule="exact"/>
      <w:ind w:firstLine="0"/>
    </w:pPr>
    <w:rPr>
      <w:rFonts w:ascii="Arial" w:eastAsia="Times New Roman" w:hAnsi="Arial" w:cs="Arial"/>
      <w:sz w:val="24"/>
      <w:szCs w:val="24"/>
      <w:lang w:val="en-US"/>
    </w:rPr>
  </w:style>
  <w:style w:type="paragraph" w:styleId="aff">
    <w:name w:val="Balloon Text"/>
    <w:aliases w:val=" Знак5"/>
    <w:basedOn w:val="a5"/>
    <w:link w:val="aff0"/>
    <w:rsid w:val="00CD3BE9"/>
    <w:pPr>
      <w:ind w:firstLine="0"/>
      <w:jc w:val="left"/>
    </w:pPr>
    <w:rPr>
      <w:rFonts w:ascii="Tahoma" w:eastAsia="Times New Roman" w:hAnsi="Tahoma" w:cs="Tahoma"/>
      <w:sz w:val="16"/>
      <w:szCs w:val="16"/>
    </w:rPr>
  </w:style>
  <w:style w:type="character" w:customStyle="1" w:styleId="aff0">
    <w:name w:val="Текст выноски Знак"/>
    <w:aliases w:val=" Знак5 Знак"/>
    <w:basedOn w:val="a7"/>
    <w:link w:val="aff"/>
    <w:rsid w:val="00CD3BE9"/>
    <w:rPr>
      <w:rFonts w:ascii="Tahoma" w:eastAsia="Times New Roman" w:hAnsi="Tahoma" w:cs="Tahoma"/>
      <w:sz w:val="16"/>
      <w:szCs w:val="16"/>
      <w:lang w:eastAsia="ru-RU"/>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5"/>
    <w:rsid w:val="00CD3BE9"/>
    <w:pPr>
      <w:spacing w:after="120" w:line="480" w:lineRule="auto"/>
      <w:ind w:left="283" w:firstLine="0"/>
      <w:jc w:val="left"/>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7"/>
    <w:link w:val="24"/>
    <w:rsid w:val="00CD3BE9"/>
    <w:rPr>
      <w:rFonts w:ascii="Arial" w:eastAsia="Times New Roman" w:hAnsi="Arial" w:cs="Arial"/>
      <w:sz w:val="24"/>
      <w:szCs w:val="24"/>
      <w:lang w:eastAsia="ru-RU"/>
    </w:rPr>
  </w:style>
  <w:style w:type="paragraph" w:styleId="26">
    <w:name w:val="Body Text 2"/>
    <w:aliases w:val=" Знак1"/>
    <w:basedOn w:val="a5"/>
    <w:link w:val="27"/>
    <w:uiPriority w:val="99"/>
    <w:rsid w:val="00CD3BE9"/>
    <w:pPr>
      <w:spacing w:after="120" w:line="480" w:lineRule="auto"/>
      <w:ind w:firstLine="0"/>
      <w:jc w:val="left"/>
    </w:pPr>
    <w:rPr>
      <w:rFonts w:ascii="Arial" w:eastAsia="Times New Roman" w:hAnsi="Arial" w:cs="Arial"/>
      <w:sz w:val="24"/>
      <w:szCs w:val="24"/>
    </w:rPr>
  </w:style>
  <w:style w:type="character" w:customStyle="1" w:styleId="27">
    <w:name w:val="Основной текст 2 Знак"/>
    <w:aliases w:val=" Знак1 Знак"/>
    <w:basedOn w:val="a7"/>
    <w:link w:val="26"/>
    <w:uiPriority w:val="99"/>
    <w:rsid w:val="00CD3BE9"/>
    <w:rPr>
      <w:rFonts w:ascii="Arial" w:eastAsia="Times New Roman" w:hAnsi="Arial" w:cs="Arial"/>
      <w:sz w:val="24"/>
      <w:szCs w:val="24"/>
      <w:lang w:eastAsia="ru-RU"/>
    </w:rPr>
  </w:style>
  <w:style w:type="character" w:customStyle="1" w:styleId="S10">
    <w:name w:val="S_Маркированный Знак1"/>
    <w:link w:val="S6"/>
    <w:locked/>
    <w:rsid w:val="00CD3BE9"/>
    <w:rPr>
      <w:sz w:val="24"/>
      <w:szCs w:val="24"/>
    </w:rPr>
  </w:style>
  <w:style w:type="paragraph" w:customStyle="1" w:styleId="S6">
    <w:name w:val="S_Маркированный"/>
    <w:basedOn w:val="aff1"/>
    <w:link w:val="S10"/>
    <w:autoRedefine/>
    <w:qFormat/>
    <w:rsid w:val="00CD3BE9"/>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1">
    <w:name w:val="List Bullet"/>
    <w:basedOn w:val="a5"/>
    <w:rsid w:val="00CD3BE9"/>
    <w:pPr>
      <w:ind w:left="1069" w:hanging="360"/>
      <w:jc w:val="left"/>
    </w:pPr>
    <w:rPr>
      <w:rFonts w:ascii="Arial" w:eastAsia="Times New Roman" w:hAnsi="Arial" w:cs="Arial"/>
      <w:sz w:val="24"/>
      <w:szCs w:val="24"/>
    </w:rPr>
  </w:style>
  <w:style w:type="paragraph" w:customStyle="1" w:styleId="S7">
    <w:name w:val="S_Обычный"/>
    <w:basedOn w:val="a5"/>
    <w:link w:val="S8"/>
    <w:qFormat/>
    <w:rsid w:val="00CD3BE9"/>
    <w:pPr>
      <w:spacing w:line="360" w:lineRule="auto"/>
      <w:ind w:firstLine="709"/>
    </w:pPr>
    <w:rPr>
      <w:rFonts w:ascii="Arial" w:eastAsia="Times New Roman" w:hAnsi="Arial" w:cs="Arial"/>
      <w:sz w:val="24"/>
      <w:szCs w:val="24"/>
    </w:rPr>
  </w:style>
  <w:style w:type="character" w:customStyle="1" w:styleId="S8">
    <w:name w:val="S_Обычный Знак"/>
    <w:link w:val="S7"/>
    <w:locked/>
    <w:rsid w:val="00CD3BE9"/>
    <w:rPr>
      <w:rFonts w:ascii="Arial" w:eastAsia="Times New Roman" w:hAnsi="Arial" w:cs="Arial"/>
      <w:sz w:val="24"/>
      <w:szCs w:val="24"/>
      <w:lang w:eastAsia="ru-RU"/>
    </w:rPr>
  </w:style>
  <w:style w:type="paragraph" w:customStyle="1" w:styleId="S9">
    <w:name w:val="S_Таблица"/>
    <w:basedOn w:val="a5"/>
    <w:link w:val="Sa"/>
    <w:autoRedefine/>
    <w:rsid w:val="00CD3BE9"/>
    <w:pPr>
      <w:widowControl w:val="0"/>
      <w:tabs>
        <w:tab w:val="num" w:pos="1440"/>
      </w:tabs>
      <w:ind w:firstLine="0"/>
      <w:jc w:val="right"/>
    </w:pPr>
    <w:rPr>
      <w:rFonts w:ascii="Arial" w:eastAsia="Times New Roman" w:hAnsi="Arial" w:cs="Arial"/>
      <w:color w:val="008000"/>
      <w:sz w:val="24"/>
      <w:szCs w:val="24"/>
    </w:rPr>
  </w:style>
  <w:style w:type="character" w:customStyle="1" w:styleId="Sa">
    <w:name w:val="S_Таблица Знак"/>
    <w:link w:val="S9"/>
    <w:locked/>
    <w:rsid w:val="00CD3BE9"/>
    <w:rPr>
      <w:rFonts w:ascii="Arial" w:eastAsia="Times New Roman" w:hAnsi="Arial" w:cs="Arial"/>
      <w:color w:val="008000"/>
      <w:sz w:val="24"/>
      <w:szCs w:val="24"/>
      <w:lang w:eastAsia="ru-RU"/>
    </w:rPr>
  </w:style>
  <w:style w:type="character" w:customStyle="1" w:styleId="Sb">
    <w:name w:val="S_Обычный в таблице Знак"/>
    <w:link w:val="Sc"/>
    <w:locked/>
    <w:rsid w:val="00CD3BE9"/>
    <w:rPr>
      <w:sz w:val="24"/>
      <w:szCs w:val="24"/>
    </w:rPr>
  </w:style>
  <w:style w:type="paragraph" w:customStyle="1" w:styleId="Sc">
    <w:name w:val="S_Обычный в таблице"/>
    <w:basedOn w:val="a5"/>
    <w:link w:val="Sb"/>
    <w:rsid w:val="00CD3BE9"/>
    <w:pPr>
      <w:ind w:firstLine="0"/>
      <w:jc w:val="center"/>
    </w:pPr>
    <w:rPr>
      <w:rFonts w:asciiTheme="minorHAnsi" w:eastAsiaTheme="minorHAnsi" w:hAnsiTheme="minorHAnsi" w:cstheme="minorBidi"/>
      <w:sz w:val="24"/>
      <w:szCs w:val="24"/>
      <w:lang w:eastAsia="en-US"/>
    </w:rPr>
  </w:style>
  <w:style w:type="paragraph" w:customStyle="1" w:styleId="aff2">
    <w:name w:val="Примечание"/>
    <w:basedOn w:val="a5"/>
    <w:rsid w:val="00CD3BE9"/>
    <w:pPr>
      <w:ind w:firstLine="567"/>
    </w:pPr>
    <w:rPr>
      <w:rFonts w:ascii="Arial" w:eastAsia="Times New Roman" w:hAnsi="Arial" w:cs="Arial"/>
      <w:sz w:val="20"/>
      <w:szCs w:val="20"/>
    </w:rPr>
  </w:style>
  <w:style w:type="paragraph" w:customStyle="1" w:styleId="ConsCell">
    <w:name w:val="ConsCell"/>
    <w:rsid w:val="00CD3BE9"/>
    <w:pPr>
      <w:widowControl w:val="0"/>
      <w:autoSpaceDE w:val="0"/>
      <w:autoSpaceDN w:val="0"/>
      <w:adjustRightInd w:val="0"/>
      <w:spacing w:after="0" w:line="240" w:lineRule="auto"/>
      <w:ind w:right="19772"/>
    </w:pPr>
    <w:rPr>
      <w:rFonts w:ascii="Arial" w:eastAsia="Times New Roman" w:hAnsi="Arial" w:cs="Arial"/>
      <w:lang w:eastAsia="ru-RU"/>
    </w:rPr>
  </w:style>
  <w:style w:type="paragraph" w:styleId="aff3">
    <w:name w:val="annotation text"/>
    <w:basedOn w:val="a5"/>
    <w:link w:val="aff4"/>
    <w:rsid w:val="00CD3BE9"/>
    <w:pPr>
      <w:ind w:firstLine="0"/>
      <w:jc w:val="left"/>
    </w:pPr>
    <w:rPr>
      <w:rFonts w:ascii="Arial" w:eastAsia="Times New Roman" w:hAnsi="Arial" w:cs="Arial"/>
      <w:sz w:val="20"/>
      <w:szCs w:val="20"/>
    </w:rPr>
  </w:style>
  <w:style w:type="character" w:customStyle="1" w:styleId="aff4">
    <w:name w:val="Текст примечания Знак"/>
    <w:basedOn w:val="a7"/>
    <w:link w:val="aff3"/>
    <w:rsid w:val="00CD3BE9"/>
    <w:rPr>
      <w:rFonts w:ascii="Arial" w:eastAsia="Times New Roman" w:hAnsi="Arial" w:cs="Arial"/>
      <w:sz w:val="20"/>
      <w:szCs w:val="20"/>
      <w:lang w:eastAsia="ru-RU"/>
    </w:rPr>
  </w:style>
  <w:style w:type="paragraph" w:customStyle="1" w:styleId="aff5">
    <w:name w:val="приложения рнгп"/>
    <w:basedOn w:val="20"/>
    <w:autoRedefine/>
    <w:rsid w:val="00CD3BE9"/>
    <w:pPr>
      <w:keepNext w:val="0"/>
      <w:widowControl w:val="0"/>
      <w:tabs>
        <w:tab w:val="left" w:pos="992"/>
      </w:tabs>
      <w:spacing w:before="0" w:after="0" w:line="239" w:lineRule="auto"/>
      <w:ind w:firstLine="709"/>
      <w:jc w:val="right"/>
    </w:pPr>
    <w:rPr>
      <w:rFonts w:ascii="Times New Roman" w:hAnsi="Times New Roman" w:cs="Times New Roman"/>
      <w:bCs w:val="0"/>
      <w:i w:val="0"/>
      <w:iCs w:val="0"/>
      <w:sz w:val="24"/>
      <w:szCs w:val="24"/>
      <w:lang w:eastAsia="en-US"/>
    </w:rPr>
  </w:style>
  <w:style w:type="paragraph" w:styleId="33">
    <w:name w:val="Body Text Indent 3"/>
    <w:basedOn w:val="a5"/>
    <w:link w:val="34"/>
    <w:rsid w:val="00CD3BE9"/>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basedOn w:val="a7"/>
    <w:link w:val="33"/>
    <w:rsid w:val="00CD3BE9"/>
    <w:rPr>
      <w:rFonts w:ascii="Arial" w:eastAsia="Times New Roman" w:hAnsi="Arial" w:cs="Arial"/>
      <w:sz w:val="16"/>
      <w:szCs w:val="16"/>
      <w:lang w:eastAsia="ru-RU"/>
    </w:rPr>
  </w:style>
  <w:style w:type="paragraph" w:styleId="28">
    <w:name w:val="List Continue 2"/>
    <w:basedOn w:val="a5"/>
    <w:rsid w:val="00CD3BE9"/>
    <w:pPr>
      <w:spacing w:after="120"/>
      <w:ind w:left="566" w:firstLine="0"/>
      <w:jc w:val="left"/>
    </w:pPr>
    <w:rPr>
      <w:rFonts w:ascii="Arial" w:eastAsia="Times New Roman" w:hAnsi="Arial" w:cs="Arial"/>
      <w:sz w:val="24"/>
      <w:szCs w:val="24"/>
    </w:rPr>
  </w:style>
  <w:style w:type="paragraph" w:styleId="35">
    <w:name w:val="List Continue 3"/>
    <w:basedOn w:val="a5"/>
    <w:rsid w:val="00CD3BE9"/>
    <w:pPr>
      <w:spacing w:after="120"/>
      <w:ind w:left="849" w:firstLine="0"/>
      <w:jc w:val="left"/>
    </w:pPr>
    <w:rPr>
      <w:rFonts w:ascii="Arial" w:eastAsia="Times New Roman" w:hAnsi="Arial" w:cs="Arial"/>
      <w:sz w:val="24"/>
      <w:szCs w:val="24"/>
    </w:rPr>
  </w:style>
  <w:style w:type="paragraph" w:customStyle="1" w:styleId="16">
    <w:name w:val="Стиль1"/>
    <w:basedOn w:val="a5"/>
    <w:rsid w:val="00CD3BE9"/>
    <w:pPr>
      <w:ind w:firstLine="0"/>
      <w:jc w:val="center"/>
    </w:pPr>
    <w:rPr>
      <w:rFonts w:ascii="Arial" w:eastAsia="Times New Roman" w:hAnsi="Arial" w:cs="Arial"/>
      <w:sz w:val="20"/>
      <w:szCs w:val="20"/>
    </w:rPr>
  </w:style>
  <w:style w:type="paragraph" w:customStyle="1" w:styleId="textn">
    <w:name w:val="textn"/>
    <w:basedOn w:val="a5"/>
    <w:rsid w:val="00CD3BE9"/>
    <w:pPr>
      <w:spacing w:before="100" w:beforeAutospacing="1" w:after="100" w:afterAutospacing="1"/>
      <w:ind w:firstLine="0"/>
      <w:jc w:val="left"/>
    </w:pPr>
    <w:rPr>
      <w:rFonts w:ascii="Arial" w:eastAsia="Times New Roman" w:hAnsi="Arial" w:cs="Arial"/>
      <w:sz w:val="24"/>
      <w:szCs w:val="24"/>
    </w:rPr>
  </w:style>
  <w:style w:type="paragraph" w:customStyle="1" w:styleId="29">
    <w:name w:val="Знак2"/>
    <w:basedOn w:val="a5"/>
    <w:rsid w:val="00CD3BE9"/>
    <w:pPr>
      <w:spacing w:line="240" w:lineRule="exact"/>
      <w:ind w:firstLine="0"/>
    </w:pPr>
    <w:rPr>
      <w:rFonts w:ascii="Arial" w:eastAsia="Times New Roman" w:hAnsi="Arial" w:cs="Arial"/>
      <w:sz w:val="24"/>
      <w:szCs w:val="24"/>
      <w:lang w:val="en-US"/>
    </w:rPr>
  </w:style>
  <w:style w:type="character" w:customStyle="1" w:styleId="FontStyle11">
    <w:name w:val="Font Style11"/>
    <w:rsid w:val="00CD3BE9"/>
    <w:rPr>
      <w:rFonts w:ascii="Times New Roman" w:hAnsi="Times New Roman" w:cs="Times New Roman"/>
      <w:sz w:val="26"/>
      <w:szCs w:val="26"/>
    </w:rPr>
  </w:style>
  <w:style w:type="paragraph" w:customStyle="1" w:styleId="36">
    <w:name w:val="Знак3"/>
    <w:basedOn w:val="a5"/>
    <w:rsid w:val="00CD3BE9"/>
    <w:pPr>
      <w:spacing w:line="240" w:lineRule="exact"/>
      <w:ind w:firstLine="0"/>
    </w:pPr>
    <w:rPr>
      <w:rFonts w:ascii="Arial" w:eastAsia="Times New Roman" w:hAnsi="Arial" w:cs="Arial"/>
      <w:sz w:val="24"/>
      <w:szCs w:val="24"/>
      <w:lang w:val="en-US"/>
    </w:rPr>
  </w:style>
  <w:style w:type="paragraph" w:customStyle="1" w:styleId="41">
    <w:name w:val="Знак4"/>
    <w:basedOn w:val="a5"/>
    <w:rsid w:val="00CD3BE9"/>
    <w:pPr>
      <w:spacing w:line="240" w:lineRule="exact"/>
      <w:ind w:firstLine="0"/>
    </w:pPr>
    <w:rPr>
      <w:rFonts w:ascii="Arial" w:eastAsia="Times New Roman" w:hAnsi="Arial" w:cs="Arial"/>
      <w:sz w:val="24"/>
      <w:szCs w:val="24"/>
      <w:lang w:val="en-US"/>
    </w:rPr>
  </w:style>
  <w:style w:type="paragraph" w:customStyle="1" w:styleId="51">
    <w:name w:val="Знак5"/>
    <w:basedOn w:val="a5"/>
    <w:rsid w:val="00CD3BE9"/>
    <w:pPr>
      <w:spacing w:line="240" w:lineRule="exact"/>
      <w:ind w:firstLine="0"/>
    </w:pPr>
    <w:rPr>
      <w:rFonts w:ascii="Arial" w:eastAsia="Times New Roman" w:hAnsi="Arial" w:cs="Arial"/>
      <w:sz w:val="24"/>
      <w:szCs w:val="24"/>
      <w:lang w:val="en-US"/>
    </w:rPr>
  </w:style>
  <w:style w:type="paragraph" w:customStyle="1" w:styleId="61">
    <w:name w:val="Знак6"/>
    <w:basedOn w:val="a5"/>
    <w:rsid w:val="00CD3BE9"/>
    <w:pPr>
      <w:spacing w:line="240" w:lineRule="exact"/>
      <w:ind w:firstLine="0"/>
    </w:pPr>
    <w:rPr>
      <w:rFonts w:ascii="Arial" w:eastAsia="Times New Roman" w:hAnsi="Arial" w:cs="Arial"/>
      <w:sz w:val="24"/>
      <w:szCs w:val="24"/>
      <w:lang w:val="en-US"/>
    </w:rPr>
  </w:style>
  <w:style w:type="paragraph" w:customStyle="1" w:styleId="71">
    <w:name w:val="Знак7"/>
    <w:basedOn w:val="a5"/>
    <w:rsid w:val="00CD3BE9"/>
    <w:pPr>
      <w:spacing w:line="240" w:lineRule="exact"/>
      <w:ind w:firstLine="0"/>
    </w:pPr>
    <w:rPr>
      <w:rFonts w:ascii="Arial" w:eastAsia="Times New Roman" w:hAnsi="Arial" w:cs="Arial"/>
      <w:sz w:val="24"/>
      <w:szCs w:val="24"/>
      <w:lang w:val="en-US"/>
    </w:rPr>
  </w:style>
  <w:style w:type="paragraph" w:customStyle="1" w:styleId="81">
    <w:name w:val="Знак8"/>
    <w:basedOn w:val="a5"/>
    <w:rsid w:val="00CD3BE9"/>
    <w:pPr>
      <w:spacing w:line="240" w:lineRule="exact"/>
      <w:ind w:firstLine="0"/>
    </w:pPr>
    <w:rPr>
      <w:rFonts w:ascii="Arial" w:eastAsia="Times New Roman" w:hAnsi="Arial" w:cs="Arial"/>
      <w:sz w:val="24"/>
      <w:szCs w:val="24"/>
      <w:lang w:val="en-US"/>
    </w:rPr>
  </w:style>
  <w:style w:type="paragraph" w:customStyle="1" w:styleId="91">
    <w:name w:val="Знак9"/>
    <w:basedOn w:val="a5"/>
    <w:rsid w:val="00CD3BE9"/>
    <w:pPr>
      <w:spacing w:line="240" w:lineRule="exact"/>
      <w:ind w:firstLine="0"/>
    </w:pPr>
    <w:rPr>
      <w:rFonts w:ascii="Arial" w:eastAsia="Times New Roman" w:hAnsi="Arial" w:cs="Arial"/>
      <w:sz w:val="24"/>
      <w:szCs w:val="24"/>
      <w:lang w:val="en-US"/>
    </w:rPr>
  </w:style>
  <w:style w:type="character" w:customStyle="1" w:styleId="apple-style-span">
    <w:name w:val="apple-style-span"/>
    <w:rsid w:val="00CD3BE9"/>
  </w:style>
  <w:style w:type="paragraph" w:customStyle="1" w:styleId="100">
    <w:name w:val="Знак10"/>
    <w:basedOn w:val="a5"/>
    <w:rsid w:val="00CD3BE9"/>
    <w:pPr>
      <w:spacing w:line="240" w:lineRule="exact"/>
      <w:ind w:firstLine="0"/>
    </w:pPr>
    <w:rPr>
      <w:rFonts w:ascii="Arial" w:eastAsia="Times New Roman" w:hAnsi="Arial" w:cs="Arial"/>
      <w:sz w:val="24"/>
      <w:szCs w:val="24"/>
      <w:lang w:val="en-US"/>
    </w:rPr>
  </w:style>
  <w:style w:type="paragraph" w:customStyle="1" w:styleId="FORMATTEXT">
    <w:name w:val=".FORMATTEXT"/>
    <w:rsid w:val="00CD3B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7">
    <w:name w:val="Знак1 Знак Знак Знак"/>
    <w:basedOn w:val="a5"/>
    <w:rsid w:val="00CD3BE9"/>
    <w:pPr>
      <w:ind w:firstLine="0"/>
      <w:jc w:val="left"/>
    </w:pPr>
    <w:rPr>
      <w:rFonts w:ascii="Verdana" w:eastAsia="Times New Roman" w:hAnsi="Verdana" w:cs="Verdana"/>
      <w:sz w:val="20"/>
      <w:szCs w:val="20"/>
      <w:lang w:val="en-US"/>
    </w:rPr>
  </w:style>
  <w:style w:type="paragraph" w:customStyle="1" w:styleId="120">
    <w:name w:val="Знак12"/>
    <w:basedOn w:val="a5"/>
    <w:rsid w:val="00CD3BE9"/>
    <w:pPr>
      <w:spacing w:line="240" w:lineRule="exact"/>
      <w:ind w:firstLine="0"/>
    </w:pPr>
    <w:rPr>
      <w:rFonts w:eastAsia="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formattext0">
    <w:name w:val="formattext"/>
    <w:basedOn w:val="a5"/>
    <w:rsid w:val="00CD3BE9"/>
    <w:pPr>
      <w:spacing w:before="100" w:beforeAutospacing="1" w:after="100" w:afterAutospacing="1"/>
      <w:ind w:firstLine="0"/>
      <w:jc w:val="left"/>
    </w:pPr>
    <w:rPr>
      <w:rFonts w:eastAsia="Times New Roman"/>
      <w:sz w:val="24"/>
      <w:szCs w:val="24"/>
    </w:rPr>
  </w:style>
  <w:style w:type="character" w:customStyle="1" w:styleId="text11">
    <w:name w:val="text11"/>
    <w:rsid w:val="00CD3BE9"/>
    <w:rPr>
      <w:b/>
      <w:bCs/>
      <w:color w:val="333333"/>
      <w:sz w:val="20"/>
      <w:szCs w:val="20"/>
      <w:u w:val="single"/>
    </w:rPr>
  </w:style>
  <w:style w:type="paragraph" w:customStyle="1" w:styleId="18">
    <w:name w:val="Обычный1"/>
    <w:rsid w:val="00CD3BE9"/>
    <w:pPr>
      <w:widowControl w:val="0"/>
      <w:spacing w:after="0" w:line="260" w:lineRule="auto"/>
      <w:ind w:firstLine="220"/>
      <w:jc w:val="both"/>
    </w:pPr>
    <w:rPr>
      <w:rFonts w:ascii="Arial" w:eastAsia="Times New Roman" w:hAnsi="Arial" w:cs="Times New Roman"/>
      <w:b/>
      <w:snapToGrid w:val="0"/>
      <w:sz w:val="18"/>
      <w:lang w:eastAsia="ru-RU"/>
    </w:rPr>
  </w:style>
  <w:style w:type="character" w:customStyle="1" w:styleId="highlighthighlightactive">
    <w:name w:val="highlight highlight_active"/>
    <w:rsid w:val="00CD3BE9"/>
  </w:style>
  <w:style w:type="character" w:customStyle="1" w:styleId="context">
    <w:name w:val="context"/>
    <w:rsid w:val="00CD3BE9"/>
  </w:style>
  <w:style w:type="character" w:customStyle="1" w:styleId="contextcurrent">
    <w:name w:val="context_current"/>
    <w:rsid w:val="00CD3BE9"/>
  </w:style>
  <w:style w:type="paragraph" w:customStyle="1" w:styleId="11Char">
    <w:name w:val="Знак1 Знак Знак Знак Знак Знак Знак Знак Знак1 Char"/>
    <w:basedOn w:val="a5"/>
    <w:rsid w:val="00CD3BE9"/>
    <w:pPr>
      <w:spacing w:after="160" w:line="240" w:lineRule="exact"/>
      <w:ind w:firstLine="0"/>
      <w:jc w:val="left"/>
    </w:pPr>
    <w:rPr>
      <w:rFonts w:ascii="Verdana" w:eastAsia="Times New Roman" w:hAnsi="Verdana"/>
      <w:sz w:val="20"/>
      <w:szCs w:val="20"/>
      <w:lang w:val="en-US"/>
    </w:rPr>
  </w:style>
  <w:style w:type="paragraph" w:styleId="2">
    <w:name w:val="List Bullet 2"/>
    <w:basedOn w:val="a5"/>
    <w:rsid w:val="00CD3BE9"/>
    <w:pPr>
      <w:numPr>
        <w:numId w:val="1"/>
      </w:numPr>
      <w:jc w:val="left"/>
    </w:pPr>
    <w:rPr>
      <w:rFonts w:eastAsia="Times New Roman"/>
      <w:sz w:val="24"/>
      <w:szCs w:val="24"/>
    </w:rPr>
  </w:style>
  <w:style w:type="character" w:customStyle="1" w:styleId="WW8Num4z1">
    <w:name w:val="WW8Num4z1"/>
    <w:rsid w:val="00CD3BE9"/>
    <w:rPr>
      <w:rFonts w:ascii="Courier New" w:hAnsi="Courier New" w:cs="Courier New"/>
    </w:rPr>
  </w:style>
  <w:style w:type="paragraph" w:customStyle="1" w:styleId="19">
    <w:name w:val="Знак Знак1 Знак"/>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match">
    <w:name w:val="match"/>
    <w:rsid w:val="00CD3BE9"/>
  </w:style>
  <w:style w:type="character" w:customStyle="1" w:styleId="visited">
    <w:name w:val="visited"/>
    <w:rsid w:val="00CD3BE9"/>
  </w:style>
  <w:style w:type="paragraph" w:customStyle="1" w:styleId="formattexttopleveltext">
    <w:name w:val="formattext topleveltext"/>
    <w:basedOn w:val="a5"/>
    <w:rsid w:val="00CD3BE9"/>
    <w:pPr>
      <w:spacing w:before="100" w:beforeAutospacing="1" w:after="100" w:afterAutospacing="1"/>
      <w:ind w:firstLine="0"/>
      <w:jc w:val="left"/>
    </w:pPr>
    <w:rPr>
      <w:rFonts w:eastAsia="Times New Roman"/>
      <w:sz w:val="24"/>
      <w:szCs w:val="24"/>
    </w:rPr>
  </w:style>
  <w:style w:type="character" w:customStyle="1" w:styleId="FontStyle15">
    <w:name w:val="Font Style15"/>
    <w:rsid w:val="00CD3BE9"/>
    <w:rPr>
      <w:rFonts w:ascii="Times New Roman" w:hAnsi="Times New Roman" w:cs="Times New Roman"/>
      <w:sz w:val="24"/>
      <w:szCs w:val="24"/>
    </w:rPr>
  </w:style>
  <w:style w:type="paragraph" w:customStyle="1" w:styleId="Style9">
    <w:name w:val="Style9"/>
    <w:basedOn w:val="a5"/>
    <w:rsid w:val="00CD3BE9"/>
    <w:pPr>
      <w:widowControl w:val="0"/>
      <w:autoSpaceDE w:val="0"/>
      <w:autoSpaceDN w:val="0"/>
      <w:adjustRightInd w:val="0"/>
      <w:spacing w:line="331" w:lineRule="exact"/>
      <w:ind w:firstLine="734"/>
    </w:pPr>
    <w:rPr>
      <w:rFonts w:eastAsia="Times New Roman"/>
      <w:sz w:val="24"/>
      <w:szCs w:val="24"/>
    </w:rPr>
  </w:style>
  <w:style w:type="paragraph" w:customStyle="1" w:styleId="2a">
    <w:name w:val="Знак Знак Знак2 Знак Знак Знак Знак Знак Знак Знак"/>
    <w:basedOn w:val="a5"/>
    <w:rsid w:val="00CD3BE9"/>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5"/>
    <w:rsid w:val="00CD3BE9"/>
    <w:pPr>
      <w:ind w:firstLine="0"/>
      <w:jc w:val="left"/>
    </w:pPr>
    <w:rPr>
      <w:rFonts w:ascii="Verdana" w:eastAsia="Times New Roman" w:hAnsi="Verdana" w:cs="Verdana"/>
      <w:sz w:val="20"/>
      <w:szCs w:val="20"/>
      <w:lang w:val="en-US"/>
    </w:rPr>
  </w:style>
  <w:style w:type="paragraph" w:customStyle="1" w:styleId="centerarticlelink">
    <w:name w:val="centerarticlelink"/>
    <w:basedOn w:val="a5"/>
    <w:rsid w:val="00CD3BE9"/>
    <w:pPr>
      <w:spacing w:before="100" w:beforeAutospacing="1" w:after="100" w:afterAutospacing="1"/>
      <w:ind w:firstLine="0"/>
      <w:jc w:val="left"/>
    </w:pPr>
    <w:rPr>
      <w:rFonts w:ascii="Arial" w:eastAsia="Times New Roman" w:hAnsi="Arial" w:cs="Arial"/>
      <w:color w:val="000000"/>
      <w:sz w:val="24"/>
      <w:szCs w:val="24"/>
    </w:rPr>
  </w:style>
  <w:style w:type="paragraph" w:customStyle="1" w:styleId="txt">
    <w:name w:val="txt"/>
    <w:basedOn w:val="a5"/>
    <w:rsid w:val="00CD3BE9"/>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5"/>
    <w:rsid w:val="00CD3BE9"/>
    <w:pPr>
      <w:ind w:firstLine="0"/>
      <w:jc w:val="left"/>
    </w:pPr>
    <w:rPr>
      <w:rFonts w:ascii="Arial" w:eastAsia="Times New Roman" w:hAnsi="Arial" w:cs="Arial"/>
      <w:b/>
      <w:bCs/>
    </w:rPr>
  </w:style>
  <w:style w:type="paragraph" w:customStyle="1" w:styleId="western">
    <w:name w:val="western"/>
    <w:basedOn w:val="a5"/>
    <w:rsid w:val="00CD3BE9"/>
    <w:pPr>
      <w:spacing w:before="100" w:beforeAutospacing="1" w:after="100" w:afterAutospacing="1"/>
      <w:ind w:firstLine="0"/>
      <w:jc w:val="left"/>
    </w:pPr>
    <w:rPr>
      <w:rFonts w:eastAsia="Times New Roman"/>
      <w:sz w:val="24"/>
      <w:szCs w:val="24"/>
    </w:rPr>
  </w:style>
  <w:style w:type="character" w:customStyle="1" w:styleId="Normal">
    <w:name w:val="Normal Знак"/>
    <w:locked/>
    <w:rsid w:val="00CD3BE9"/>
    <w:rPr>
      <w:sz w:val="24"/>
      <w:szCs w:val="24"/>
      <w:lang w:val="ru-RU" w:eastAsia="ru-RU"/>
    </w:rPr>
  </w:style>
  <w:style w:type="paragraph" w:customStyle="1" w:styleId="ConsTitle">
    <w:name w:val="ConsTitle"/>
    <w:rsid w:val="00CD3BE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CD3BE9"/>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CD3BE9"/>
    <w:pPr>
      <w:keepNext/>
      <w:ind w:firstLine="0"/>
      <w:jc w:val="center"/>
    </w:pPr>
    <w:rPr>
      <w:rFonts w:eastAsia="Times New Roman"/>
      <w:sz w:val="24"/>
      <w:szCs w:val="24"/>
    </w:rPr>
  </w:style>
  <w:style w:type="paragraph" w:customStyle="1" w:styleId="Normal10-022">
    <w:name w:val="Стиль Normal + 10 пт полужирный По центру Слева:  -02 см Справ...2"/>
    <w:basedOn w:val="a5"/>
    <w:link w:val="Normal10-0220"/>
    <w:rsid w:val="00CD3BE9"/>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CD3BE9"/>
    <w:rPr>
      <w:rFonts w:ascii="Times New Roman" w:eastAsia="Times New Roman" w:hAnsi="Times New Roman" w:cs="Times New Roman"/>
      <w:b/>
      <w:bCs/>
      <w:sz w:val="20"/>
      <w:szCs w:val="20"/>
      <w:lang w:eastAsia="ru-RU"/>
    </w:rPr>
  </w:style>
  <w:style w:type="character" w:customStyle="1" w:styleId="FontStyle88">
    <w:name w:val="Font Style88"/>
    <w:rsid w:val="00CD3BE9"/>
    <w:rPr>
      <w:rFonts w:ascii="Times New Roman" w:hAnsi="Times New Roman" w:cs="Times New Roman"/>
      <w:sz w:val="22"/>
      <w:szCs w:val="22"/>
    </w:rPr>
  </w:style>
  <w:style w:type="paragraph" w:customStyle="1" w:styleId="111">
    <w:name w:val="Знак11"/>
    <w:basedOn w:val="a5"/>
    <w:rsid w:val="00CD3BE9"/>
    <w:pPr>
      <w:ind w:firstLine="0"/>
      <w:jc w:val="left"/>
    </w:pPr>
    <w:rPr>
      <w:rFonts w:ascii="Verdana" w:eastAsia="Times New Roman" w:hAnsi="Verdana" w:cs="Verdana"/>
      <w:sz w:val="20"/>
      <w:szCs w:val="20"/>
      <w:lang w:val="en-US"/>
    </w:rPr>
  </w:style>
  <w:style w:type="paragraph" w:customStyle="1" w:styleId="aff7">
    <w:name w:val="Знак Знак Знак Знак"/>
    <w:basedOn w:val="a5"/>
    <w:rsid w:val="00CD3BE9"/>
    <w:pPr>
      <w:ind w:firstLine="0"/>
      <w:jc w:val="left"/>
    </w:pPr>
    <w:rPr>
      <w:rFonts w:ascii="Verdana" w:eastAsia="Times New Roman" w:hAnsi="Verdana" w:cs="Verdana"/>
      <w:sz w:val="20"/>
      <w:szCs w:val="20"/>
      <w:lang w:val="en-US"/>
    </w:rPr>
  </w:style>
  <w:style w:type="character" w:styleId="aff8">
    <w:name w:val="FollowedHyperlink"/>
    <w:uiPriority w:val="99"/>
    <w:rsid w:val="00CD3BE9"/>
    <w:rPr>
      <w:color w:val="800080"/>
      <w:u w:val="single"/>
    </w:rPr>
  </w:style>
  <w:style w:type="paragraph" w:customStyle="1" w:styleId="1a">
    <w:name w:val="Знак1 Знак Знак Знак Знак Знак Знак Знак Знак Знак Знак Знак Знак"/>
    <w:basedOn w:val="a5"/>
    <w:rsid w:val="00CD3BE9"/>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5"/>
    <w:rsid w:val="00CD3BE9"/>
    <w:pPr>
      <w:spacing w:after="160" w:line="240" w:lineRule="exact"/>
      <w:ind w:firstLine="0"/>
      <w:jc w:val="left"/>
    </w:pPr>
    <w:rPr>
      <w:rFonts w:ascii="Verdana" w:eastAsia="Times New Roman" w:hAnsi="Verdana"/>
      <w:sz w:val="24"/>
      <w:szCs w:val="24"/>
      <w:lang w:val="en-US"/>
    </w:rPr>
  </w:style>
  <w:style w:type="character" w:customStyle="1" w:styleId="nobase">
    <w:name w:val="nobase"/>
    <w:rsid w:val="00CD3BE9"/>
  </w:style>
  <w:style w:type="paragraph" w:customStyle="1" w:styleId="210">
    <w:name w:val="Знак Знак Знак2 Знак Знак Знак Знак Знак Знак Знак1"/>
    <w:basedOn w:val="a5"/>
    <w:rsid w:val="00CD3BE9"/>
    <w:pPr>
      <w:ind w:firstLine="0"/>
      <w:jc w:val="left"/>
    </w:pPr>
    <w:rPr>
      <w:rFonts w:ascii="Verdana" w:eastAsia="Times New Roman" w:hAnsi="Verdana" w:cs="Verdana"/>
      <w:sz w:val="20"/>
      <w:szCs w:val="20"/>
      <w:lang w:val="en-US"/>
    </w:rPr>
  </w:style>
  <w:style w:type="paragraph" w:styleId="aff9">
    <w:name w:val="List Paragraph"/>
    <w:basedOn w:val="a5"/>
    <w:link w:val="affa"/>
    <w:uiPriority w:val="34"/>
    <w:qFormat/>
    <w:rsid w:val="00CD3BE9"/>
    <w:pPr>
      <w:ind w:left="720" w:firstLine="709"/>
    </w:pPr>
  </w:style>
  <w:style w:type="paragraph" w:styleId="affb">
    <w:name w:val="Document Map"/>
    <w:basedOn w:val="a5"/>
    <w:link w:val="affc"/>
    <w:rsid w:val="00CD3BE9"/>
    <w:pPr>
      <w:widowControl w:val="0"/>
      <w:ind w:firstLine="220"/>
    </w:pPr>
    <w:rPr>
      <w:rFonts w:ascii="Tahoma" w:eastAsia="Times New Roman" w:hAnsi="Tahoma" w:cs="Tahoma"/>
      <w:b/>
      <w:bCs/>
      <w:sz w:val="16"/>
      <w:szCs w:val="16"/>
    </w:rPr>
  </w:style>
  <w:style w:type="character" w:customStyle="1" w:styleId="affc">
    <w:name w:val="Схема документа Знак"/>
    <w:basedOn w:val="a7"/>
    <w:link w:val="affb"/>
    <w:rsid w:val="00CD3BE9"/>
    <w:rPr>
      <w:rFonts w:ascii="Tahoma" w:eastAsia="Times New Roman" w:hAnsi="Tahoma" w:cs="Tahoma"/>
      <w:b/>
      <w:bCs/>
      <w:sz w:val="16"/>
      <w:szCs w:val="16"/>
      <w:lang w:eastAsia="ru-RU"/>
    </w:rPr>
  </w:style>
  <w:style w:type="paragraph" w:customStyle="1" w:styleId="230">
    <w:name w:val="Знак Знак Знак2 Знак Знак Знак Знак Знак Знак Знак3"/>
    <w:basedOn w:val="a5"/>
    <w:rsid w:val="00CD3BE9"/>
    <w:pPr>
      <w:ind w:firstLine="0"/>
      <w:jc w:val="left"/>
    </w:pPr>
    <w:rPr>
      <w:rFonts w:ascii="Verdana" w:eastAsia="Times New Roman" w:hAnsi="Verdana" w:cs="Verdana"/>
      <w:sz w:val="20"/>
      <w:szCs w:val="20"/>
      <w:lang w:val="en-US"/>
    </w:rPr>
  </w:style>
  <w:style w:type="character" w:customStyle="1" w:styleId="113">
    <w:name w:val="Знак Знак Знак Знак Знак Знак11"/>
    <w:aliases w:val=" Знак Знак Знак Знак Знак Знак Знак"/>
    <w:rsid w:val="00CD3BE9"/>
    <w:rPr>
      <w:rFonts w:ascii="Arial" w:hAnsi="Arial" w:cs="Arial"/>
      <w:sz w:val="24"/>
      <w:szCs w:val="24"/>
      <w:lang w:val="ru-RU" w:eastAsia="ru-RU" w:bidi="ar-SA"/>
    </w:rPr>
  </w:style>
  <w:style w:type="character" w:customStyle="1" w:styleId="92">
    <w:name w:val="Знак Знак9"/>
    <w:semiHidden/>
    <w:rsid w:val="00CD3BE9"/>
    <w:rPr>
      <w:rFonts w:ascii="Arial" w:hAnsi="Arial" w:cs="Arial"/>
      <w:lang w:val="ru-RU" w:eastAsia="ru-RU" w:bidi="ar-SA"/>
    </w:rPr>
  </w:style>
  <w:style w:type="numbering" w:customStyle="1" w:styleId="42">
    <w:name w:val="Нет списка4"/>
    <w:next w:val="a9"/>
    <w:uiPriority w:val="99"/>
    <w:semiHidden/>
    <w:unhideWhenUsed/>
    <w:rsid w:val="00CD3BE9"/>
  </w:style>
  <w:style w:type="character" w:styleId="affd">
    <w:name w:val="annotation reference"/>
    <w:semiHidden/>
    <w:unhideWhenUsed/>
    <w:rsid w:val="00CD3BE9"/>
    <w:rPr>
      <w:sz w:val="16"/>
      <w:szCs w:val="16"/>
    </w:rPr>
  </w:style>
  <w:style w:type="paragraph" w:styleId="affe">
    <w:name w:val="annotation subject"/>
    <w:basedOn w:val="aff3"/>
    <w:next w:val="aff3"/>
    <w:link w:val="afff"/>
    <w:semiHidden/>
    <w:unhideWhenUsed/>
    <w:rsid w:val="00CD3BE9"/>
    <w:pPr>
      <w:ind w:firstLine="1418"/>
      <w:jc w:val="both"/>
    </w:pPr>
    <w:rPr>
      <w:rFonts w:ascii="Times New Roman" w:eastAsia="Calibri" w:hAnsi="Times New Roman" w:cs="Times New Roman"/>
      <w:b/>
      <w:bCs/>
    </w:rPr>
  </w:style>
  <w:style w:type="character" w:customStyle="1" w:styleId="afff">
    <w:name w:val="Тема примечания Знак"/>
    <w:basedOn w:val="aff4"/>
    <w:link w:val="affe"/>
    <w:semiHidden/>
    <w:rsid w:val="00CD3BE9"/>
    <w:rPr>
      <w:rFonts w:ascii="Times New Roman" w:eastAsia="Calibri" w:hAnsi="Times New Roman" w:cs="Times New Roman"/>
      <w:b/>
      <w:bCs/>
      <w:sz w:val="20"/>
      <w:szCs w:val="20"/>
      <w:lang w:eastAsia="ru-RU"/>
    </w:rPr>
  </w:style>
  <w:style w:type="table" w:customStyle="1" w:styleId="1b">
    <w:name w:val="Сетка таблицы1"/>
    <w:basedOn w:val="a8"/>
    <w:next w:val="af2"/>
    <w:uiPriority w:val="59"/>
    <w:rsid w:val="00CD3BE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565A1B"/>
    <w:pPr>
      <w:spacing w:before="100" w:beforeAutospacing="1" w:after="100" w:afterAutospacing="1"/>
      <w:ind w:firstLine="0"/>
      <w:jc w:val="left"/>
    </w:pPr>
    <w:rPr>
      <w:rFonts w:eastAsia="Times New Roman"/>
      <w:color w:val="000000"/>
      <w:sz w:val="20"/>
      <w:szCs w:val="20"/>
    </w:rPr>
  </w:style>
  <w:style w:type="paragraph" w:customStyle="1" w:styleId="font6">
    <w:name w:val="font6"/>
    <w:basedOn w:val="a5"/>
    <w:rsid w:val="00565A1B"/>
    <w:pPr>
      <w:spacing w:before="100" w:beforeAutospacing="1" w:after="100" w:afterAutospacing="1"/>
      <w:ind w:firstLine="0"/>
      <w:jc w:val="left"/>
    </w:pPr>
    <w:rPr>
      <w:rFonts w:eastAsia="Times New Roman"/>
      <w:color w:val="FF0000"/>
      <w:sz w:val="20"/>
      <w:szCs w:val="20"/>
    </w:rPr>
  </w:style>
  <w:style w:type="paragraph" w:customStyle="1" w:styleId="font7">
    <w:name w:val="font7"/>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8">
    <w:name w:val="font8"/>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9">
    <w:name w:val="font9"/>
    <w:basedOn w:val="a5"/>
    <w:rsid w:val="00565A1B"/>
    <w:pPr>
      <w:spacing w:before="100" w:beforeAutospacing="1" w:after="100" w:afterAutospacing="1"/>
      <w:ind w:firstLine="0"/>
      <w:jc w:val="left"/>
    </w:pPr>
    <w:rPr>
      <w:rFonts w:eastAsia="Times New Roman"/>
      <w:sz w:val="20"/>
      <w:szCs w:val="20"/>
    </w:rPr>
  </w:style>
  <w:style w:type="paragraph" w:customStyle="1" w:styleId="font10">
    <w:name w:val="font10"/>
    <w:basedOn w:val="a5"/>
    <w:rsid w:val="00565A1B"/>
    <w:pPr>
      <w:spacing w:before="100" w:beforeAutospacing="1" w:after="100" w:afterAutospacing="1"/>
      <w:ind w:firstLine="0"/>
      <w:jc w:val="left"/>
    </w:pPr>
    <w:rPr>
      <w:rFonts w:eastAsia="Times New Roman"/>
      <w:color w:val="00B0F0"/>
      <w:sz w:val="20"/>
      <w:szCs w:val="20"/>
    </w:rPr>
  </w:style>
  <w:style w:type="paragraph" w:customStyle="1" w:styleId="font11">
    <w:name w:val="font11"/>
    <w:basedOn w:val="a5"/>
    <w:rsid w:val="00565A1B"/>
    <w:pPr>
      <w:spacing w:before="100" w:beforeAutospacing="1" w:after="100" w:afterAutospacing="1"/>
      <w:ind w:firstLine="0"/>
      <w:jc w:val="left"/>
    </w:pPr>
    <w:rPr>
      <w:rFonts w:eastAsia="Times New Roman"/>
      <w:color w:val="7030A0"/>
      <w:sz w:val="20"/>
      <w:szCs w:val="20"/>
    </w:rPr>
  </w:style>
  <w:style w:type="paragraph" w:customStyle="1" w:styleId="font12">
    <w:name w:val="font12"/>
    <w:basedOn w:val="a5"/>
    <w:rsid w:val="00565A1B"/>
    <w:pPr>
      <w:spacing w:before="100" w:beforeAutospacing="1" w:after="100" w:afterAutospacing="1"/>
      <w:ind w:firstLine="0"/>
      <w:jc w:val="left"/>
    </w:pPr>
    <w:rPr>
      <w:rFonts w:ascii="Tahoma" w:eastAsia="Times New Roman" w:hAnsi="Tahoma" w:cs="Tahoma"/>
      <w:color w:val="000000"/>
      <w:sz w:val="18"/>
      <w:szCs w:val="18"/>
    </w:rPr>
  </w:style>
  <w:style w:type="paragraph" w:customStyle="1" w:styleId="font13">
    <w:name w:val="font13"/>
    <w:basedOn w:val="a5"/>
    <w:rsid w:val="00565A1B"/>
    <w:pPr>
      <w:spacing w:before="100" w:beforeAutospacing="1" w:after="100" w:afterAutospacing="1"/>
      <w:ind w:firstLine="0"/>
      <w:jc w:val="left"/>
    </w:pPr>
    <w:rPr>
      <w:rFonts w:ascii="Tahoma" w:eastAsia="Times New Roman" w:hAnsi="Tahoma" w:cs="Tahoma"/>
      <w:b/>
      <w:bCs/>
      <w:color w:val="000000"/>
      <w:sz w:val="18"/>
      <w:szCs w:val="18"/>
    </w:rPr>
  </w:style>
  <w:style w:type="paragraph" w:customStyle="1" w:styleId="font14">
    <w:name w:val="font14"/>
    <w:basedOn w:val="a5"/>
    <w:rsid w:val="00565A1B"/>
    <w:pPr>
      <w:spacing w:before="100" w:beforeAutospacing="1" w:after="100" w:afterAutospacing="1"/>
      <w:ind w:firstLine="0"/>
      <w:jc w:val="left"/>
    </w:pPr>
    <w:rPr>
      <w:rFonts w:eastAsia="Times New Roman"/>
      <w:color w:val="4F81BD"/>
      <w:sz w:val="20"/>
      <w:szCs w:val="20"/>
    </w:rPr>
  </w:style>
  <w:style w:type="paragraph" w:customStyle="1" w:styleId="font15">
    <w:name w:val="font15"/>
    <w:basedOn w:val="a5"/>
    <w:rsid w:val="00565A1B"/>
    <w:pPr>
      <w:spacing w:before="100" w:beforeAutospacing="1" w:after="100" w:afterAutospacing="1"/>
      <w:ind w:firstLine="0"/>
      <w:jc w:val="left"/>
    </w:pPr>
    <w:rPr>
      <w:rFonts w:eastAsia="Times New Roman"/>
      <w:color w:val="FFC000"/>
      <w:sz w:val="20"/>
      <w:szCs w:val="20"/>
    </w:rPr>
  </w:style>
  <w:style w:type="paragraph" w:customStyle="1" w:styleId="xl65">
    <w:name w:val="xl65"/>
    <w:basedOn w:val="a5"/>
    <w:rsid w:val="00565A1B"/>
    <w:pPr>
      <w:spacing w:before="100" w:beforeAutospacing="1" w:after="100" w:afterAutospacing="1"/>
      <w:ind w:firstLine="0"/>
      <w:jc w:val="center"/>
    </w:pPr>
    <w:rPr>
      <w:rFonts w:eastAsia="Times New Roman"/>
      <w:sz w:val="24"/>
      <w:szCs w:val="24"/>
    </w:rPr>
  </w:style>
  <w:style w:type="paragraph" w:customStyle="1" w:styleId="xl66">
    <w:name w:val="xl66"/>
    <w:basedOn w:val="a5"/>
    <w:rsid w:val="00565A1B"/>
    <w:pPr>
      <w:spacing w:before="100" w:beforeAutospacing="1" w:after="100" w:afterAutospacing="1"/>
      <w:ind w:firstLine="0"/>
      <w:jc w:val="left"/>
    </w:pPr>
    <w:rPr>
      <w:rFonts w:eastAsia="Times New Roman"/>
      <w:sz w:val="24"/>
      <w:szCs w:val="24"/>
    </w:rPr>
  </w:style>
  <w:style w:type="paragraph" w:customStyle="1" w:styleId="xl67">
    <w:name w:val="xl6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8">
    <w:name w:val="xl6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69">
    <w:name w:val="xl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0">
    <w:name w:val="xl7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71">
    <w:name w:val="xl7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72">
    <w:name w:val="xl7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73">
    <w:name w:val="xl7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4">
    <w:name w:val="xl7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5">
    <w:name w:val="xl7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6">
    <w:name w:val="xl7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77">
    <w:name w:val="xl77"/>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78">
    <w:name w:val="xl7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79">
    <w:name w:val="xl7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80">
    <w:name w:val="xl80"/>
    <w:basedOn w:val="a5"/>
    <w:rsid w:val="00565A1B"/>
    <w:pPr>
      <w:spacing w:before="100" w:beforeAutospacing="1" w:after="100" w:afterAutospacing="1"/>
      <w:ind w:firstLine="0"/>
      <w:jc w:val="left"/>
    </w:pPr>
    <w:rPr>
      <w:rFonts w:eastAsia="Times New Roman"/>
      <w:sz w:val="24"/>
      <w:szCs w:val="24"/>
    </w:rPr>
  </w:style>
  <w:style w:type="paragraph" w:customStyle="1" w:styleId="xl81">
    <w:name w:val="xl81"/>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2">
    <w:name w:val="xl82"/>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83">
    <w:name w:val="xl8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4">
    <w:name w:val="xl8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5">
    <w:name w:val="xl85"/>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86">
    <w:name w:val="xl86"/>
    <w:basedOn w:val="a5"/>
    <w:rsid w:val="00565A1B"/>
    <w:pPr>
      <w:spacing w:before="100" w:beforeAutospacing="1" w:after="100" w:afterAutospacing="1"/>
      <w:ind w:firstLine="0"/>
      <w:jc w:val="left"/>
      <w:textAlignment w:val="top"/>
    </w:pPr>
    <w:rPr>
      <w:rFonts w:eastAsia="Times New Roman"/>
      <w:sz w:val="24"/>
      <w:szCs w:val="24"/>
    </w:rPr>
  </w:style>
  <w:style w:type="paragraph" w:customStyle="1" w:styleId="xl87">
    <w:name w:val="xl87"/>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8">
    <w:name w:val="xl8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89">
    <w:name w:val="xl89"/>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sz w:val="20"/>
      <w:szCs w:val="20"/>
    </w:rPr>
  </w:style>
  <w:style w:type="paragraph" w:customStyle="1" w:styleId="xl90">
    <w:name w:val="xl9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16"/>
      <w:szCs w:val="16"/>
    </w:rPr>
  </w:style>
  <w:style w:type="paragraph" w:customStyle="1" w:styleId="xl91">
    <w:name w:val="xl9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2">
    <w:name w:val="xl9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93">
    <w:name w:val="xl93"/>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4">
    <w:name w:val="xl94"/>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5">
    <w:name w:val="xl9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96">
    <w:name w:val="xl9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97">
    <w:name w:val="xl9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98">
    <w:name w:val="xl98"/>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99">
    <w:name w:val="xl9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00">
    <w:name w:val="xl100"/>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1">
    <w:name w:val="xl10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2">
    <w:name w:val="xl10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03">
    <w:name w:val="xl103"/>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FF0000"/>
      <w:sz w:val="20"/>
      <w:szCs w:val="20"/>
    </w:rPr>
  </w:style>
  <w:style w:type="paragraph" w:customStyle="1" w:styleId="xl104">
    <w:name w:val="xl10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05">
    <w:name w:val="xl105"/>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106">
    <w:name w:val="xl10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7">
    <w:name w:val="xl107"/>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08">
    <w:name w:val="xl10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09">
    <w:name w:val="xl1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0">
    <w:name w:val="xl1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1">
    <w:name w:val="xl11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12">
    <w:name w:val="xl11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13">
    <w:name w:val="xl11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16"/>
      <w:szCs w:val="16"/>
    </w:rPr>
  </w:style>
  <w:style w:type="paragraph" w:customStyle="1" w:styleId="xl114">
    <w:name w:val="xl11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7030A0"/>
      <w:sz w:val="20"/>
      <w:szCs w:val="20"/>
    </w:rPr>
  </w:style>
  <w:style w:type="paragraph" w:customStyle="1" w:styleId="xl115">
    <w:name w:val="xl11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6">
    <w:name w:val="xl116"/>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17">
    <w:name w:val="xl11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18">
    <w:name w:val="xl11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119">
    <w:name w:val="xl11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0">
    <w:name w:val="xl12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1">
    <w:name w:val="xl121"/>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2">
    <w:name w:val="xl12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123">
    <w:name w:val="xl123"/>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4">
    <w:name w:val="xl124"/>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25">
    <w:name w:val="xl12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26">
    <w:name w:val="xl12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olor w:val="00B0F0"/>
      <w:sz w:val="20"/>
      <w:szCs w:val="20"/>
    </w:rPr>
  </w:style>
  <w:style w:type="paragraph" w:customStyle="1" w:styleId="xl127">
    <w:name w:val="xl12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16"/>
      <w:szCs w:val="16"/>
    </w:rPr>
  </w:style>
  <w:style w:type="paragraph" w:customStyle="1" w:styleId="xl128">
    <w:name w:val="xl128"/>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29">
    <w:name w:val="xl129"/>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130">
    <w:name w:val="xl1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1">
    <w:name w:val="xl131"/>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2">
    <w:name w:val="xl132"/>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133">
    <w:name w:val="xl133"/>
    <w:basedOn w:val="a5"/>
    <w:rsid w:val="00565A1B"/>
    <w:pPr>
      <w:pBdr>
        <w:top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134">
    <w:name w:val="xl13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5">
    <w:name w:val="xl135"/>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36">
    <w:name w:val="xl136"/>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37">
    <w:name w:val="xl137"/>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0000"/>
      <w:sz w:val="20"/>
      <w:szCs w:val="20"/>
    </w:rPr>
  </w:style>
  <w:style w:type="paragraph" w:customStyle="1" w:styleId="xl138">
    <w:name w:val="xl13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139">
    <w:name w:val="xl139"/>
    <w:basedOn w:val="a5"/>
    <w:rsid w:val="00565A1B"/>
    <w:pPr>
      <w:spacing w:before="100" w:beforeAutospacing="1" w:after="100" w:afterAutospacing="1"/>
      <w:ind w:firstLine="0"/>
      <w:jc w:val="center"/>
    </w:pPr>
    <w:rPr>
      <w:rFonts w:eastAsia="Times New Roman"/>
      <w:sz w:val="24"/>
      <w:szCs w:val="24"/>
    </w:rPr>
  </w:style>
  <w:style w:type="paragraph" w:customStyle="1" w:styleId="xl140">
    <w:name w:val="xl14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141">
    <w:name w:val="xl14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2">
    <w:name w:val="xl142"/>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4"/>
      <w:szCs w:val="24"/>
    </w:rPr>
  </w:style>
  <w:style w:type="paragraph" w:customStyle="1" w:styleId="xl143">
    <w:name w:val="xl14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144">
    <w:name w:val="xl144"/>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5">
    <w:name w:val="xl145"/>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6">
    <w:name w:val="xl146"/>
    <w:basedOn w:val="a5"/>
    <w:rsid w:val="00565A1B"/>
    <w:pPr>
      <w:pBdr>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7">
    <w:name w:val="xl147"/>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8">
    <w:name w:val="xl148"/>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149">
    <w:name w:val="xl1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0">
    <w:name w:val="xl150"/>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1">
    <w:name w:val="xl151"/>
    <w:basedOn w:val="a5"/>
    <w:rsid w:val="00565A1B"/>
    <w:pPr>
      <w:pBdr>
        <w:top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2">
    <w:name w:val="xl152"/>
    <w:basedOn w:val="a5"/>
    <w:rsid w:val="00565A1B"/>
    <w:pPr>
      <w:pBdr>
        <w:top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153">
    <w:name w:val="xl15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54">
    <w:name w:val="xl15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55">
    <w:name w:val="xl155"/>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56">
    <w:name w:val="xl15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7">
    <w:name w:val="xl15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8">
    <w:name w:val="xl158"/>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59">
    <w:name w:val="xl159"/>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160">
    <w:name w:val="xl16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1">
    <w:name w:val="xl161"/>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2">
    <w:name w:val="xl162"/>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3">
    <w:name w:val="xl163"/>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4">
    <w:name w:val="xl164"/>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5">
    <w:name w:val="xl165"/>
    <w:basedOn w:val="a5"/>
    <w:rsid w:val="00565A1B"/>
    <w:pPr>
      <w:pBdr>
        <w:left w:val="single" w:sz="4" w:space="0" w:color="auto"/>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6">
    <w:name w:val="xl16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67">
    <w:name w:val="xl167"/>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8">
    <w:name w:val="xl168"/>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69">
    <w:name w:val="xl169"/>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0">
    <w:name w:val="xl17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171">
    <w:name w:val="xl171"/>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2">
    <w:name w:val="xl172"/>
    <w:basedOn w:val="a5"/>
    <w:rsid w:val="00565A1B"/>
    <w:pPr>
      <w:pBdr>
        <w:top w:val="single" w:sz="4" w:space="0" w:color="auto"/>
        <w:left w:val="single" w:sz="4" w:space="0" w:color="auto"/>
        <w:bottom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173">
    <w:name w:val="xl173"/>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4">
    <w:name w:val="xl17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75">
    <w:name w:val="xl17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6">
    <w:name w:val="xl176"/>
    <w:basedOn w:val="a5"/>
    <w:rsid w:val="00565A1B"/>
    <w:pPr>
      <w:pBdr>
        <w:lef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177">
    <w:name w:val="xl177"/>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8">
    <w:name w:val="xl178"/>
    <w:basedOn w:val="a5"/>
    <w:rsid w:val="00565A1B"/>
    <w:pPr>
      <w:pBdr>
        <w:top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79">
    <w:name w:val="xl179"/>
    <w:basedOn w:val="a5"/>
    <w:rsid w:val="00565A1B"/>
    <w:pPr>
      <w:spacing w:before="100" w:beforeAutospacing="1" w:after="100" w:afterAutospacing="1"/>
      <w:ind w:firstLine="0"/>
      <w:jc w:val="center"/>
      <w:textAlignment w:val="center"/>
    </w:pPr>
    <w:rPr>
      <w:rFonts w:eastAsia="Times New Roman"/>
      <w:color w:val="00B0F0"/>
      <w:sz w:val="20"/>
      <w:szCs w:val="20"/>
    </w:rPr>
  </w:style>
  <w:style w:type="paragraph" w:customStyle="1" w:styleId="xl180">
    <w:name w:val="xl180"/>
    <w:basedOn w:val="a5"/>
    <w:rsid w:val="00565A1B"/>
    <w:pPr>
      <w:pBdr>
        <w:bottom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181">
    <w:name w:val="xl18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2">
    <w:name w:val="xl18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3">
    <w:name w:val="xl18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4">
    <w:name w:val="xl18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16"/>
      <w:szCs w:val="16"/>
    </w:rPr>
  </w:style>
  <w:style w:type="paragraph" w:customStyle="1" w:styleId="xl185">
    <w:name w:val="xl18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6">
    <w:name w:val="xl18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7">
    <w:name w:val="xl187"/>
    <w:basedOn w:val="a5"/>
    <w:rsid w:val="00565A1B"/>
    <w:pPr>
      <w:pBdr>
        <w:lef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8">
    <w:name w:val="xl188"/>
    <w:basedOn w:val="a5"/>
    <w:rsid w:val="00565A1B"/>
    <w:pPr>
      <w:pBdr>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89">
    <w:name w:val="xl18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0">
    <w:name w:val="xl19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191">
    <w:name w:val="xl191"/>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2">
    <w:name w:val="xl19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3">
    <w:name w:val="xl19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4">
    <w:name w:val="xl194"/>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5">
    <w:name w:val="xl195"/>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6">
    <w:name w:val="xl196"/>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7">
    <w:name w:val="xl197"/>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8">
    <w:name w:val="xl198"/>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199">
    <w:name w:val="xl19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0">
    <w:name w:val="xl20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1">
    <w:name w:val="xl20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2">
    <w:name w:val="xl20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3">
    <w:name w:val="xl203"/>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4">
    <w:name w:val="xl204"/>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5">
    <w:name w:val="xl20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06">
    <w:name w:val="xl206"/>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7">
    <w:name w:val="xl207"/>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8">
    <w:name w:val="xl208"/>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09">
    <w:name w:val="xl209"/>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0">
    <w:name w:val="xl210"/>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1">
    <w:name w:val="xl211"/>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2">
    <w:name w:val="xl212"/>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13">
    <w:name w:val="xl213"/>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4">
    <w:name w:val="xl214"/>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15">
    <w:name w:val="xl215"/>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6">
    <w:name w:val="xl216"/>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7">
    <w:name w:val="xl217"/>
    <w:basedOn w:val="a5"/>
    <w:rsid w:val="00565A1B"/>
    <w:pPr>
      <w:pBdr>
        <w:lef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8">
    <w:name w:val="xl218"/>
    <w:basedOn w:val="a5"/>
    <w:rsid w:val="00565A1B"/>
    <w:pPr>
      <w:pBdr>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19">
    <w:name w:val="xl219"/>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0">
    <w:name w:val="xl220"/>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4F81BD"/>
      <w:sz w:val="20"/>
      <w:szCs w:val="20"/>
    </w:rPr>
  </w:style>
  <w:style w:type="paragraph" w:customStyle="1" w:styleId="xl221">
    <w:name w:val="xl221"/>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2">
    <w:name w:val="xl222"/>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3">
    <w:name w:val="xl223"/>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4">
    <w:name w:val="xl224"/>
    <w:basedOn w:val="a5"/>
    <w:rsid w:val="00565A1B"/>
    <w:pPr>
      <w:pBdr>
        <w:top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5">
    <w:name w:val="xl225"/>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26">
    <w:name w:val="xl226"/>
    <w:basedOn w:val="a5"/>
    <w:rsid w:val="00565A1B"/>
    <w:pPr>
      <w:pBdr>
        <w:top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7">
    <w:name w:val="xl227"/>
    <w:basedOn w:val="a5"/>
    <w:rsid w:val="00565A1B"/>
    <w:pPr>
      <w:pBdr>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28">
    <w:name w:val="xl22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29">
    <w:name w:val="xl22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0">
    <w:name w:val="xl230"/>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1">
    <w:name w:val="xl231"/>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FF0000"/>
      <w:sz w:val="20"/>
      <w:szCs w:val="20"/>
    </w:rPr>
  </w:style>
  <w:style w:type="paragraph" w:customStyle="1" w:styleId="xl232">
    <w:name w:val="xl232"/>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3">
    <w:name w:val="xl23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34">
    <w:name w:val="xl23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5">
    <w:name w:val="xl235"/>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6">
    <w:name w:val="xl23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237">
    <w:name w:val="xl237"/>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8">
    <w:name w:val="xl238"/>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39">
    <w:name w:val="xl239"/>
    <w:basedOn w:val="a5"/>
    <w:rsid w:val="00565A1B"/>
    <w:pPr>
      <w:pBdr>
        <w:top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0">
    <w:name w:val="xl240"/>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41">
    <w:name w:val="xl241"/>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00B0F0"/>
      <w:sz w:val="20"/>
      <w:szCs w:val="20"/>
    </w:rPr>
  </w:style>
  <w:style w:type="paragraph" w:customStyle="1" w:styleId="xl242">
    <w:name w:val="xl242"/>
    <w:basedOn w:val="a5"/>
    <w:rsid w:val="00565A1B"/>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3">
    <w:name w:val="xl243"/>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244">
    <w:name w:val="xl244"/>
    <w:basedOn w:val="a5"/>
    <w:rsid w:val="00565A1B"/>
    <w:pPr>
      <w:pBdr>
        <w:top w:val="single" w:sz="4" w:space="0" w:color="auto"/>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5">
    <w:name w:val="xl245"/>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79646"/>
      <w:sz w:val="20"/>
      <w:szCs w:val="20"/>
    </w:rPr>
  </w:style>
  <w:style w:type="paragraph" w:customStyle="1" w:styleId="xl246">
    <w:name w:val="xl246"/>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7">
    <w:name w:val="xl24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8">
    <w:name w:val="xl24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249">
    <w:name w:val="xl249"/>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250">
    <w:name w:val="xl250"/>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1">
    <w:name w:val="xl251"/>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2">
    <w:name w:val="xl252"/>
    <w:basedOn w:val="a5"/>
    <w:rsid w:val="00565A1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3">
    <w:name w:val="xl253"/>
    <w:basedOn w:val="a5"/>
    <w:rsid w:val="00565A1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4">
    <w:name w:val="xl254"/>
    <w:basedOn w:val="a5"/>
    <w:rsid w:val="00565A1B"/>
    <w:pPr>
      <w:pBdr>
        <w:top w:val="single" w:sz="4" w:space="0" w:color="auto"/>
        <w:left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5">
    <w:name w:val="xl255"/>
    <w:basedOn w:val="a5"/>
    <w:rsid w:val="00565A1B"/>
    <w:pPr>
      <w:pBdr>
        <w:top w:val="single" w:sz="4" w:space="0" w:color="auto"/>
        <w:bottom w:val="single" w:sz="8"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6">
    <w:name w:val="xl256"/>
    <w:basedOn w:val="a5"/>
    <w:rsid w:val="00565A1B"/>
    <w:pPr>
      <w:pBdr>
        <w:top w:val="single" w:sz="4" w:space="0" w:color="auto"/>
        <w:bottom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4F81BD"/>
      <w:sz w:val="20"/>
      <w:szCs w:val="20"/>
    </w:rPr>
  </w:style>
  <w:style w:type="paragraph" w:customStyle="1" w:styleId="xl257">
    <w:name w:val="xl257"/>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8">
    <w:name w:val="xl258"/>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59">
    <w:name w:val="xl259"/>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0">
    <w:name w:val="xl260"/>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261">
    <w:name w:val="xl261"/>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2">
    <w:name w:val="xl262"/>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3">
    <w:name w:val="xl263"/>
    <w:basedOn w:val="a5"/>
    <w:rsid w:val="00565A1B"/>
    <w:pPr>
      <w:pBdr>
        <w:left w:val="single" w:sz="8"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4">
    <w:name w:val="xl264"/>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5">
    <w:name w:val="xl265"/>
    <w:basedOn w:val="a5"/>
    <w:rsid w:val="00565A1B"/>
    <w:pPr>
      <w:pBdr>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6">
    <w:name w:val="xl266"/>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67">
    <w:name w:val="xl267"/>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8">
    <w:name w:val="xl268"/>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7030A0"/>
      <w:sz w:val="20"/>
      <w:szCs w:val="20"/>
    </w:rPr>
  </w:style>
  <w:style w:type="paragraph" w:customStyle="1" w:styleId="xl269">
    <w:name w:val="xl269"/>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0">
    <w:name w:val="xl270"/>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271">
    <w:name w:val="xl271"/>
    <w:basedOn w:val="a5"/>
    <w:rsid w:val="00565A1B"/>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2">
    <w:name w:val="xl272"/>
    <w:basedOn w:val="a5"/>
    <w:rsid w:val="00565A1B"/>
    <w:pPr>
      <w:pBdr>
        <w:top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3">
    <w:name w:val="xl273"/>
    <w:basedOn w:val="a5"/>
    <w:rsid w:val="00565A1B"/>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274">
    <w:name w:val="xl274"/>
    <w:basedOn w:val="a5"/>
    <w:rsid w:val="00565A1B"/>
    <w:pPr>
      <w:pBdr>
        <w:lef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5">
    <w:name w:val="xl275"/>
    <w:basedOn w:val="a5"/>
    <w:rsid w:val="00565A1B"/>
    <w:pPr>
      <w:pBdr>
        <w:right w:val="single" w:sz="4" w:space="0" w:color="auto"/>
      </w:pBdr>
      <w:shd w:val="clear" w:color="000000" w:fill="FFFFFF"/>
      <w:spacing w:before="100" w:beforeAutospacing="1" w:after="100" w:afterAutospacing="1"/>
      <w:ind w:firstLine="0"/>
      <w:jc w:val="left"/>
      <w:textAlignment w:val="center"/>
    </w:pPr>
    <w:rPr>
      <w:rFonts w:eastAsia="Times New Roman"/>
      <w:color w:val="FFC000"/>
      <w:sz w:val="20"/>
      <w:szCs w:val="20"/>
    </w:rPr>
  </w:style>
  <w:style w:type="paragraph" w:customStyle="1" w:styleId="xl276">
    <w:name w:val="xl276"/>
    <w:basedOn w:val="a5"/>
    <w:rsid w:val="00565A1B"/>
    <w:pPr>
      <w:pBdr>
        <w:left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7">
    <w:name w:val="xl277"/>
    <w:basedOn w:val="a5"/>
    <w:rsid w:val="00565A1B"/>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8">
    <w:name w:val="xl278"/>
    <w:basedOn w:val="a5"/>
    <w:rsid w:val="00565A1B"/>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79">
    <w:name w:val="xl279"/>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0">
    <w:name w:val="xl280"/>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FFC000"/>
      <w:sz w:val="20"/>
      <w:szCs w:val="20"/>
    </w:rPr>
  </w:style>
  <w:style w:type="paragraph" w:customStyle="1" w:styleId="xl281">
    <w:name w:val="xl281"/>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2">
    <w:name w:val="xl282"/>
    <w:basedOn w:val="a5"/>
    <w:rsid w:val="00565A1B"/>
    <w:pPr>
      <w:pBdr>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3">
    <w:name w:val="xl283"/>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4">
    <w:name w:val="xl284"/>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285">
    <w:name w:val="xl285"/>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6">
    <w:name w:val="xl286"/>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287">
    <w:name w:val="xl287"/>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8">
    <w:name w:val="xl288"/>
    <w:basedOn w:val="a5"/>
    <w:rsid w:val="00565A1B"/>
    <w:pPr>
      <w:pBdr>
        <w:top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89">
    <w:name w:val="xl289"/>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0">
    <w:name w:val="xl290"/>
    <w:basedOn w:val="a5"/>
    <w:rsid w:val="00565A1B"/>
    <w:pPr>
      <w:pBdr>
        <w:left w:val="single" w:sz="8" w:space="0" w:color="auto"/>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1">
    <w:name w:val="xl291"/>
    <w:basedOn w:val="a5"/>
    <w:rsid w:val="00565A1B"/>
    <w:pPr>
      <w:pBdr>
        <w:bottom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2">
    <w:name w:val="xl292"/>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3">
    <w:name w:val="xl29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4">
    <w:name w:val="xl294"/>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5">
    <w:name w:val="xl295"/>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6">
    <w:name w:val="xl296"/>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297">
    <w:name w:val="xl297"/>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8">
    <w:name w:val="xl298"/>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299">
    <w:name w:val="xl299"/>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0">
    <w:name w:val="xl30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1">
    <w:name w:val="xl301"/>
    <w:basedOn w:val="a5"/>
    <w:rsid w:val="00565A1B"/>
    <w:pPr>
      <w:pBdr>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02">
    <w:name w:val="xl302"/>
    <w:basedOn w:val="a5"/>
    <w:rsid w:val="00565A1B"/>
    <w:pPr>
      <w:pBdr>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3">
    <w:name w:val="xl303"/>
    <w:basedOn w:val="a5"/>
    <w:rsid w:val="00565A1B"/>
    <w:pPr>
      <w:spacing w:before="100" w:beforeAutospacing="1" w:after="100" w:afterAutospacing="1"/>
      <w:ind w:firstLine="0"/>
      <w:jc w:val="center"/>
      <w:textAlignment w:val="center"/>
    </w:pPr>
    <w:rPr>
      <w:rFonts w:eastAsia="Times New Roman"/>
      <w:b/>
      <w:bCs/>
      <w:sz w:val="20"/>
      <w:szCs w:val="20"/>
    </w:rPr>
  </w:style>
  <w:style w:type="paragraph" w:customStyle="1" w:styleId="xl304">
    <w:name w:val="xl304"/>
    <w:basedOn w:val="a5"/>
    <w:rsid w:val="00565A1B"/>
    <w:pPr>
      <w:pBdr>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05">
    <w:name w:val="xl305"/>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6">
    <w:name w:val="xl306"/>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7">
    <w:name w:val="xl307"/>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color w:val="00B0F0"/>
      <w:sz w:val="18"/>
      <w:szCs w:val="18"/>
    </w:rPr>
  </w:style>
  <w:style w:type="paragraph" w:customStyle="1" w:styleId="xl308">
    <w:name w:val="xl308"/>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2D2D2D"/>
      <w:sz w:val="20"/>
      <w:szCs w:val="20"/>
    </w:rPr>
  </w:style>
  <w:style w:type="paragraph" w:customStyle="1" w:styleId="xl309">
    <w:name w:val="xl30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0">
    <w:name w:val="xl310"/>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olor w:val="00B050"/>
      <w:sz w:val="20"/>
      <w:szCs w:val="20"/>
    </w:rPr>
  </w:style>
  <w:style w:type="paragraph" w:customStyle="1" w:styleId="xl311">
    <w:name w:val="xl311"/>
    <w:basedOn w:val="a5"/>
    <w:rsid w:val="00565A1B"/>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sz w:val="20"/>
      <w:szCs w:val="20"/>
    </w:rPr>
  </w:style>
  <w:style w:type="paragraph" w:customStyle="1" w:styleId="xl312">
    <w:name w:val="xl312"/>
    <w:basedOn w:val="a5"/>
    <w:rsid w:val="00565A1B"/>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2D2D2D"/>
      <w:sz w:val="20"/>
      <w:szCs w:val="20"/>
    </w:rPr>
  </w:style>
  <w:style w:type="paragraph" w:customStyle="1" w:styleId="xl313">
    <w:name w:val="xl313"/>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14">
    <w:name w:val="xl314"/>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5">
    <w:name w:val="xl315"/>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6">
    <w:name w:val="xl316"/>
    <w:basedOn w:val="a5"/>
    <w:rsid w:val="00565A1B"/>
    <w:pPr>
      <w:pBdr>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7">
    <w:name w:val="xl317"/>
    <w:basedOn w:val="a5"/>
    <w:rsid w:val="00565A1B"/>
    <w:pPr>
      <w:pBdr>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8">
    <w:name w:val="xl318"/>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19">
    <w:name w:val="xl319"/>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0">
    <w:name w:val="xl320"/>
    <w:basedOn w:val="a5"/>
    <w:rsid w:val="00565A1B"/>
    <w:pPr>
      <w:pBdr>
        <w:left w:val="single" w:sz="4" w:space="0" w:color="auto"/>
        <w:bottom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1">
    <w:name w:val="xl321"/>
    <w:basedOn w:val="a5"/>
    <w:rsid w:val="00565A1B"/>
    <w:pPr>
      <w:pBdr>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2">
    <w:name w:val="xl32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3">
    <w:name w:val="xl32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4">
    <w:name w:val="xl324"/>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5">
    <w:name w:val="xl325"/>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6">
    <w:name w:val="xl326"/>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7">
    <w:name w:val="xl327"/>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28">
    <w:name w:val="xl328"/>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29">
    <w:name w:val="xl329"/>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0">
    <w:name w:val="xl330"/>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1">
    <w:name w:val="xl331"/>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32">
    <w:name w:val="xl332"/>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33">
    <w:name w:val="xl333"/>
    <w:basedOn w:val="a5"/>
    <w:rsid w:val="00565A1B"/>
    <w:pPr>
      <w:pBdr>
        <w:top w:val="single" w:sz="8" w:space="0" w:color="auto"/>
        <w:lef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34">
    <w:name w:val="xl334"/>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FF0000"/>
      <w:sz w:val="20"/>
      <w:szCs w:val="20"/>
    </w:rPr>
  </w:style>
  <w:style w:type="paragraph" w:customStyle="1" w:styleId="xl335">
    <w:name w:val="xl335"/>
    <w:basedOn w:val="a5"/>
    <w:rsid w:val="00565A1B"/>
    <w:pPr>
      <w:pBdr>
        <w:top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olor w:val="7030A0"/>
      <w:sz w:val="20"/>
      <w:szCs w:val="20"/>
    </w:rPr>
  </w:style>
  <w:style w:type="paragraph" w:customStyle="1" w:styleId="xl336">
    <w:name w:val="xl336"/>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7">
    <w:name w:val="xl337"/>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38">
    <w:name w:val="xl338"/>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39">
    <w:name w:val="xl339"/>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0">
    <w:name w:val="xl340"/>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1">
    <w:name w:val="xl341"/>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2">
    <w:name w:val="xl342"/>
    <w:basedOn w:val="a5"/>
    <w:rsid w:val="00565A1B"/>
    <w:pPr>
      <w:pBdr>
        <w:left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3">
    <w:name w:val="xl343"/>
    <w:basedOn w:val="a5"/>
    <w:rsid w:val="00565A1B"/>
    <w:pPr>
      <w:pBdr>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44">
    <w:name w:val="xl34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5">
    <w:name w:val="xl34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46">
    <w:name w:val="xl346"/>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347">
    <w:name w:val="xl347"/>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8">
    <w:name w:val="xl348"/>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49">
    <w:name w:val="xl34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0">
    <w:name w:val="xl350"/>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1">
    <w:name w:val="xl351"/>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2">
    <w:name w:val="xl352"/>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53">
    <w:name w:val="xl353"/>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4">
    <w:name w:val="xl354"/>
    <w:basedOn w:val="a5"/>
    <w:rsid w:val="00565A1B"/>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55">
    <w:name w:val="xl355"/>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8"/>
      <w:szCs w:val="28"/>
    </w:rPr>
  </w:style>
  <w:style w:type="paragraph" w:customStyle="1" w:styleId="xl356">
    <w:name w:val="xl356"/>
    <w:basedOn w:val="a5"/>
    <w:rsid w:val="00565A1B"/>
    <w:pPr>
      <w:pBdr>
        <w:left w:val="single" w:sz="8" w:space="0" w:color="auto"/>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7">
    <w:name w:val="xl357"/>
    <w:basedOn w:val="a5"/>
    <w:rsid w:val="00565A1B"/>
    <w:pPr>
      <w:pBdr>
        <w:bottom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8">
    <w:name w:val="xl358"/>
    <w:basedOn w:val="a5"/>
    <w:rsid w:val="00565A1B"/>
    <w:pPr>
      <w:pBdr>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59">
    <w:name w:val="xl359"/>
    <w:basedOn w:val="a5"/>
    <w:rsid w:val="00565A1B"/>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0">
    <w:name w:val="xl360"/>
    <w:basedOn w:val="a5"/>
    <w:rsid w:val="00565A1B"/>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b/>
      <w:bCs/>
      <w:sz w:val="20"/>
      <w:szCs w:val="20"/>
    </w:rPr>
  </w:style>
  <w:style w:type="paragraph" w:customStyle="1" w:styleId="xl361">
    <w:name w:val="xl361"/>
    <w:basedOn w:val="a5"/>
    <w:rsid w:val="00565A1B"/>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2">
    <w:name w:val="xl36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3">
    <w:name w:val="xl363"/>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4">
    <w:name w:val="xl36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sz w:val="20"/>
      <w:szCs w:val="20"/>
    </w:rPr>
  </w:style>
  <w:style w:type="paragraph" w:customStyle="1" w:styleId="xl365">
    <w:name w:val="xl365"/>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366">
    <w:name w:val="xl366"/>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7">
    <w:name w:val="xl367"/>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8">
    <w:name w:val="xl368"/>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textAlignment w:val="top"/>
    </w:pPr>
    <w:rPr>
      <w:rFonts w:eastAsia="Times New Roman"/>
      <w:color w:val="2D2D2D"/>
      <w:sz w:val="20"/>
      <w:szCs w:val="20"/>
    </w:rPr>
  </w:style>
  <w:style w:type="paragraph" w:customStyle="1" w:styleId="xl369">
    <w:name w:val="xl369"/>
    <w:basedOn w:val="a5"/>
    <w:rsid w:val="00565A1B"/>
    <w:pPr>
      <w:pBdr>
        <w:top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0">
    <w:name w:val="xl370"/>
    <w:basedOn w:val="a5"/>
    <w:rsid w:val="00565A1B"/>
    <w:pPr>
      <w:pBdr>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1">
    <w:name w:val="xl371"/>
    <w:basedOn w:val="a5"/>
    <w:rsid w:val="00565A1B"/>
    <w:pPr>
      <w:pBdr>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2">
    <w:name w:val="xl372"/>
    <w:basedOn w:val="a5"/>
    <w:rsid w:val="00565A1B"/>
    <w:pPr>
      <w:pBdr>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3">
    <w:name w:val="xl373"/>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74">
    <w:name w:val="xl374"/>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5">
    <w:name w:val="xl375"/>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6">
    <w:name w:val="xl376"/>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77">
    <w:name w:val="xl377"/>
    <w:basedOn w:val="a5"/>
    <w:rsid w:val="00565A1B"/>
    <w:pPr>
      <w:pBdr>
        <w:top w:val="single" w:sz="4"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8">
    <w:name w:val="xl378"/>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379">
    <w:name w:val="xl379"/>
    <w:basedOn w:val="a5"/>
    <w:rsid w:val="00565A1B"/>
    <w:pPr>
      <w:pBdr>
        <w:left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380">
    <w:name w:val="xl380"/>
    <w:basedOn w:val="a5"/>
    <w:rsid w:val="00565A1B"/>
    <w:pPr>
      <w:pBdr>
        <w:top w:val="single" w:sz="8"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1">
    <w:name w:val="xl381"/>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2">
    <w:name w:val="xl382"/>
    <w:basedOn w:val="a5"/>
    <w:rsid w:val="00565A1B"/>
    <w:pPr>
      <w:pBdr>
        <w:left w:val="single" w:sz="4" w:space="0" w:color="auto"/>
        <w:bottom w:val="single" w:sz="8" w:space="0" w:color="auto"/>
        <w:right w:val="single" w:sz="8" w:space="0" w:color="auto"/>
      </w:pBdr>
      <w:spacing w:before="100" w:beforeAutospacing="1" w:after="100" w:afterAutospacing="1"/>
      <w:ind w:firstLine="0"/>
      <w:jc w:val="center"/>
      <w:textAlignment w:val="top"/>
    </w:pPr>
    <w:rPr>
      <w:rFonts w:eastAsia="Times New Roman"/>
      <w:sz w:val="20"/>
      <w:szCs w:val="20"/>
    </w:rPr>
  </w:style>
  <w:style w:type="paragraph" w:customStyle="1" w:styleId="xl383">
    <w:name w:val="xl383"/>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olor w:val="FF0000"/>
      <w:sz w:val="20"/>
      <w:szCs w:val="20"/>
    </w:rPr>
  </w:style>
  <w:style w:type="paragraph" w:customStyle="1" w:styleId="xl384">
    <w:name w:val="xl384"/>
    <w:basedOn w:val="a5"/>
    <w:rsid w:val="00565A1B"/>
    <w:pPr>
      <w:pBdr>
        <w:top w:val="single" w:sz="8" w:space="0" w:color="auto"/>
        <w:lef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5">
    <w:name w:val="xl385"/>
    <w:basedOn w:val="a5"/>
    <w:rsid w:val="00565A1B"/>
    <w:pPr>
      <w:pBdr>
        <w:top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386">
    <w:name w:val="xl386"/>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87">
    <w:name w:val="xl387"/>
    <w:basedOn w:val="a5"/>
    <w:rsid w:val="00565A1B"/>
    <w:pPr>
      <w:pBdr>
        <w:top w:val="single" w:sz="4" w:space="0" w:color="auto"/>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8">
    <w:name w:val="xl388"/>
    <w:basedOn w:val="a5"/>
    <w:rsid w:val="00565A1B"/>
    <w:pPr>
      <w:pBdr>
        <w:top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89">
    <w:name w:val="xl389"/>
    <w:basedOn w:val="a5"/>
    <w:rsid w:val="00565A1B"/>
    <w:pPr>
      <w:pBdr>
        <w:lef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0">
    <w:name w:val="xl390"/>
    <w:basedOn w:val="a5"/>
    <w:rsid w:val="00565A1B"/>
    <w:pPr>
      <w:pBdr>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1">
    <w:name w:val="xl391"/>
    <w:basedOn w:val="a5"/>
    <w:rsid w:val="00565A1B"/>
    <w:pPr>
      <w:pBdr>
        <w:left w:val="single" w:sz="4" w:space="0" w:color="auto"/>
        <w:bottom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2">
    <w:name w:val="xl392"/>
    <w:basedOn w:val="a5"/>
    <w:rsid w:val="00565A1B"/>
    <w:pPr>
      <w:pBdr>
        <w:bottom w:val="single" w:sz="4" w:space="0" w:color="auto"/>
        <w:right w:val="single" w:sz="4" w:space="0" w:color="auto"/>
      </w:pBdr>
      <w:spacing w:before="100" w:beforeAutospacing="1" w:after="100" w:afterAutospacing="1"/>
      <w:ind w:firstLine="0"/>
      <w:jc w:val="left"/>
      <w:textAlignment w:val="center"/>
    </w:pPr>
    <w:rPr>
      <w:rFonts w:eastAsia="Times New Roman"/>
      <w:color w:val="00B0F0"/>
      <w:sz w:val="20"/>
      <w:szCs w:val="20"/>
    </w:rPr>
  </w:style>
  <w:style w:type="paragraph" w:customStyle="1" w:styleId="xl393">
    <w:name w:val="xl393"/>
    <w:basedOn w:val="a5"/>
    <w:rsid w:val="00565A1B"/>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394">
    <w:name w:val="xl394"/>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5">
    <w:name w:val="xl395"/>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0"/>
      <w:szCs w:val="20"/>
    </w:rPr>
  </w:style>
  <w:style w:type="paragraph" w:customStyle="1" w:styleId="xl396">
    <w:name w:val="xl396"/>
    <w:basedOn w:val="a5"/>
    <w:rsid w:val="00565A1B"/>
    <w:pPr>
      <w:pBdr>
        <w:top w:val="single" w:sz="8"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7">
    <w:name w:val="xl397"/>
    <w:basedOn w:val="a5"/>
    <w:rsid w:val="00565A1B"/>
    <w:pPr>
      <w:pBdr>
        <w:top w:val="single" w:sz="8"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8">
    <w:name w:val="xl398"/>
    <w:basedOn w:val="a5"/>
    <w:rsid w:val="00565A1B"/>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399">
    <w:name w:val="xl399"/>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0">
    <w:name w:val="xl400"/>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1">
    <w:name w:val="xl401"/>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02">
    <w:name w:val="xl402"/>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3">
    <w:name w:val="xl403"/>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4">
    <w:name w:val="xl404"/>
    <w:basedOn w:val="a5"/>
    <w:rsid w:val="00565A1B"/>
    <w:pPr>
      <w:pBdr>
        <w:top w:val="single" w:sz="4" w:space="0" w:color="auto"/>
        <w:left w:val="single" w:sz="8"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5">
    <w:name w:val="xl405"/>
    <w:basedOn w:val="a5"/>
    <w:rsid w:val="00565A1B"/>
    <w:pPr>
      <w:pBdr>
        <w:top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6">
    <w:name w:val="xl406"/>
    <w:basedOn w:val="a5"/>
    <w:rsid w:val="00565A1B"/>
    <w:pPr>
      <w:pBdr>
        <w:left w:val="single" w:sz="8" w:space="0" w:color="auto"/>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7">
    <w:name w:val="xl407"/>
    <w:basedOn w:val="a5"/>
    <w:rsid w:val="00565A1B"/>
    <w:pPr>
      <w:pBdr>
        <w:bottom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8">
    <w:name w:val="xl408"/>
    <w:basedOn w:val="a5"/>
    <w:rsid w:val="00565A1B"/>
    <w:pPr>
      <w:pBdr>
        <w:top w:val="single" w:sz="8" w:space="0" w:color="auto"/>
        <w:left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09">
    <w:name w:val="xl409"/>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0">
    <w:name w:val="xl410"/>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1">
    <w:name w:val="xl411"/>
    <w:basedOn w:val="a5"/>
    <w:rsid w:val="00565A1B"/>
    <w:pPr>
      <w:pBdr>
        <w:left w:val="single" w:sz="4" w:space="0" w:color="auto"/>
      </w:pBdr>
      <w:spacing w:before="100" w:beforeAutospacing="1" w:after="100" w:afterAutospacing="1"/>
      <w:ind w:firstLine="0"/>
      <w:jc w:val="center"/>
      <w:textAlignment w:val="center"/>
    </w:pPr>
    <w:rPr>
      <w:rFonts w:eastAsia="Times New Roman"/>
      <w:color w:val="4F81BD"/>
      <w:sz w:val="20"/>
      <w:szCs w:val="20"/>
    </w:rPr>
  </w:style>
  <w:style w:type="paragraph" w:customStyle="1" w:styleId="xl412">
    <w:name w:val="xl412"/>
    <w:basedOn w:val="a5"/>
    <w:rsid w:val="00565A1B"/>
    <w:pPr>
      <w:pBdr>
        <w:left w:val="single" w:sz="8"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4F81BD"/>
      <w:sz w:val="20"/>
      <w:szCs w:val="20"/>
    </w:rPr>
  </w:style>
  <w:style w:type="paragraph" w:customStyle="1" w:styleId="xl413">
    <w:name w:val="xl413"/>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14">
    <w:name w:val="xl414"/>
    <w:basedOn w:val="a5"/>
    <w:rsid w:val="00565A1B"/>
    <w:pPr>
      <w:pBdr>
        <w:top w:val="single" w:sz="4" w:space="0" w:color="auto"/>
        <w:left w:val="single" w:sz="8"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15">
    <w:name w:val="xl415"/>
    <w:basedOn w:val="a5"/>
    <w:rsid w:val="00565A1B"/>
    <w:pPr>
      <w:pBdr>
        <w:top w:val="single" w:sz="4" w:space="0" w:color="auto"/>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6">
    <w:name w:val="xl416"/>
    <w:basedOn w:val="a5"/>
    <w:rsid w:val="00565A1B"/>
    <w:pPr>
      <w:pBdr>
        <w:top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7">
    <w:name w:val="xl417"/>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8">
    <w:name w:val="xl418"/>
    <w:basedOn w:val="a5"/>
    <w:rsid w:val="00565A1B"/>
    <w:pPr>
      <w:pBdr>
        <w:left w:val="single" w:sz="8"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19">
    <w:name w:val="xl419"/>
    <w:basedOn w:val="a5"/>
    <w:rsid w:val="00565A1B"/>
    <w:pPr>
      <w:spacing w:before="100" w:beforeAutospacing="1" w:after="100" w:afterAutospacing="1"/>
      <w:ind w:firstLine="0"/>
      <w:jc w:val="center"/>
      <w:textAlignment w:val="center"/>
    </w:pPr>
    <w:rPr>
      <w:rFonts w:eastAsia="Times New Roman"/>
      <w:color w:val="7030A0"/>
      <w:sz w:val="20"/>
      <w:szCs w:val="20"/>
    </w:rPr>
  </w:style>
  <w:style w:type="paragraph" w:customStyle="1" w:styleId="xl420">
    <w:name w:val="xl420"/>
    <w:basedOn w:val="a5"/>
    <w:rsid w:val="00565A1B"/>
    <w:pPr>
      <w:pBdr>
        <w:righ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21">
    <w:name w:val="xl421"/>
    <w:basedOn w:val="a5"/>
    <w:rsid w:val="00565A1B"/>
    <w:pPr>
      <w:pBdr>
        <w:top w:val="single" w:sz="8" w:space="0" w:color="auto"/>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2">
    <w:name w:val="xl42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3">
    <w:name w:val="xl423"/>
    <w:basedOn w:val="a5"/>
    <w:rsid w:val="00565A1B"/>
    <w:pPr>
      <w:pBdr>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16"/>
      <w:szCs w:val="16"/>
    </w:rPr>
  </w:style>
  <w:style w:type="paragraph" w:customStyle="1" w:styleId="xl424">
    <w:name w:val="xl424"/>
    <w:basedOn w:val="a5"/>
    <w:rsid w:val="00565A1B"/>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5">
    <w:name w:val="xl425"/>
    <w:basedOn w:val="a5"/>
    <w:rsid w:val="00565A1B"/>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6">
    <w:name w:val="xl426"/>
    <w:basedOn w:val="a5"/>
    <w:rsid w:val="00565A1B"/>
    <w:pPr>
      <w:pBdr>
        <w:top w:val="single" w:sz="4" w:space="0" w:color="auto"/>
        <w:left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7">
    <w:name w:val="xl427"/>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8">
    <w:name w:val="xl428"/>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29">
    <w:name w:val="xl429"/>
    <w:basedOn w:val="a5"/>
    <w:rsid w:val="00565A1B"/>
    <w:pPr>
      <w:pBdr>
        <w:top w:val="single" w:sz="8" w:space="0" w:color="auto"/>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0">
    <w:name w:val="xl430"/>
    <w:basedOn w:val="a5"/>
    <w:rsid w:val="00565A1B"/>
    <w:pPr>
      <w:pBdr>
        <w:top w:val="single" w:sz="8"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1">
    <w:name w:val="xl431"/>
    <w:basedOn w:val="a5"/>
    <w:rsid w:val="00565A1B"/>
    <w:pPr>
      <w:pBdr>
        <w:top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2">
    <w:name w:val="xl432"/>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3">
    <w:name w:val="xl433"/>
    <w:basedOn w:val="a5"/>
    <w:rsid w:val="00565A1B"/>
    <w:pPr>
      <w:pBdr>
        <w:lef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4">
    <w:name w:val="xl434"/>
    <w:basedOn w:val="a5"/>
    <w:rsid w:val="00565A1B"/>
    <w:pPr>
      <w:pBdr>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5">
    <w:name w:val="xl435"/>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36">
    <w:name w:val="xl436"/>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sz w:val="24"/>
      <w:szCs w:val="24"/>
    </w:rPr>
  </w:style>
  <w:style w:type="paragraph" w:customStyle="1" w:styleId="xl437">
    <w:name w:val="xl437"/>
    <w:basedOn w:val="a5"/>
    <w:rsid w:val="00565A1B"/>
    <w:pPr>
      <w:pBdr>
        <w:top w:val="single" w:sz="4"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8">
    <w:name w:val="xl438"/>
    <w:basedOn w:val="a5"/>
    <w:rsid w:val="00565A1B"/>
    <w:pPr>
      <w:pBdr>
        <w:top w:val="single" w:sz="4" w:space="0" w:color="auto"/>
        <w:bottom w:val="single" w:sz="8"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39">
    <w:name w:val="xl439"/>
    <w:basedOn w:val="a5"/>
    <w:rsid w:val="00565A1B"/>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0">
    <w:name w:val="xl44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1">
    <w:name w:val="xl441"/>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FF0000"/>
      <w:sz w:val="20"/>
      <w:szCs w:val="20"/>
    </w:rPr>
  </w:style>
  <w:style w:type="paragraph" w:customStyle="1" w:styleId="xl442">
    <w:name w:val="xl442"/>
    <w:basedOn w:val="a5"/>
    <w:rsid w:val="00565A1B"/>
    <w:pPr>
      <w:pBdr>
        <w:top w:val="single" w:sz="4" w:space="0" w:color="auto"/>
        <w:bottom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443">
    <w:name w:val="xl443"/>
    <w:basedOn w:val="a5"/>
    <w:rsid w:val="00565A1B"/>
    <w:pPr>
      <w:pBdr>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4">
    <w:name w:val="xl444"/>
    <w:basedOn w:val="a5"/>
    <w:rsid w:val="00565A1B"/>
    <w:pPr>
      <w:pBdr>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5">
    <w:name w:val="xl445"/>
    <w:basedOn w:val="a5"/>
    <w:rsid w:val="00565A1B"/>
    <w:pPr>
      <w:pBdr>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6">
    <w:name w:val="xl446"/>
    <w:basedOn w:val="a5"/>
    <w:rsid w:val="00565A1B"/>
    <w:pPr>
      <w:pBdr>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7">
    <w:name w:val="xl447"/>
    <w:basedOn w:val="a5"/>
    <w:rsid w:val="00565A1B"/>
    <w:pPr>
      <w:pBdr>
        <w:top w:val="single" w:sz="4" w:space="0" w:color="auto"/>
        <w:lef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8">
    <w:name w:val="xl448"/>
    <w:basedOn w:val="a5"/>
    <w:rsid w:val="00565A1B"/>
    <w:pPr>
      <w:pBdr>
        <w:top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49">
    <w:name w:val="xl449"/>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0">
    <w:name w:val="xl450"/>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1">
    <w:name w:val="xl451"/>
    <w:basedOn w:val="a5"/>
    <w:rsid w:val="00565A1B"/>
    <w:pPr>
      <w:pBdr>
        <w:bottom w:val="single" w:sz="4" w:space="0" w:color="auto"/>
      </w:pBdr>
      <w:spacing w:before="100" w:beforeAutospacing="1" w:after="100" w:afterAutospacing="1"/>
      <w:ind w:firstLine="0"/>
      <w:jc w:val="center"/>
      <w:textAlignment w:val="center"/>
    </w:pPr>
    <w:rPr>
      <w:rFonts w:eastAsia="Times New Roman"/>
      <w:color w:val="7030A0"/>
      <w:sz w:val="20"/>
      <w:szCs w:val="20"/>
    </w:rPr>
  </w:style>
  <w:style w:type="paragraph" w:customStyle="1" w:styleId="xl452">
    <w:name w:val="xl452"/>
    <w:basedOn w:val="a5"/>
    <w:rsid w:val="00565A1B"/>
    <w:pPr>
      <w:pBdr>
        <w:top w:val="single" w:sz="4" w:space="0" w:color="auto"/>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3">
    <w:name w:val="xl453"/>
    <w:basedOn w:val="a5"/>
    <w:rsid w:val="00565A1B"/>
    <w:pPr>
      <w:pBdr>
        <w:top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4">
    <w:name w:val="xl454"/>
    <w:basedOn w:val="a5"/>
    <w:rsid w:val="00565A1B"/>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5">
    <w:name w:val="xl455"/>
    <w:basedOn w:val="a5"/>
    <w:rsid w:val="00565A1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6">
    <w:name w:val="xl456"/>
    <w:basedOn w:val="a5"/>
    <w:rsid w:val="00565A1B"/>
    <w:pPr>
      <w:pBdr>
        <w:left w:val="single" w:sz="4" w:space="0" w:color="auto"/>
        <w:bottom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7">
    <w:name w:val="xl457"/>
    <w:basedOn w:val="a5"/>
    <w:rsid w:val="00565A1B"/>
    <w:pPr>
      <w:pBdr>
        <w:bottom w:val="single" w:sz="4" w:space="0" w:color="auto"/>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8">
    <w:name w:val="xl458"/>
    <w:basedOn w:val="a5"/>
    <w:rsid w:val="00565A1B"/>
    <w:pPr>
      <w:pBdr>
        <w:lef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59">
    <w:name w:val="xl459"/>
    <w:basedOn w:val="a5"/>
    <w:rsid w:val="00565A1B"/>
    <w:pPr>
      <w:pBdr>
        <w:right w:val="single" w:sz="4" w:space="0" w:color="auto"/>
      </w:pBdr>
      <w:spacing w:before="100" w:beforeAutospacing="1" w:after="100" w:afterAutospacing="1"/>
      <w:ind w:firstLine="0"/>
      <w:jc w:val="center"/>
      <w:textAlignment w:val="center"/>
    </w:pPr>
    <w:rPr>
      <w:rFonts w:eastAsia="Times New Roman"/>
      <w:color w:val="00B0F0"/>
      <w:sz w:val="20"/>
      <w:szCs w:val="20"/>
    </w:rPr>
  </w:style>
  <w:style w:type="paragraph" w:customStyle="1" w:styleId="xl460">
    <w:name w:val="xl46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1">
    <w:name w:val="xl461"/>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2">
    <w:name w:val="xl462"/>
    <w:basedOn w:val="a5"/>
    <w:rsid w:val="00565A1B"/>
    <w:pPr>
      <w:pBdr>
        <w:top w:val="single" w:sz="4" w:space="0" w:color="auto"/>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3">
    <w:name w:val="xl46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4">
    <w:name w:val="xl464"/>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5">
    <w:name w:val="xl465"/>
    <w:basedOn w:val="a5"/>
    <w:rsid w:val="00565A1B"/>
    <w:pPr>
      <w:pBdr>
        <w:left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6">
    <w:name w:val="xl46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7">
    <w:name w:val="xl467"/>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8">
    <w:name w:val="xl468"/>
    <w:basedOn w:val="a5"/>
    <w:rsid w:val="00565A1B"/>
    <w:pPr>
      <w:pBdr>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69">
    <w:name w:val="xl469"/>
    <w:basedOn w:val="a5"/>
    <w:rsid w:val="00565A1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0">
    <w:name w:val="xl470"/>
    <w:basedOn w:val="a5"/>
    <w:rsid w:val="00565A1B"/>
    <w:pPr>
      <w:pBdr>
        <w:top w:val="single" w:sz="4" w:space="0" w:color="auto"/>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1">
    <w:name w:val="xl471"/>
    <w:basedOn w:val="a5"/>
    <w:rsid w:val="00565A1B"/>
    <w:pPr>
      <w:pBdr>
        <w:top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2">
    <w:name w:val="xl472"/>
    <w:basedOn w:val="a5"/>
    <w:rsid w:val="00565A1B"/>
    <w:pPr>
      <w:pBdr>
        <w:top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3">
    <w:name w:val="xl473"/>
    <w:basedOn w:val="a5"/>
    <w:rsid w:val="00565A1B"/>
    <w:pPr>
      <w:pBdr>
        <w:lef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4">
    <w:name w:val="xl474"/>
    <w:basedOn w:val="a5"/>
    <w:rsid w:val="00565A1B"/>
    <w:pPr>
      <w:spacing w:before="100" w:beforeAutospacing="1" w:after="100" w:afterAutospacing="1"/>
      <w:ind w:firstLine="0"/>
      <w:jc w:val="center"/>
      <w:textAlignment w:val="top"/>
    </w:pPr>
    <w:rPr>
      <w:rFonts w:eastAsia="Times New Roman"/>
      <w:color w:val="00B0F0"/>
      <w:sz w:val="20"/>
      <w:szCs w:val="20"/>
    </w:rPr>
  </w:style>
  <w:style w:type="paragraph" w:customStyle="1" w:styleId="xl475">
    <w:name w:val="xl475"/>
    <w:basedOn w:val="a5"/>
    <w:rsid w:val="00565A1B"/>
    <w:pPr>
      <w:pBdr>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6">
    <w:name w:val="xl476"/>
    <w:basedOn w:val="a5"/>
    <w:rsid w:val="00565A1B"/>
    <w:pPr>
      <w:pBdr>
        <w:left w:val="single" w:sz="4" w:space="0" w:color="auto"/>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7">
    <w:name w:val="xl477"/>
    <w:basedOn w:val="a5"/>
    <w:rsid w:val="00565A1B"/>
    <w:pPr>
      <w:pBdr>
        <w:bottom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8">
    <w:name w:val="xl478"/>
    <w:basedOn w:val="a5"/>
    <w:rsid w:val="00565A1B"/>
    <w:pPr>
      <w:pBdr>
        <w:bottom w:val="single" w:sz="4"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79">
    <w:name w:val="xl479"/>
    <w:basedOn w:val="a5"/>
    <w:rsid w:val="00565A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480">
    <w:name w:val="xl480"/>
    <w:basedOn w:val="a5"/>
    <w:rsid w:val="00565A1B"/>
    <w:pPr>
      <w:pBdr>
        <w:top w:val="single" w:sz="4" w:space="0" w:color="auto"/>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1">
    <w:name w:val="xl481"/>
    <w:basedOn w:val="a5"/>
    <w:rsid w:val="00565A1B"/>
    <w:pPr>
      <w:pBdr>
        <w:top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2">
    <w:name w:val="xl482"/>
    <w:basedOn w:val="a5"/>
    <w:rsid w:val="00565A1B"/>
    <w:pPr>
      <w:pBdr>
        <w:lef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3">
    <w:name w:val="xl483"/>
    <w:basedOn w:val="a5"/>
    <w:rsid w:val="00565A1B"/>
    <w:pPr>
      <w:pBdr>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4">
    <w:name w:val="xl484"/>
    <w:basedOn w:val="a5"/>
    <w:rsid w:val="00565A1B"/>
    <w:pPr>
      <w:pBdr>
        <w:left w:val="single" w:sz="4" w:space="0" w:color="auto"/>
        <w:bottom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5">
    <w:name w:val="xl485"/>
    <w:basedOn w:val="a5"/>
    <w:rsid w:val="00565A1B"/>
    <w:pPr>
      <w:pBdr>
        <w:bottom w:val="single" w:sz="4" w:space="0" w:color="auto"/>
        <w:right w:val="single" w:sz="4"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6">
    <w:name w:val="xl486"/>
    <w:basedOn w:val="a5"/>
    <w:rsid w:val="00565A1B"/>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7">
    <w:name w:val="xl487"/>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00B0F0"/>
      <w:sz w:val="20"/>
      <w:szCs w:val="20"/>
    </w:rPr>
  </w:style>
  <w:style w:type="paragraph" w:customStyle="1" w:styleId="xl488">
    <w:name w:val="xl488"/>
    <w:basedOn w:val="a5"/>
    <w:rsid w:val="00565A1B"/>
    <w:pPr>
      <w:pBdr>
        <w:top w:val="single" w:sz="4" w:space="0" w:color="auto"/>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89">
    <w:name w:val="xl489"/>
    <w:basedOn w:val="a5"/>
    <w:rsid w:val="00565A1B"/>
    <w:pPr>
      <w:pBdr>
        <w:left w:val="single" w:sz="8"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0">
    <w:name w:val="xl490"/>
    <w:basedOn w:val="a5"/>
    <w:rsid w:val="00565A1B"/>
    <w:pPr>
      <w:pBdr>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sz w:val="20"/>
      <w:szCs w:val="20"/>
    </w:rPr>
  </w:style>
  <w:style w:type="paragraph" w:customStyle="1" w:styleId="xl491">
    <w:name w:val="xl491"/>
    <w:basedOn w:val="a5"/>
    <w:rsid w:val="00565A1B"/>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2">
    <w:name w:val="xl492"/>
    <w:basedOn w:val="a5"/>
    <w:rsid w:val="00565A1B"/>
    <w:pPr>
      <w:pBdr>
        <w:left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3">
    <w:name w:val="xl493"/>
    <w:basedOn w:val="a5"/>
    <w:rsid w:val="00565A1B"/>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color w:val="4F81BD"/>
      <w:sz w:val="20"/>
      <w:szCs w:val="20"/>
    </w:rPr>
  </w:style>
  <w:style w:type="paragraph" w:customStyle="1" w:styleId="xl494">
    <w:name w:val="xl494"/>
    <w:basedOn w:val="a5"/>
    <w:rsid w:val="00565A1B"/>
    <w:pPr>
      <w:pBdr>
        <w:top w:val="single" w:sz="4" w:space="0" w:color="auto"/>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5">
    <w:name w:val="xl495"/>
    <w:basedOn w:val="a5"/>
    <w:rsid w:val="00565A1B"/>
    <w:pPr>
      <w:pBdr>
        <w:left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6">
    <w:name w:val="xl496"/>
    <w:basedOn w:val="a5"/>
    <w:rsid w:val="00565A1B"/>
    <w:pPr>
      <w:pBdr>
        <w:left w:val="single" w:sz="4" w:space="0" w:color="auto"/>
        <w:bottom w:val="single" w:sz="4" w:space="0" w:color="auto"/>
        <w:right w:val="single" w:sz="8" w:space="0" w:color="auto"/>
      </w:pBdr>
      <w:shd w:val="clear" w:color="000000" w:fill="FFFFFF"/>
      <w:spacing w:before="100" w:beforeAutospacing="1" w:after="100" w:afterAutospacing="1"/>
      <w:ind w:firstLine="0"/>
      <w:jc w:val="left"/>
      <w:textAlignment w:val="top"/>
    </w:pPr>
    <w:rPr>
      <w:rFonts w:eastAsia="Times New Roman"/>
      <w:color w:val="00B0F0"/>
      <w:sz w:val="24"/>
      <w:szCs w:val="24"/>
    </w:rPr>
  </w:style>
  <w:style w:type="paragraph" w:customStyle="1" w:styleId="xl497">
    <w:name w:val="xl497"/>
    <w:basedOn w:val="a5"/>
    <w:rsid w:val="00565A1B"/>
    <w:pPr>
      <w:pBdr>
        <w:left w:val="single" w:sz="8" w:space="0" w:color="auto"/>
        <w:right w:val="single" w:sz="4" w:space="0" w:color="auto"/>
      </w:pBdr>
      <w:spacing w:before="100" w:beforeAutospacing="1" w:after="100" w:afterAutospacing="1"/>
      <w:ind w:firstLine="0"/>
      <w:jc w:val="center"/>
      <w:textAlignment w:val="top"/>
    </w:pPr>
    <w:rPr>
      <w:rFonts w:eastAsia="Times New Roman"/>
      <w:color w:val="00B0F0"/>
      <w:sz w:val="20"/>
      <w:szCs w:val="20"/>
    </w:rPr>
  </w:style>
  <w:style w:type="paragraph" w:customStyle="1" w:styleId="xl498">
    <w:name w:val="xl498"/>
    <w:basedOn w:val="a5"/>
    <w:rsid w:val="00565A1B"/>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499">
    <w:name w:val="xl499"/>
    <w:basedOn w:val="a5"/>
    <w:rsid w:val="00565A1B"/>
    <w:pPr>
      <w:pBdr>
        <w:left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0">
    <w:name w:val="xl500"/>
    <w:basedOn w:val="a5"/>
    <w:rsid w:val="00565A1B"/>
    <w:pPr>
      <w:pBdr>
        <w:left w:val="single" w:sz="4" w:space="0" w:color="auto"/>
        <w:bottom w:val="single" w:sz="4" w:space="0" w:color="auto"/>
        <w:right w:val="single" w:sz="8" w:space="0" w:color="auto"/>
      </w:pBdr>
      <w:spacing w:before="100" w:beforeAutospacing="1" w:after="100" w:afterAutospacing="1"/>
      <w:ind w:firstLine="0"/>
      <w:jc w:val="center"/>
      <w:textAlignment w:val="top"/>
    </w:pPr>
    <w:rPr>
      <w:rFonts w:eastAsia="Times New Roman"/>
      <w:sz w:val="24"/>
      <w:szCs w:val="24"/>
    </w:rPr>
  </w:style>
  <w:style w:type="paragraph" w:customStyle="1" w:styleId="xl501">
    <w:name w:val="xl501"/>
    <w:basedOn w:val="a5"/>
    <w:rsid w:val="00565A1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olor w:val="2D2D2D"/>
      <w:sz w:val="20"/>
      <w:szCs w:val="20"/>
    </w:rPr>
  </w:style>
  <w:style w:type="paragraph" w:customStyle="1" w:styleId="xl502">
    <w:name w:val="xl502"/>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3">
    <w:name w:val="xl503"/>
    <w:basedOn w:val="a5"/>
    <w:rsid w:val="00565A1B"/>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504">
    <w:name w:val="xl504"/>
    <w:basedOn w:val="a5"/>
    <w:rsid w:val="00565A1B"/>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5">
    <w:name w:val="xl505"/>
    <w:basedOn w:val="a5"/>
    <w:rsid w:val="00565A1B"/>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sz w:val="20"/>
      <w:szCs w:val="20"/>
    </w:rPr>
  </w:style>
  <w:style w:type="paragraph" w:customStyle="1" w:styleId="xl506">
    <w:name w:val="xl506"/>
    <w:basedOn w:val="a5"/>
    <w:rsid w:val="00565A1B"/>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textAlignment w:val="top"/>
    </w:pPr>
    <w:rPr>
      <w:rFonts w:eastAsia="Times New Roman"/>
      <w:sz w:val="24"/>
      <w:szCs w:val="24"/>
    </w:rPr>
  </w:style>
  <w:style w:type="paragraph" w:customStyle="1" w:styleId="xl63">
    <w:name w:val="xl63"/>
    <w:basedOn w:val="a5"/>
    <w:rsid w:val="00963FEE"/>
    <w:pPr>
      <w:spacing w:before="100" w:beforeAutospacing="1" w:after="100" w:afterAutospacing="1"/>
      <w:ind w:firstLine="0"/>
      <w:jc w:val="left"/>
    </w:pPr>
    <w:rPr>
      <w:rFonts w:eastAsia="Times New Roman"/>
      <w:sz w:val="24"/>
      <w:szCs w:val="24"/>
    </w:rPr>
  </w:style>
  <w:style w:type="paragraph" w:customStyle="1" w:styleId="xl64">
    <w:name w:val="xl64"/>
    <w:basedOn w:val="a5"/>
    <w:rsid w:val="00963FEE"/>
    <w:pPr>
      <w:spacing w:before="100" w:beforeAutospacing="1" w:after="100" w:afterAutospacing="1"/>
      <w:ind w:firstLine="0"/>
      <w:jc w:val="center"/>
    </w:pPr>
    <w:rPr>
      <w:rFonts w:eastAsia="Times New Roman"/>
      <w:sz w:val="24"/>
      <w:szCs w:val="24"/>
    </w:rPr>
  </w:style>
  <w:style w:type="paragraph" w:customStyle="1" w:styleId="a6">
    <w:name w:val="Абзац"/>
    <w:basedOn w:val="a5"/>
    <w:link w:val="afff0"/>
    <w:qFormat/>
    <w:rsid w:val="000531F1"/>
    <w:pPr>
      <w:spacing w:before="120" w:after="60"/>
      <w:ind w:firstLine="567"/>
    </w:pPr>
    <w:rPr>
      <w:rFonts w:eastAsia="Times New Roman"/>
      <w:sz w:val="24"/>
      <w:szCs w:val="24"/>
    </w:rPr>
  </w:style>
  <w:style w:type="character" w:customStyle="1" w:styleId="afff0">
    <w:name w:val="Абзац Знак"/>
    <w:link w:val="a6"/>
    <w:rsid w:val="000531F1"/>
    <w:rPr>
      <w:rFonts w:ascii="Times New Roman" w:eastAsia="Times New Roman" w:hAnsi="Times New Roman" w:cs="Times New Roman"/>
      <w:sz w:val="24"/>
      <w:szCs w:val="24"/>
      <w:lang w:eastAsia="ru-RU"/>
    </w:rPr>
  </w:style>
  <w:style w:type="paragraph" w:styleId="afff1">
    <w:name w:val="List"/>
    <w:basedOn w:val="a5"/>
    <w:link w:val="afff2"/>
    <w:unhideWhenUsed/>
    <w:rsid w:val="003F21B6"/>
    <w:pPr>
      <w:ind w:left="283" w:hanging="283"/>
      <w:contextualSpacing/>
    </w:pPr>
  </w:style>
  <w:style w:type="character" w:customStyle="1" w:styleId="40">
    <w:name w:val="Заголовок 4 Знак"/>
    <w:aliases w:val="ПОДЗАГОЛОВКИ Знак"/>
    <w:basedOn w:val="a7"/>
    <w:link w:val="4"/>
    <w:rsid w:val="003F21B6"/>
    <w:rPr>
      <w:rFonts w:ascii="Times New Roman" w:eastAsia="Times New Roman" w:hAnsi="Times New Roman" w:cs="Times New Roman"/>
      <w:b/>
      <w:bCs/>
      <w:sz w:val="24"/>
      <w:szCs w:val="24"/>
      <w:lang w:val="x-none" w:eastAsia="x-none"/>
    </w:rPr>
  </w:style>
  <w:style w:type="character" w:customStyle="1" w:styleId="50">
    <w:name w:val="Заголовок 5 Знак"/>
    <w:basedOn w:val="a7"/>
    <w:link w:val="5"/>
    <w:rsid w:val="003F21B6"/>
    <w:rPr>
      <w:rFonts w:ascii="Times New Roman" w:eastAsia="Times New Roman" w:hAnsi="Times New Roman" w:cs="Times New Roman"/>
      <w:b/>
      <w:bCs/>
      <w:iCs/>
      <w:lang w:val="x-none" w:eastAsia="x-none"/>
    </w:rPr>
  </w:style>
  <w:style w:type="character" w:customStyle="1" w:styleId="60">
    <w:name w:val="Заголовок 6 Знак"/>
    <w:basedOn w:val="a7"/>
    <w:link w:val="6"/>
    <w:rsid w:val="003F21B6"/>
    <w:rPr>
      <w:rFonts w:ascii="Times New Roman" w:eastAsia="Times New Roman" w:hAnsi="Times New Roman" w:cs="Times New Roman"/>
      <w:b/>
      <w:bCs/>
      <w:lang w:val="x-none" w:eastAsia="x-none"/>
    </w:rPr>
  </w:style>
  <w:style w:type="character" w:customStyle="1" w:styleId="70">
    <w:name w:val="Заголовок 7 Знак"/>
    <w:aliases w:val="Заголовок x.x Знак1"/>
    <w:basedOn w:val="a7"/>
    <w:link w:val="7"/>
    <w:rsid w:val="003F21B6"/>
    <w:rPr>
      <w:rFonts w:ascii="Times New Roman" w:eastAsia="Times New Roman" w:hAnsi="Times New Roman" w:cs="Times New Roman"/>
      <w:sz w:val="24"/>
      <w:szCs w:val="24"/>
      <w:lang w:val="x-none" w:eastAsia="x-none"/>
    </w:rPr>
  </w:style>
  <w:style w:type="character" w:customStyle="1" w:styleId="80">
    <w:name w:val="Заголовок 8 Знак"/>
    <w:basedOn w:val="a7"/>
    <w:link w:val="8"/>
    <w:rsid w:val="003F21B6"/>
    <w:rPr>
      <w:rFonts w:ascii="Times New Roman" w:eastAsia="Times New Roman" w:hAnsi="Times New Roman" w:cs="Times New Roman"/>
      <w:i/>
      <w:iCs/>
      <w:sz w:val="24"/>
      <w:szCs w:val="24"/>
      <w:lang w:val="x-none" w:eastAsia="x-none"/>
    </w:rPr>
  </w:style>
  <w:style w:type="character" w:customStyle="1" w:styleId="90">
    <w:name w:val="Заголовок 9 Знак"/>
    <w:basedOn w:val="a7"/>
    <w:link w:val="9"/>
    <w:rsid w:val="003F21B6"/>
    <w:rPr>
      <w:rFonts w:ascii="Arial" w:eastAsia="Times New Roman" w:hAnsi="Arial" w:cs="Times New Roman"/>
      <w:lang w:val="x-none" w:eastAsia="x-none"/>
    </w:rPr>
  </w:style>
  <w:style w:type="character" w:customStyle="1" w:styleId="afff2">
    <w:name w:val="Список Знак"/>
    <w:link w:val="afff1"/>
    <w:rsid w:val="003F21B6"/>
    <w:rPr>
      <w:rFonts w:ascii="Times New Roman" w:eastAsia="Calibri" w:hAnsi="Times New Roman" w:cs="Times New Roman"/>
      <w:lang w:eastAsia="ru-RU"/>
    </w:rPr>
  </w:style>
  <w:style w:type="paragraph" w:styleId="37">
    <w:name w:val="toc 3"/>
    <w:basedOn w:val="a5"/>
    <w:next w:val="a5"/>
    <w:autoRedefine/>
    <w:uiPriority w:val="39"/>
    <w:qFormat/>
    <w:rsid w:val="003F21B6"/>
    <w:pPr>
      <w:ind w:left="480" w:firstLine="0"/>
      <w:jc w:val="left"/>
    </w:pPr>
    <w:rPr>
      <w:rFonts w:eastAsia="Times New Roman"/>
      <w:i/>
      <w:iCs/>
      <w:sz w:val="20"/>
      <w:szCs w:val="20"/>
    </w:rPr>
  </w:style>
  <w:style w:type="paragraph" w:customStyle="1" w:styleId="a">
    <w:name w:val="Список нумерованный"/>
    <w:basedOn w:val="a5"/>
    <w:rsid w:val="003F21B6"/>
    <w:pPr>
      <w:numPr>
        <w:numId w:val="10"/>
      </w:numPr>
      <w:spacing w:before="120"/>
    </w:pPr>
    <w:rPr>
      <w:rFonts w:eastAsia="Times New Roman"/>
      <w:sz w:val="24"/>
      <w:szCs w:val="24"/>
    </w:rPr>
  </w:style>
  <w:style w:type="paragraph" w:customStyle="1" w:styleId="afff3">
    <w:name w:val="Табличный"/>
    <w:basedOn w:val="a5"/>
    <w:rsid w:val="003F21B6"/>
    <w:pPr>
      <w:keepNext/>
      <w:widowControl w:val="0"/>
      <w:spacing w:before="60" w:after="60"/>
      <w:ind w:firstLine="0"/>
      <w:jc w:val="center"/>
    </w:pPr>
    <w:rPr>
      <w:rFonts w:eastAsia="Times New Roman"/>
      <w:b/>
      <w:szCs w:val="20"/>
    </w:rPr>
  </w:style>
  <w:style w:type="paragraph" w:customStyle="1" w:styleId="afff4">
    <w:name w:val="Содержание"/>
    <w:basedOn w:val="a5"/>
    <w:rsid w:val="003F21B6"/>
    <w:pPr>
      <w:widowControl w:val="0"/>
      <w:spacing w:before="240" w:after="240"/>
      <w:ind w:firstLine="0"/>
      <w:jc w:val="center"/>
    </w:pPr>
    <w:rPr>
      <w:rFonts w:eastAsia="Times New Roman"/>
      <w:b/>
      <w:caps/>
      <w:sz w:val="24"/>
      <w:szCs w:val="20"/>
    </w:rPr>
  </w:style>
  <w:style w:type="paragraph" w:styleId="1c">
    <w:name w:val="toc 1"/>
    <w:basedOn w:val="a5"/>
    <w:next w:val="a5"/>
    <w:uiPriority w:val="39"/>
    <w:qFormat/>
    <w:rsid w:val="003F21B6"/>
    <w:pPr>
      <w:spacing w:before="120" w:after="120"/>
      <w:ind w:firstLine="0"/>
      <w:jc w:val="left"/>
    </w:pPr>
    <w:rPr>
      <w:rFonts w:eastAsia="Times New Roman"/>
      <w:b/>
      <w:bCs/>
      <w:caps/>
      <w:sz w:val="20"/>
      <w:szCs w:val="20"/>
    </w:rPr>
  </w:style>
  <w:style w:type="paragraph" w:styleId="2b">
    <w:name w:val="toc 2"/>
    <w:basedOn w:val="a5"/>
    <w:next w:val="a5"/>
    <w:autoRedefine/>
    <w:uiPriority w:val="39"/>
    <w:qFormat/>
    <w:rsid w:val="00DE204C"/>
    <w:pPr>
      <w:tabs>
        <w:tab w:val="left" w:pos="960"/>
        <w:tab w:val="right" w:leader="dot" w:pos="9627"/>
      </w:tabs>
      <w:ind w:firstLine="567"/>
      <w:jc w:val="left"/>
    </w:pPr>
    <w:rPr>
      <w:rFonts w:eastAsia="Times New Roman"/>
      <w:b/>
      <w:bCs/>
      <w:iCs/>
      <w:smallCaps/>
      <w:noProof/>
      <w:sz w:val="20"/>
      <w:szCs w:val="20"/>
    </w:rPr>
  </w:style>
  <w:style w:type="paragraph" w:styleId="aff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c"/>
    <w:qFormat/>
    <w:rsid w:val="003F21B6"/>
    <w:pPr>
      <w:keepNext/>
      <w:keepLines/>
      <w:spacing w:before="240" w:after="120"/>
      <w:ind w:firstLine="0"/>
      <w:jc w:val="left"/>
    </w:pPr>
    <w:rPr>
      <w:rFonts w:eastAsia="Times New Roman"/>
      <w:b/>
      <w:bCs/>
      <w:sz w:val="24"/>
      <w:szCs w:val="24"/>
      <w:lang w:val="x-none" w:eastAsia="x-none"/>
    </w:rPr>
  </w:style>
  <w:style w:type="paragraph" w:customStyle="1" w:styleId="afff6">
    <w:name w:val="Название таблицы"/>
    <w:basedOn w:val="3"/>
    <w:rsid w:val="003F21B6"/>
    <w:pPr>
      <w:tabs>
        <w:tab w:val="left" w:pos="1276"/>
      </w:tabs>
      <w:spacing w:before="120" w:after="120"/>
      <w:ind w:left="426"/>
    </w:pPr>
    <w:rPr>
      <w:rFonts w:ascii="Times New Roman" w:hAnsi="Times New Roman" w:cs="Times New Roman"/>
      <w:sz w:val="26"/>
      <w:szCs w:val="26"/>
      <w:lang w:val="x-none" w:eastAsia="x-none"/>
    </w:rPr>
  </w:style>
  <w:style w:type="paragraph" w:customStyle="1" w:styleId="afff7">
    <w:name w:val="Табличный_заголовки"/>
    <w:basedOn w:val="a5"/>
    <w:qFormat/>
    <w:rsid w:val="003F21B6"/>
    <w:pPr>
      <w:keepNext/>
      <w:keepLines/>
      <w:ind w:firstLine="0"/>
      <w:jc w:val="center"/>
    </w:pPr>
    <w:rPr>
      <w:rFonts w:eastAsia="Times New Roman"/>
      <w:b/>
      <w:sz w:val="24"/>
      <w:szCs w:val="24"/>
    </w:rPr>
  </w:style>
  <w:style w:type="paragraph" w:customStyle="1" w:styleId="afff8">
    <w:name w:val="Табличный_центр"/>
    <w:basedOn w:val="a5"/>
    <w:rsid w:val="003F21B6"/>
    <w:pPr>
      <w:ind w:firstLine="0"/>
      <w:jc w:val="center"/>
    </w:pPr>
    <w:rPr>
      <w:rFonts w:eastAsia="Times New Roman"/>
    </w:rPr>
  </w:style>
  <w:style w:type="paragraph" w:customStyle="1" w:styleId="11">
    <w:name w:val="Список 1)"/>
    <w:basedOn w:val="a5"/>
    <w:rsid w:val="003F21B6"/>
    <w:pPr>
      <w:numPr>
        <w:numId w:val="7"/>
      </w:numPr>
      <w:spacing w:after="60"/>
    </w:pPr>
    <w:rPr>
      <w:rFonts w:eastAsia="Times New Roman"/>
      <w:sz w:val="24"/>
      <w:szCs w:val="24"/>
    </w:rPr>
  </w:style>
  <w:style w:type="paragraph" w:customStyle="1" w:styleId="a1">
    <w:name w:val="Табличный_нумерованный"/>
    <w:basedOn w:val="a5"/>
    <w:link w:val="afff9"/>
    <w:rsid w:val="003F21B6"/>
    <w:pPr>
      <w:numPr>
        <w:numId w:val="6"/>
      </w:numPr>
      <w:jc w:val="left"/>
    </w:pPr>
    <w:rPr>
      <w:rFonts w:eastAsia="Times New Roman"/>
      <w:lang w:val="x-none" w:eastAsia="x-none"/>
    </w:rPr>
  </w:style>
  <w:style w:type="character" w:customStyle="1" w:styleId="afff9">
    <w:name w:val="Табличный_нумерованный Знак"/>
    <w:link w:val="a1"/>
    <w:rsid w:val="003F21B6"/>
    <w:rPr>
      <w:rFonts w:ascii="Times New Roman" w:eastAsia="Times New Roman" w:hAnsi="Times New Roman" w:cs="Times New Roman"/>
      <w:lang w:val="x-none" w:eastAsia="x-none"/>
    </w:rPr>
  </w:style>
  <w:style w:type="paragraph" w:styleId="43">
    <w:name w:val="toc 4"/>
    <w:basedOn w:val="a5"/>
    <w:next w:val="a5"/>
    <w:autoRedefine/>
    <w:uiPriority w:val="39"/>
    <w:rsid w:val="003F21B6"/>
    <w:pPr>
      <w:ind w:left="720" w:firstLine="0"/>
      <w:jc w:val="left"/>
    </w:pPr>
    <w:rPr>
      <w:rFonts w:eastAsia="Times New Roman"/>
      <w:sz w:val="18"/>
      <w:szCs w:val="18"/>
    </w:rPr>
  </w:style>
  <w:style w:type="paragraph" w:styleId="53">
    <w:name w:val="toc 5"/>
    <w:basedOn w:val="a5"/>
    <w:next w:val="a5"/>
    <w:autoRedefine/>
    <w:rsid w:val="003F21B6"/>
    <w:pPr>
      <w:ind w:left="960" w:firstLine="0"/>
      <w:jc w:val="left"/>
    </w:pPr>
    <w:rPr>
      <w:rFonts w:eastAsia="Times New Roman"/>
      <w:sz w:val="18"/>
      <w:szCs w:val="18"/>
    </w:rPr>
  </w:style>
  <w:style w:type="paragraph" w:styleId="62">
    <w:name w:val="toc 6"/>
    <w:basedOn w:val="a5"/>
    <w:next w:val="a5"/>
    <w:autoRedefine/>
    <w:rsid w:val="003F21B6"/>
    <w:pPr>
      <w:ind w:left="1200" w:firstLine="0"/>
      <w:jc w:val="left"/>
    </w:pPr>
    <w:rPr>
      <w:rFonts w:eastAsia="Times New Roman"/>
      <w:sz w:val="18"/>
      <w:szCs w:val="18"/>
    </w:rPr>
  </w:style>
  <w:style w:type="paragraph" w:styleId="72">
    <w:name w:val="toc 7"/>
    <w:basedOn w:val="a5"/>
    <w:next w:val="a5"/>
    <w:autoRedefine/>
    <w:rsid w:val="003F21B6"/>
    <w:pPr>
      <w:ind w:left="1440" w:firstLine="0"/>
      <w:jc w:val="left"/>
    </w:pPr>
    <w:rPr>
      <w:rFonts w:eastAsia="Times New Roman"/>
      <w:sz w:val="18"/>
      <w:szCs w:val="18"/>
    </w:rPr>
  </w:style>
  <w:style w:type="paragraph" w:styleId="82">
    <w:name w:val="toc 8"/>
    <w:basedOn w:val="a5"/>
    <w:next w:val="a5"/>
    <w:autoRedefine/>
    <w:rsid w:val="003F21B6"/>
    <w:pPr>
      <w:ind w:left="1680" w:firstLine="0"/>
      <w:jc w:val="left"/>
    </w:pPr>
    <w:rPr>
      <w:rFonts w:eastAsia="Times New Roman"/>
      <w:sz w:val="18"/>
      <w:szCs w:val="18"/>
    </w:rPr>
  </w:style>
  <w:style w:type="paragraph" w:styleId="93">
    <w:name w:val="toc 9"/>
    <w:basedOn w:val="a5"/>
    <w:next w:val="a5"/>
    <w:autoRedefine/>
    <w:rsid w:val="003F21B6"/>
    <w:pPr>
      <w:ind w:left="1920" w:firstLine="0"/>
      <w:jc w:val="left"/>
    </w:pPr>
    <w:rPr>
      <w:rFonts w:eastAsia="Times New Roman"/>
      <w:sz w:val="18"/>
      <w:szCs w:val="18"/>
    </w:rPr>
  </w:style>
  <w:style w:type="paragraph" w:styleId="afffa">
    <w:name w:val="toa heading"/>
    <w:basedOn w:val="a5"/>
    <w:next w:val="a5"/>
    <w:semiHidden/>
    <w:rsid w:val="003F21B6"/>
    <w:pPr>
      <w:spacing w:before="40" w:after="20"/>
      <w:ind w:firstLine="0"/>
      <w:jc w:val="center"/>
    </w:pPr>
    <w:rPr>
      <w:rFonts w:eastAsia="Times New Roman"/>
      <w:b/>
      <w:szCs w:val="20"/>
    </w:rPr>
  </w:style>
  <w:style w:type="paragraph" w:customStyle="1" w:styleId="a4">
    <w:name w:val="Требования"/>
    <w:basedOn w:val="a5"/>
    <w:rsid w:val="003F21B6"/>
    <w:pPr>
      <w:numPr>
        <w:ilvl w:val="1"/>
        <w:numId w:val="8"/>
      </w:numPr>
      <w:spacing w:before="120" w:after="60"/>
      <w:ind w:left="0" w:firstLine="567"/>
      <w:outlineLvl w:val="1"/>
    </w:pPr>
    <w:rPr>
      <w:rFonts w:eastAsia="Times New Roman"/>
      <w:bCs/>
      <w:i/>
      <w:iCs/>
      <w:sz w:val="24"/>
      <w:szCs w:val="24"/>
    </w:rPr>
  </w:style>
  <w:style w:type="paragraph" w:customStyle="1" w:styleId="a0">
    <w:name w:val="Список а)"/>
    <w:basedOn w:val="afff1"/>
    <w:rsid w:val="003F21B6"/>
    <w:pPr>
      <w:numPr>
        <w:numId w:val="5"/>
      </w:numPr>
      <w:spacing w:after="60"/>
      <w:contextualSpacing w:val="0"/>
    </w:pPr>
    <w:rPr>
      <w:rFonts w:eastAsia="Times New Roman"/>
      <w:snapToGrid w:val="0"/>
      <w:sz w:val="24"/>
      <w:szCs w:val="24"/>
      <w:lang w:val="x-none" w:eastAsia="x-none"/>
    </w:rPr>
  </w:style>
  <w:style w:type="paragraph" w:customStyle="1" w:styleId="afffb">
    <w:name w:val="Табличный_слева"/>
    <w:basedOn w:val="a5"/>
    <w:rsid w:val="003F21B6"/>
    <w:pPr>
      <w:ind w:firstLine="0"/>
      <w:jc w:val="left"/>
    </w:pPr>
    <w:rPr>
      <w:rFonts w:eastAsia="Times New Roman"/>
    </w:rPr>
  </w:style>
  <w:style w:type="paragraph" w:customStyle="1" w:styleId="1d">
    <w:name w:val="Обычный 1"/>
    <w:basedOn w:val="a5"/>
    <w:next w:val="a5"/>
    <w:semiHidden/>
    <w:rsid w:val="003F21B6"/>
    <w:pPr>
      <w:tabs>
        <w:tab w:val="num" w:pos="360"/>
      </w:tabs>
      <w:spacing w:before="120"/>
      <w:ind w:left="360" w:hanging="360"/>
    </w:pPr>
    <w:rPr>
      <w:rFonts w:eastAsia="Times New Roman"/>
      <w:sz w:val="24"/>
      <w:szCs w:val="20"/>
    </w:rPr>
  </w:style>
  <w:style w:type="paragraph" w:customStyle="1" w:styleId="afffc">
    <w:name w:val="Обычный влево"/>
    <w:basedOn w:val="1d"/>
    <w:rsid w:val="003F21B6"/>
    <w:pPr>
      <w:tabs>
        <w:tab w:val="clear" w:pos="360"/>
      </w:tabs>
      <w:spacing w:before="0"/>
      <w:ind w:left="0" w:firstLine="0"/>
      <w:jc w:val="left"/>
    </w:pPr>
  </w:style>
  <w:style w:type="paragraph" w:customStyle="1" w:styleId="afffd">
    <w:name w:val="Табличный_по ширине"/>
    <w:basedOn w:val="afffb"/>
    <w:rsid w:val="003F21B6"/>
    <w:pPr>
      <w:jc w:val="both"/>
    </w:pPr>
  </w:style>
  <w:style w:type="paragraph" w:customStyle="1" w:styleId="101">
    <w:name w:val="Табличный_центр_10"/>
    <w:basedOn w:val="a5"/>
    <w:qFormat/>
    <w:rsid w:val="003F21B6"/>
    <w:pPr>
      <w:ind w:firstLine="0"/>
      <w:jc w:val="center"/>
    </w:pPr>
    <w:rPr>
      <w:rFonts w:eastAsia="Times New Roman"/>
      <w:sz w:val="20"/>
      <w:szCs w:val="24"/>
    </w:rPr>
  </w:style>
  <w:style w:type="paragraph" w:customStyle="1" w:styleId="102">
    <w:name w:val="Табличный_слева_10"/>
    <w:basedOn w:val="a5"/>
    <w:uiPriority w:val="99"/>
    <w:qFormat/>
    <w:rsid w:val="003F21B6"/>
    <w:pPr>
      <w:ind w:firstLine="0"/>
      <w:jc w:val="left"/>
    </w:pPr>
    <w:rPr>
      <w:rFonts w:eastAsia="Times New Roman"/>
      <w:sz w:val="20"/>
      <w:szCs w:val="24"/>
    </w:rPr>
  </w:style>
  <w:style w:type="paragraph" w:customStyle="1" w:styleId="103">
    <w:name w:val="Табличный_по ширине_10"/>
    <w:basedOn w:val="a5"/>
    <w:qFormat/>
    <w:rsid w:val="003F21B6"/>
    <w:pPr>
      <w:ind w:firstLine="0"/>
    </w:pPr>
    <w:rPr>
      <w:rFonts w:eastAsia="Times New Roman"/>
      <w:sz w:val="20"/>
      <w:szCs w:val="24"/>
    </w:rPr>
  </w:style>
  <w:style w:type="paragraph" w:customStyle="1" w:styleId="10">
    <w:name w:val="Табличный_нумерованный_10"/>
    <w:basedOn w:val="a5"/>
    <w:qFormat/>
    <w:rsid w:val="003F21B6"/>
    <w:pPr>
      <w:numPr>
        <w:numId w:val="11"/>
      </w:numPr>
      <w:jc w:val="left"/>
    </w:pPr>
    <w:rPr>
      <w:rFonts w:eastAsia="Times New Roman"/>
      <w:sz w:val="20"/>
      <w:szCs w:val="24"/>
    </w:rPr>
  </w:style>
  <w:style w:type="paragraph" w:customStyle="1" w:styleId="104">
    <w:name w:val="Табличный_заголовки_10"/>
    <w:basedOn w:val="a6"/>
    <w:qFormat/>
    <w:rsid w:val="003F21B6"/>
    <w:pPr>
      <w:jc w:val="center"/>
    </w:pPr>
    <w:rPr>
      <w:b/>
      <w:sz w:val="20"/>
    </w:rPr>
  </w:style>
  <w:style w:type="paragraph" w:styleId="afffe">
    <w:name w:val="Title"/>
    <w:basedOn w:val="a5"/>
    <w:next w:val="a5"/>
    <w:link w:val="affff"/>
    <w:qFormat/>
    <w:rsid w:val="003F21B6"/>
    <w:pPr>
      <w:pBdr>
        <w:top w:val="single" w:sz="8" w:space="10" w:color="A7BFDE"/>
        <w:bottom w:val="single" w:sz="24" w:space="15" w:color="9BBB59"/>
      </w:pBdr>
      <w:spacing w:line="360" w:lineRule="auto"/>
      <w:ind w:firstLine="680"/>
      <w:jc w:val="center"/>
    </w:pPr>
    <w:rPr>
      <w:rFonts w:ascii="Cambria" w:eastAsia="Times New Roman" w:hAnsi="Cambria"/>
      <w:i/>
      <w:iCs/>
      <w:color w:val="243F60"/>
      <w:sz w:val="60"/>
      <w:szCs w:val="60"/>
      <w:lang w:val="x-none" w:eastAsia="x-none"/>
    </w:rPr>
  </w:style>
  <w:style w:type="character" w:customStyle="1" w:styleId="affff">
    <w:name w:val="Название Знак"/>
    <w:basedOn w:val="a7"/>
    <w:link w:val="afffe"/>
    <w:rsid w:val="003F21B6"/>
    <w:rPr>
      <w:rFonts w:ascii="Cambria" w:eastAsia="Times New Roman" w:hAnsi="Cambria" w:cs="Times New Roman"/>
      <w:i/>
      <w:iCs/>
      <w:color w:val="243F60"/>
      <w:sz w:val="60"/>
      <w:szCs w:val="60"/>
      <w:lang w:val="x-none" w:eastAsia="x-none"/>
    </w:rPr>
  </w:style>
  <w:style w:type="paragraph" w:styleId="affff0">
    <w:name w:val="Subtitle"/>
    <w:basedOn w:val="a5"/>
    <w:next w:val="a5"/>
    <w:link w:val="affff1"/>
    <w:qFormat/>
    <w:rsid w:val="003F21B6"/>
    <w:pPr>
      <w:spacing w:before="200" w:after="900" w:line="360" w:lineRule="auto"/>
      <w:ind w:firstLine="680"/>
      <w:jc w:val="right"/>
    </w:pPr>
    <w:rPr>
      <w:rFonts w:eastAsia="Times New Roman"/>
      <w:i/>
      <w:iCs/>
      <w:sz w:val="24"/>
      <w:szCs w:val="24"/>
      <w:lang w:val="x-none" w:eastAsia="x-none"/>
    </w:rPr>
  </w:style>
  <w:style w:type="character" w:customStyle="1" w:styleId="affff1">
    <w:name w:val="Подзаголовок Знак"/>
    <w:basedOn w:val="a7"/>
    <w:link w:val="affff0"/>
    <w:rsid w:val="003F21B6"/>
    <w:rPr>
      <w:rFonts w:ascii="Times New Roman" w:eastAsia="Times New Roman" w:hAnsi="Times New Roman" w:cs="Times New Roman"/>
      <w:i/>
      <w:iCs/>
      <w:sz w:val="24"/>
      <w:szCs w:val="24"/>
      <w:lang w:val="x-none" w:eastAsia="x-none"/>
    </w:rPr>
  </w:style>
  <w:style w:type="character" w:styleId="affff2">
    <w:name w:val="Emphasis"/>
    <w:qFormat/>
    <w:rsid w:val="003F21B6"/>
    <w:rPr>
      <w:b/>
      <w:bCs/>
      <w:i/>
      <w:iCs/>
      <w:color w:val="5A5A5A"/>
    </w:rPr>
  </w:style>
  <w:style w:type="paragraph" w:styleId="2d">
    <w:name w:val="Quote"/>
    <w:basedOn w:val="a5"/>
    <w:next w:val="a5"/>
    <w:link w:val="2e"/>
    <w:uiPriority w:val="29"/>
    <w:qFormat/>
    <w:rsid w:val="003F21B6"/>
    <w:pPr>
      <w:spacing w:line="360" w:lineRule="auto"/>
      <w:ind w:firstLine="680"/>
    </w:pPr>
    <w:rPr>
      <w:rFonts w:ascii="Cambria" w:eastAsia="Times New Roman" w:hAnsi="Cambria"/>
      <w:i/>
      <w:iCs/>
      <w:color w:val="5A5A5A"/>
      <w:sz w:val="24"/>
      <w:szCs w:val="24"/>
      <w:lang w:val="x-none" w:eastAsia="x-none"/>
    </w:rPr>
  </w:style>
  <w:style w:type="character" w:customStyle="1" w:styleId="2e">
    <w:name w:val="Цитата 2 Знак"/>
    <w:basedOn w:val="a7"/>
    <w:link w:val="2d"/>
    <w:uiPriority w:val="29"/>
    <w:rsid w:val="003F21B6"/>
    <w:rPr>
      <w:rFonts w:ascii="Cambria" w:eastAsia="Times New Roman" w:hAnsi="Cambria" w:cs="Times New Roman"/>
      <w:i/>
      <w:iCs/>
      <w:color w:val="5A5A5A"/>
      <w:sz w:val="24"/>
      <w:szCs w:val="24"/>
      <w:lang w:val="x-none" w:eastAsia="x-none"/>
    </w:rPr>
  </w:style>
  <w:style w:type="paragraph" w:styleId="affff3">
    <w:name w:val="Intense Quote"/>
    <w:basedOn w:val="a5"/>
    <w:next w:val="a5"/>
    <w:link w:val="affff4"/>
    <w:uiPriority w:val="30"/>
    <w:qFormat/>
    <w:rsid w:val="003F21B6"/>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 w:val="24"/>
      <w:szCs w:val="24"/>
      <w:lang w:val="x-none" w:eastAsia="x-none"/>
    </w:rPr>
  </w:style>
  <w:style w:type="character" w:customStyle="1" w:styleId="affff4">
    <w:name w:val="Выделенная цитата Знак"/>
    <w:basedOn w:val="a7"/>
    <w:link w:val="affff3"/>
    <w:uiPriority w:val="30"/>
    <w:rsid w:val="003F21B6"/>
    <w:rPr>
      <w:rFonts w:ascii="Cambria" w:eastAsia="Times New Roman" w:hAnsi="Cambria" w:cs="Times New Roman"/>
      <w:i/>
      <w:iCs/>
      <w:color w:val="F4F4F4"/>
      <w:sz w:val="24"/>
      <w:szCs w:val="24"/>
      <w:shd w:val="clear" w:color="auto" w:fill="4F81BD"/>
      <w:lang w:val="x-none" w:eastAsia="x-none"/>
    </w:rPr>
  </w:style>
  <w:style w:type="character" w:styleId="affff5">
    <w:name w:val="Subtle Emphasis"/>
    <w:uiPriority w:val="19"/>
    <w:qFormat/>
    <w:rsid w:val="003F21B6"/>
    <w:rPr>
      <w:i/>
      <w:iCs/>
      <w:color w:val="5A5A5A"/>
    </w:rPr>
  </w:style>
  <w:style w:type="character" w:styleId="affff6">
    <w:name w:val="Intense Emphasis"/>
    <w:uiPriority w:val="21"/>
    <w:qFormat/>
    <w:rsid w:val="003F21B6"/>
    <w:rPr>
      <w:b/>
      <w:bCs/>
      <w:i/>
      <w:iCs/>
      <w:color w:val="4F81BD"/>
      <w:sz w:val="22"/>
      <w:szCs w:val="22"/>
    </w:rPr>
  </w:style>
  <w:style w:type="character" w:styleId="affff7">
    <w:name w:val="Subtle Reference"/>
    <w:uiPriority w:val="31"/>
    <w:qFormat/>
    <w:rsid w:val="003F21B6"/>
    <w:rPr>
      <w:color w:val="auto"/>
      <w:u w:val="single" w:color="9BBB59"/>
    </w:rPr>
  </w:style>
  <w:style w:type="character" w:styleId="affff8">
    <w:name w:val="Intense Reference"/>
    <w:uiPriority w:val="32"/>
    <w:qFormat/>
    <w:rsid w:val="003F21B6"/>
    <w:rPr>
      <w:b/>
      <w:bCs/>
      <w:color w:val="76923C"/>
      <w:u w:val="single" w:color="9BBB59"/>
    </w:rPr>
  </w:style>
  <w:style w:type="character" w:styleId="affff9">
    <w:name w:val="Book Title"/>
    <w:uiPriority w:val="33"/>
    <w:qFormat/>
    <w:rsid w:val="003F21B6"/>
    <w:rPr>
      <w:rFonts w:ascii="Cambria" w:eastAsia="Times New Roman" w:hAnsi="Cambria" w:cs="Times New Roman"/>
      <w:b/>
      <w:bCs/>
      <w:i/>
      <w:iCs/>
      <w:color w:val="auto"/>
    </w:rPr>
  </w:style>
  <w:style w:type="paragraph" w:styleId="affffa">
    <w:name w:val="TOC Heading"/>
    <w:basedOn w:val="12"/>
    <w:next w:val="a5"/>
    <w:uiPriority w:val="39"/>
    <w:qFormat/>
    <w:rsid w:val="003F21B6"/>
    <w:pPr>
      <w:keepNext w:val="0"/>
      <w:pBdr>
        <w:bottom w:val="single" w:sz="12" w:space="1" w:color="365F91"/>
      </w:pBdr>
      <w:spacing w:before="600" w:after="80" w:line="360" w:lineRule="auto"/>
      <w:ind w:firstLine="680"/>
      <w:jc w:val="both"/>
      <w:outlineLvl w:val="9"/>
    </w:pPr>
    <w:rPr>
      <w:rFonts w:ascii="Cambria" w:hAnsi="Cambria"/>
      <w:color w:val="365F91"/>
      <w:kern w:val="0"/>
      <w:sz w:val="24"/>
      <w:szCs w:val="24"/>
      <w:lang w:val="x-none" w:eastAsia="x-none"/>
    </w:rPr>
  </w:style>
  <w:style w:type="numbering" w:styleId="111111">
    <w:name w:val="Outline List 2"/>
    <w:basedOn w:val="a9"/>
    <w:rsid w:val="003F21B6"/>
    <w:pPr>
      <w:numPr>
        <w:numId w:val="2"/>
      </w:numPr>
    </w:pPr>
  </w:style>
  <w:style w:type="numbering" w:styleId="1ai">
    <w:name w:val="Outline List 1"/>
    <w:basedOn w:val="a9"/>
    <w:rsid w:val="003F21B6"/>
  </w:style>
  <w:style w:type="paragraph" w:styleId="38">
    <w:name w:val="Body Text 3"/>
    <w:basedOn w:val="a5"/>
    <w:link w:val="39"/>
    <w:rsid w:val="003F21B6"/>
    <w:pPr>
      <w:spacing w:after="120" w:line="360" w:lineRule="auto"/>
      <w:ind w:firstLine="680"/>
    </w:pPr>
    <w:rPr>
      <w:rFonts w:eastAsia="Times New Roman"/>
      <w:sz w:val="16"/>
      <w:szCs w:val="16"/>
      <w:lang w:val="x-none" w:eastAsia="x-none"/>
    </w:rPr>
  </w:style>
  <w:style w:type="character" w:customStyle="1" w:styleId="39">
    <w:name w:val="Основной текст 3 Знак"/>
    <w:basedOn w:val="a7"/>
    <w:link w:val="38"/>
    <w:rsid w:val="003F21B6"/>
    <w:rPr>
      <w:rFonts w:ascii="Times New Roman" w:eastAsia="Times New Roman" w:hAnsi="Times New Roman" w:cs="Times New Roman"/>
      <w:sz w:val="16"/>
      <w:szCs w:val="16"/>
      <w:lang w:val="x-none" w:eastAsia="x-none"/>
    </w:rPr>
  </w:style>
  <w:style w:type="paragraph" w:styleId="affffb">
    <w:name w:val="Block Text"/>
    <w:basedOn w:val="a5"/>
    <w:rsid w:val="003F21B6"/>
    <w:pPr>
      <w:spacing w:line="360" w:lineRule="auto"/>
      <w:ind w:left="526" w:right="43" w:firstLine="709"/>
    </w:pPr>
    <w:rPr>
      <w:rFonts w:eastAsia="Times New Roman"/>
      <w:sz w:val="28"/>
      <w:szCs w:val="28"/>
    </w:rPr>
  </w:style>
  <w:style w:type="character" w:styleId="affffc">
    <w:name w:val="line number"/>
    <w:rsid w:val="003F21B6"/>
    <w:rPr>
      <w:sz w:val="18"/>
      <w:szCs w:val="18"/>
    </w:rPr>
  </w:style>
  <w:style w:type="paragraph" w:styleId="44">
    <w:name w:val="List 4"/>
    <w:basedOn w:val="afff1"/>
    <w:rsid w:val="003F21B6"/>
    <w:pPr>
      <w:spacing w:after="240" w:line="240" w:lineRule="atLeast"/>
      <w:ind w:left="2520" w:hanging="360"/>
      <w:contextualSpacing w:val="0"/>
    </w:pPr>
    <w:rPr>
      <w:rFonts w:ascii="Arial" w:eastAsia="Times New Roman" w:hAnsi="Arial" w:cs="Arial"/>
      <w:spacing w:val="-5"/>
      <w:sz w:val="20"/>
      <w:szCs w:val="20"/>
      <w:lang w:val="x-none" w:eastAsia="en-US"/>
    </w:rPr>
  </w:style>
  <w:style w:type="paragraph" w:styleId="54">
    <w:name w:val="List 5"/>
    <w:basedOn w:val="afff1"/>
    <w:rsid w:val="003F21B6"/>
    <w:pPr>
      <w:spacing w:after="240" w:line="240" w:lineRule="atLeast"/>
      <w:ind w:left="2880" w:hanging="360"/>
      <w:contextualSpacing w:val="0"/>
    </w:pPr>
    <w:rPr>
      <w:rFonts w:ascii="Arial" w:eastAsia="Times New Roman" w:hAnsi="Arial" w:cs="Arial"/>
      <w:spacing w:val="-5"/>
      <w:sz w:val="20"/>
      <w:szCs w:val="20"/>
      <w:lang w:val="x-none" w:eastAsia="en-US"/>
    </w:rPr>
  </w:style>
  <w:style w:type="paragraph" w:styleId="3a">
    <w:name w:val="List Bullet 3"/>
    <w:basedOn w:val="aff1"/>
    <w:autoRedefine/>
    <w:rsid w:val="003F21B6"/>
    <w:pPr>
      <w:tabs>
        <w:tab w:val="num" w:pos="360"/>
      </w:tabs>
      <w:spacing w:after="240" w:line="240" w:lineRule="atLeast"/>
      <w:ind w:left="2160"/>
      <w:jc w:val="both"/>
    </w:pPr>
    <w:rPr>
      <w:spacing w:val="-5"/>
      <w:sz w:val="20"/>
      <w:szCs w:val="20"/>
      <w:lang w:eastAsia="en-US"/>
    </w:rPr>
  </w:style>
  <w:style w:type="paragraph" w:styleId="45">
    <w:name w:val="List Bullet 4"/>
    <w:basedOn w:val="aff1"/>
    <w:autoRedefine/>
    <w:rsid w:val="003F21B6"/>
    <w:pPr>
      <w:tabs>
        <w:tab w:val="num" w:pos="360"/>
      </w:tabs>
      <w:spacing w:after="240" w:line="240" w:lineRule="atLeast"/>
      <w:ind w:left="2520"/>
      <w:jc w:val="both"/>
    </w:pPr>
    <w:rPr>
      <w:spacing w:val="-5"/>
      <w:sz w:val="20"/>
      <w:szCs w:val="20"/>
      <w:lang w:eastAsia="en-US"/>
    </w:rPr>
  </w:style>
  <w:style w:type="paragraph" w:styleId="55">
    <w:name w:val="List Bullet 5"/>
    <w:basedOn w:val="aff1"/>
    <w:autoRedefine/>
    <w:rsid w:val="003F21B6"/>
    <w:pPr>
      <w:tabs>
        <w:tab w:val="num" w:pos="360"/>
      </w:tabs>
      <w:spacing w:after="240" w:line="240" w:lineRule="atLeast"/>
      <w:ind w:left="2880"/>
      <w:jc w:val="both"/>
    </w:pPr>
    <w:rPr>
      <w:spacing w:val="-5"/>
      <w:sz w:val="20"/>
      <w:szCs w:val="20"/>
      <w:lang w:eastAsia="en-US"/>
    </w:rPr>
  </w:style>
  <w:style w:type="paragraph" w:styleId="affffd">
    <w:name w:val="List Continue"/>
    <w:basedOn w:val="afff1"/>
    <w:rsid w:val="003F21B6"/>
    <w:pPr>
      <w:spacing w:after="240" w:line="240" w:lineRule="atLeast"/>
      <w:ind w:left="1440" w:firstLine="0"/>
      <w:contextualSpacing w:val="0"/>
    </w:pPr>
    <w:rPr>
      <w:rFonts w:ascii="Arial" w:eastAsia="Times New Roman" w:hAnsi="Arial" w:cs="Arial"/>
      <w:spacing w:val="-5"/>
      <w:sz w:val="20"/>
      <w:szCs w:val="20"/>
      <w:lang w:val="x-none" w:eastAsia="en-US"/>
    </w:rPr>
  </w:style>
  <w:style w:type="paragraph" w:styleId="46">
    <w:name w:val="List Continue 4"/>
    <w:basedOn w:val="affffd"/>
    <w:rsid w:val="003F21B6"/>
    <w:pPr>
      <w:ind w:left="2880"/>
    </w:pPr>
  </w:style>
  <w:style w:type="paragraph" w:styleId="56">
    <w:name w:val="List Continue 5"/>
    <w:basedOn w:val="affffd"/>
    <w:rsid w:val="003F21B6"/>
    <w:pPr>
      <w:ind w:left="3240"/>
    </w:pPr>
  </w:style>
  <w:style w:type="paragraph" w:styleId="affffe">
    <w:name w:val="List Number"/>
    <w:basedOn w:val="a5"/>
    <w:rsid w:val="003F21B6"/>
    <w:pPr>
      <w:spacing w:before="100" w:beforeAutospacing="1" w:after="100" w:afterAutospacing="1" w:line="360" w:lineRule="auto"/>
      <w:ind w:firstLine="709"/>
    </w:pPr>
    <w:rPr>
      <w:rFonts w:eastAsia="Times New Roman"/>
      <w:sz w:val="28"/>
      <w:szCs w:val="28"/>
    </w:rPr>
  </w:style>
  <w:style w:type="paragraph" w:styleId="2f">
    <w:name w:val="List Number 2"/>
    <w:basedOn w:val="affffe"/>
    <w:rsid w:val="003F21B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e"/>
    <w:rsid w:val="003F21B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7">
    <w:name w:val="List Number 4"/>
    <w:basedOn w:val="affffe"/>
    <w:rsid w:val="003F21B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e"/>
    <w:rsid w:val="003F21B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
    <w:name w:val="Message Header"/>
    <w:basedOn w:val="afd"/>
    <w:link w:val="afffff0"/>
    <w:rsid w:val="003F21B6"/>
    <w:pPr>
      <w:keepLines/>
      <w:tabs>
        <w:tab w:val="left" w:pos="3600"/>
        <w:tab w:val="left" w:pos="4680"/>
      </w:tabs>
      <w:spacing w:line="280" w:lineRule="exact"/>
      <w:ind w:left="1080" w:right="2160" w:hanging="1080"/>
      <w:jc w:val="both"/>
    </w:pPr>
    <w:rPr>
      <w:rFonts w:cs="Times New Roman"/>
      <w:sz w:val="22"/>
      <w:szCs w:val="22"/>
      <w:lang w:val="x-none" w:eastAsia="en-US"/>
    </w:rPr>
  </w:style>
  <w:style w:type="character" w:customStyle="1" w:styleId="afffff0">
    <w:name w:val="Шапка Знак"/>
    <w:basedOn w:val="a7"/>
    <w:link w:val="afffff"/>
    <w:rsid w:val="003F21B6"/>
    <w:rPr>
      <w:rFonts w:ascii="Arial" w:eastAsia="Times New Roman" w:hAnsi="Arial" w:cs="Times New Roman"/>
      <w:lang w:val="x-none"/>
    </w:rPr>
  </w:style>
  <w:style w:type="paragraph" w:styleId="afffff1">
    <w:name w:val="Normal Indent"/>
    <w:basedOn w:val="a5"/>
    <w:rsid w:val="003F21B6"/>
    <w:pPr>
      <w:spacing w:line="360" w:lineRule="auto"/>
      <w:ind w:left="1440" w:firstLine="709"/>
    </w:pPr>
    <w:rPr>
      <w:rFonts w:ascii="Arial" w:eastAsia="Times New Roman" w:hAnsi="Arial" w:cs="Arial"/>
      <w:spacing w:val="-5"/>
      <w:sz w:val="20"/>
      <w:szCs w:val="20"/>
      <w:lang w:eastAsia="en-US"/>
    </w:rPr>
  </w:style>
  <w:style w:type="paragraph" w:styleId="HTML1">
    <w:name w:val="HTML Address"/>
    <w:basedOn w:val="a5"/>
    <w:link w:val="HTML2"/>
    <w:rsid w:val="003F21B6"/>
    <w:pPr>
      <w:spacing w:line="360" w:lineRule="auto"/>
      <w:ind w:left="1080" w:firstLine="709"/>
    </w:pPr>
    <w:rPr>
      <w:rFonts w:ascii="Arial" w:eastAsia="Times New Roman" w:hAnsi="Arial"/>
      <w:i/>
      <w:iCs/>
      <w:spacing w:val="-5"/>
      <w:sz w:val="20"/>
      <w:szCs w:val="20"/>
      <w:lang w:val="x-none" w:eastAsia="en-US"/>
    </w:rPr>
  </w:style>
  <w:style w:type="character" w:customStyle="1" w:styleId="HTML2">
    <w:name w:val="Адрес HTML Знак"/>
    <w:basedOn w:val="a7"/>
    <w:link w:val="HTML1"/>
    <w:rsid w:val="003F21B6"/>
    <w:rPr>
      <w:rFonts w:ascii="Arial" w:eastAsia="Times New Roman" w:hAnsi="Arial" w:cs="Times New Roman"/>
      <w:i/>
      <w:iCs/>
      <w:spacing w:val="-5"/>
      <w:sz w:val="20"/>
      <w:szCs w:val="20"/>
      <w:lang w:val="x-none"/>
    </w:rPr>
  </w:style>
  <w:style w:type="paragraph" w:styleId="afffff2">
    <w:name w:val="envelope address"/>
    <w:basedOn w:val="a5"/>
    <w:rsid w:val="003F21B6"/>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lang w:eastAsia="en-US"/>
    </w:rPr>
  </w:style>
  <w:style w:type="character" w:styleId="HTML3">
    <w:name w:val="HTML Acronym"/>
    <w:rsid w:val="003F21B6"/>
    <w:rPr>
      <w:lang w:val="ru-RU"/>
    </w:rPr>
  </w:style>
  <w:style w:type="paragraph" w:styleId="afffff3">
    <w:name w:val="Date"/>
    <w:basedOn w:val="a5"/>
    <w:next w:val="a5"/>
    <w:link w:val="afffff4"/>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4">
    <w:name w:val="Дата Знак"/>
    <w:basedOn w:val="a7"/>
    <w:link w:val="afffff3"/>
    <w:rsid w:val="003F21B6"/>
    <w:rPr>
      <w:rFonts w:ascii="Arial" w:eastAsia="Times New Roman" w:hAnsi="Arial" w:cs="Times New Roman"/>
      <w:spacing w:val="-5"/>
      <w:sz w:val="20"/>
      <w:szCs w:val="20"/>
      <w:lang w:val="x-none"/>
    </w:rPr>
  </w:style>
  <w:style w:type="paragraph" w:styleId="afffff5">
    <w:name w:val="Note Heading"/>
    <w:basedOn w:val="a5"/>
    <w:next w:val="a5"/>
    <w:link w:val="afffff6"/>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6">
    <w:name w:val="Заголовок записки Знак"/>
    <w:basedOn w:val="a7"/>
    <w:link w:val="afffff5"/>
    <w:rsid w:val="003F21B6"/>
    <w:rPr>
      <w:rFonts w:ascii="Arial" w:eastAsia="Times New Roman" w:hAnsi="Arial" w:cs="Times New Roman"/>
      <w:spacing w:val="-5"/>
      <w:sz w:val="20"/>
      <w:szCs w:val="20"/>
      <w:lang w:val="x-none"/>
    </w:rPr>
  </w:style>
  <w:style w:type="character" w:styleId="HTML4">
    <w:name w:val="HTML Keyboard"/>
    <w:rsid w:val="003F21B6"/>
    <w:rPr>
      <w:rFonts w:ascii="Courier New" w:hAnsi="Courier New" w:cs="Courier New"/>
      <w:sz w:val="20"/>
      <w:szCs w:val="20"/>
      <w:lang w:val="ru-RU"/>
    </w:rPr>
  </w:style>
  <w:style w:type="character" w:styleId="HTML5">
    <w:name w:val="HTML Code"/>
    <w:rsid w:val="003F21B6"/>
    <w:rPr>
      <w:rFonts w:ascii="Courier New" w:hAnsi="Courier New" w:cs="Courier New"/>
      <w:sz w:val="20"/>
      <w:szCs w:val="20"/>
      <w:lang w:val="ru-RU"/>
    </w:rPr>
  </w:style>
  <w:style w:type="paragraph" w:styleId="afffff7">
    <w:name w:val="Body Text First Indent"/>
    <w:basedOn w:val="afd"/>
    <w:link w:val="afffff8"/>
    <w:rsid w:val="003F21B6"/>
    <w:pPr>
      <w:spacing w:line="360" w:lineRule="auto"/>
      <w:ind w:left="1080" w:firstLine="210"/>
      <w:jc w:val="both"/>
    </w:pPr>
    <w:rPr>
      <w:rFonts w:cs="Times New Roman"/>
      <w:spacing w:val="-5"/>
      <w:lang w:val="x-none" w:eastAsia="en-US"/>
    </w:rPr>
  </w:style>
  <w:style w:type="character" w:customStyle="1" w:styleId="afffff8">
    <w:name w:val="Красная строка Знак"/>
    <w:basedOn w:val="afe"/>
    <w:link w:val="afffff7"/>
    <w:rsid w:val="003F21B6"/>
    <w:rPr>
      <w:rFonts w:ascii="Arial" w:eastAsia="Times New Roman" w:hAnsi="Arial" w:cs="Times New Roman"/>
      <w:spacing w:val="-5"/>
      <w:sz w:val="24"/>
      <w:szCs w:val="24"/>
      <w:lang w:val="x-none" w:eastAsia="ru-RU"/>
    </w:rPr>
  </w:style>
  <w:style w:type="paragraph" w:styleId="2f0">
    <w:name w:val="Body Text First Indent 2"/>
    <w:basedOn w:val="afa"/>
    <w:link w:val="2f1"/>
    <w:rsid w:val="003F21B6"/>
    <w:pPr>
      <w:spacing w:line="360" w:lineRule="auto"/>
      <w:ind w:firstLine="210"/>
    </w:pPr>
    <w:rPr>
      <w:rFonts w:cs="Times New Roman"/>
      <w:spacing w:val="-5"/>
      <w:lang w:val="x-none" w:eastAsia="en-US"/>
    </w:rPr>
  </w:style>
  <w:style w:type="character" w:customStyle="1" w:styleId="2f1">
    <w:name w:val="Красная строка 2 Знак"/>
    <w:basedOn w:val="afb"/>
    <w:link w:val="2f0"/>
    <w:rsid w:val="003F21B6"/>
    <w:rPr>
      <w:rFonts w:ascii="Arial" w:eastAsia="Times New Roman" w:hAnsi="Arial" w:cs="Times New Roman"/>
      <w:spacing w:val="-5"/>
      <w:sz w:val="24"/>
      <w:szCs w:val="24"/>
      <w:lang w:val="x-none" w:eastAsia="ru-RU"/>
    </w:rPr>
  </w:style>
  <w:style w:type="character" w:styleId="HTML6">
    <w:name w:val="HTML Sample"/>
    <w:rsid w:val="003F21B6"/>
    <w:rPr>
      <w:rFonts w:ascii="Courier New" w:hAnsi="Courier New" w:cs="Courier New"/>
      <w:lang w:val="ru-RU"/>
    </w:rPr>
  </w:style>
  <w:style w:type="paragraph" w:styleId="2f2">
    <w:name w:val="envelope return"/>
    <w:basedOn w:val="a5"/>
    <w:rsid w:val="003F21B6"/>
    <w:pPr>
      <w:spacing w:line="360" w:lineRule="auto"/>
      <w:ind w:left="1080" w:firstLine="709"/>
    </w:pPr>
    <w:rPr>
      <w:rFonts w:ascii="Arial" w:eastAsia="Times New Roman" w:hAnsi="Arial" w:cs="Arial"/>
      <w:spacing w:val="-5"/>
      <w:sz w:val="20"/>
      <w:szCs w:val="20"/>
      <w:lang w:eastAsia="en-US"/>
    </w:rPr>
  </w:style>
  <w:style w:type="character" w:styleId="HTML7">
    <w:name w:val="HTML Definition"/>
    <w:rsid w:val="003F21B6"/>
    <w:rPr>
      <w:i/>
      <w:iCs/>
      <w:lang w:val="ru-RU"/>
    </w:rPr>
  </w:style>
  <w:style w:type="character" w:styleId="HTML8">
    <w:name w:val="HTML Variable"/>
    <w:rsid w:val="003F21B6"/>
    <w:rPr>
      <w:i/>
      <w:iCs/>
      <w:lang w:val="ru-RU"/>
    </w:rPr>
  </w:style>
  <w:style w:type="character" w:styleId="HTML9">
    <w:name w:val="HTML Typewriter"/>
    <w:rsid w:val="003F21B6"/>
    <w:rPr>
      <w:rFonts w:ascii="Courier New" w:hAnsi="Courier New" w:cs="Courier New"/>
      <w:sz w:val="20"/>
      <w:szCs w:val="20"/>
      <w:lang w:val="ru-RU"/>
    </w:rPr>
  </w:style>
  <w:style w:type="paragraph" w:styleId="afffff9">
    <w:name w:val="Signature"/>
    <w:basedOn w:val="a5"/>
    <w:link w:val="afffffa"/>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a">
    <w:name w:val="Подпись Знак"/>
    <w:basedOn w:val="a7"/>
    <w:link w:val="afffff9"/>
    <w:rsid w:val="003F21B6"/>
    <w:rPr>
      <w:rFonts w:ascii="Arial" w:eastAsia="Times New Roman" w:hAnsi="Arial" w:cs="Times New Roman"/>
      <w:spacing w:val="-5"/>
      <w:sz w:val="20"/>
      <w:szCs w:val="20"/>
      <w:lang w:val="x-none"/>
    </w:rPr>
  </w:style>
  <w:style w:type="paragraph" w:styleId="afffffb">
    <w:name w:val="Salutation"/>
    <w:basedOn w:val="a5"/>
    <w:next w:val="a5"/>
    <w:link w:val="afffffc"/>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c">
    <w:name w:val="Приветствие Знак"/>
    <w:basedOn w:val="a7"/>
    <w:link w:val="afffffb"/>
    <w:rsid w:val="003F21B6"/>
    <w:rPr>
      <w:rFonts w:ascii="Arial" w:eastAsia="Times New Roman" w:hAnsi="Arial" w:cs="Times New Roman"/>
      <w:spacing w:val="-5"/>
      <w:sz w:val="20"/>
      <w:szCs w:val="20"/>
      <w:lang w:val="x-none"/>
    </w:rPr>
  </w:style>
  <w:style w:type="paragraph" w:styleId="afffffd">
    <w:name w:val="Closing"/>
    <w:basedOn w:val="a5"/>
    <w:link w:val="afffffe"/>
    <w:rsid w:val="003F21B6"/>
    <w:pPr>
      <w:spacing w:line="360" w:lineRule="auto"/>
      <w:ind w:left="4252" w:firstLine="709"/>
    </w:pPr>
    <w:rPr>
      <w:rFonts w:ascii="Arial" w:eastAsia="Times New Roman" w:hAnsi="Arial"/>
      <w:spacing w:val="-5"/>
      <w:sz w:val="20"/>
      <w:szCs w:val="20"/>
      <w:lang w:val="x-none" w:eastAsia="en-US"/>
    </w:rPr>
  </w:style>
  <w:style w:type="character" w:customStyle="1" w:styleId="afffffe">
    <w:name w:val="Прощание Знак"/>
    <w:basedOn w:val="a7"/>
    <w:link w:val="afffffd"/>
    <w:rsid w:val="003F21B6"/>
    <w:rPr>
      <w:rFonts w:ascii="Arial" w:eastAsia="Times New Roman" w:hAnsi="Arial" w:cs="Times New Roman"/>
      <w:spacing w:val="-5"/>
      <w:sz w:val="20"/>
      <w:szCs w:val="20"/>
      <w:lang w:val="x-none"/>
    </w:rPr>
  </w:style>
  <w:style w:type="character" w:styleId="HTMLa">
    <w:name w:val="HTML Cite"/>
    <w:rsid w:val="003F21B6"/>
    <w:rPr>
      <w:i/>
      <w:iCs/>
      <w:lang w:val="ru-RU"/>
    </w:rPr>
  </w:style>
  <w:style w:type="paragraph" w:styleId="affffff">
    <w:name w:val="E-mail Signature"/>
    <w:basedOn w:val="a5"/>
    <w:link w:val="affffff0"/>
    <w:rsid w:val="003F21B6"/>
    <w:pPr>
      <w:spacing w:line="360" w:lineRule="auto"/>
      <w:ind w:left="1080" w:firstLine="709"/>
    </w:pPr>
    <w:rPr>
      <w:rFonts w:ascii="Arial" w:eastAsia="Times New Roman" w:hAnsi="Arial"/>
      <w:spacing w:val="-5"/>
      <w:sz w:val="20"/>
      <w:szCs w:val="20"/>
      <w:lang w:val="x-none" w:eastAsia="en-US"/>
    </w:rPr>
  </w:style>
  <w:style w:type="character" w:customStyle="1" w:styleId="affffff0">
    <w:name w:val="Электронная подпись Знак"/>
    <w:basedOn w:val="a7"/>
    <w:link w:val="affffff"/>
    <w:rsid w:val="003F21B6"/>
    <w:rPr>
      <w:rFonts w:ascii="Arial" w:eastAsia="Times New Roman" w:hAnsi="Arial" w:cs="Times New Roman"/>
      <w:spacing w:val="-5"/>
      <w:sz w:val="20"/>
      <w:szCs w:val="20"/>
      <w:lang w:val="x-none"/>
    </w:rPr>
  </w:style>
  <w:style w:type="table" w:styleId="-1">
    <w:name w:val="Table Web 1"/>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3F21B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8"/>
    <w:rsid w:val="003F21B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8"/>
    <w:rsid w:val="003F21B6"/>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8"/>
    <w:rsid w:val="003F21B6"/>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8"/>
    <w:rsid w:val="003F21B6"/>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8">
    <w:name w:val="Table Classic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8"/>
    <w:rsid w:val="003F21B6"/>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8"/>
    <w:rsid w:val="003F21B6"/>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8"/>
    <w:rsid w:val="003F21B6"/>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8"/>
    <w:rsid w:val="003F21B6"/>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8"/>
    <w:rsid w:val="003F21B6"/>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8"/>
    <w:rsid w:val="003F21B6"/>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8"/>
    <w:rsid w:val="003F21B6"/>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9"/>
    <w:rsid w:val="003F21B6"/>
    <w:pPr>
      <w:numPr>
        <w:numId w:val="4"/>
      </w:numPr>
    </w:pPr>
  </w:style>
  <w:style w:type="table" w:styleId="1f3">
    <w:name w:val="Table Columns 1"/>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8"/>
    <w:rsid w:val="003F21B6"/>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8"/>
    <w:rsid w:val="003F21B6"/>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8"/>
    <w:rsid w:val="003F21B6"/>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3F21B6"/>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3F21B6"/>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3F21B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3F21B6"/>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4">
    <w:name w:val="Table Theme"/>
    <w:basedOn w:val="a8"/>
    <w:rsid w:val="003F21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4">
    <w:name w:val="Table Colorful 1"/>
    <w:basedOn w:val="a8"/>
    <w:rsid w:val="003F21B6"/>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8"/>
    <w:rsid w:val="003F21B6"/>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8"/>
    <w:rsid w:val="003F21B6"/>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5">
    <w:name w:val="endnote text"/>
    <w:basedOn w:val="a5"/>
    <w:link w:val="affffff6"/>
    <w:uiPriority w:val="99"/>
    <w:rsid w:val="003F21B6"/>
    <w:pPr>
      <w:spacing w:line="360" w:lineRule="auto"/>
      <w:ind w:firstLine="680"/>
    </w:pPr>
    <w:rPr>
      <w:rFonts w:eastAsia="Times New Roman"/>
      <w:sz w:val="20"/>
      <w:szCs w:val="20"/>
    </w:rPr>
  </w:style>
  <w:style w:type="character" w:customStyle="1" w:styleId="affffff6">
    <w:name w:val="Текст концевой сноски Знак"/>
    <w:basedOn w:val="a7"/>
    <w:link w:val="affffff5"/>
    <w:uiPriority w:val="99"/>
    <w:rsid w:val="003F21B6"/>
    <w:rPr>
      <w:rFonts w:ascii="Times New Roman" w:eastAsia="Times New Roman" w:hAnsi="Times New Roman" w:cs="Times New Roman"/>
      <w:sz w:val="20"/>
      <w:szCs w:val="20"/>
      <w:lang w:eastAsia="ru-RU"/>
    </w:rPr>
  </w:style>
  <w:style w:type="character" w:styleId="affffff7">
    <w:name w:val="endnote reference"/>
    <w:rsid w:val="003F21B6"/>
    <w:rPr>
      <w:vertAlign w:val="superscript"/>
    </w:rPr>
  </w:style>
  <w:style w:type="table" w:styleId="2-5">
    <w:name w:val="Medium Shading 2 Accent 5"/>
    <w:basedOn w:val="a8"/>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8">
    <w:name w:val="Îáû÷íûé"/>
    <w:rsid w:val="003F21B6"/>
    <w:pPr>
      <w:spacing w:after="0" w:line="240" w:lineRule="auto"/>
    </w:pPr>
    <w:rPr>
      <w:rFonts w:ascii="Times New Roman" w:eastAsia="Times New Roman" w:hAnsi="Times New Roman" w:cs="Times New Roman"/>
      <w:sz w:val="28"/>
      <w:szCs w:val="20"/>
      <w:lang w:eastAsia="ru-RU"/>
    </w:rPr>
  </w:style>
  <w:style w:type="paragraph" w:customStyle="1" w:styleId="Sd">
    <w:name w:val="S_Титульный"/>
    <w:basedOn w:val="a5"/>
    <w:rsid w:val="003F21B6"/>
    <w:pPr>
      <w:spacing w:line="360" w:lineRule="auto"/>
      <w:ind w:left="3240" w:firstLine="0"/>
      <w:jc w:val="right"/>
    </w:pPr>
    <w:rPr>
      <w:rFonts w:eastAsia="Times New Roman"/>
      <w:b/>
      <w:sz w:val="32"/>
      <w:szCs w:val="32"/>
    </w:rPr>
  </w:style>
  <w:style w:type="paragraph" w:customStyle="1" w:styleId="affffff9">
    <w:name w:val="ТЕКСТ ГРАД"/>
    <w:basedOn w:val="a5"/>
    <w:link w:val="affffffa"/>
    <w:qFormat/>
    <w:rsid w:val="003F21B6"/>
    <w:pPr>
      <w:spacing w:line="360" w:lineRule="auto"/>
      <w:ind w:firstLine="709"/>
    </w:pPr>
    <w:rPr>
      <w:rFonts w:eastAsia="Times New Roman"/>
      <w:sz w:val="24"/>
      <w:szCs w:val="24"/>
      <w:lang w:val="x-none" w:eastAsia="x-none"/>
    </w:rPr>
  </w:style>
  <w:style w:type="character" w:customStyle="1" w:styleId="affffffa">
    <w:name w:val="ТЕКСТ ГРАД Знак"/>
    <w:link w:val="affffff9"/>
    <w:rsid w:val="003F21B6"/>
    <w:rPr>
      <w:rFonts w:ascii="Times New Roman" w:eastAsia="Times New Roman" w:hAnsi="Times New Roman" w:cs="Times New Roman"/>
      <w:sz w:val="24"/>
      <w:szCs w:val="24"/>
      <w:lang w:val="x-none" w:eastAsia="x-none"/>
    </w:rPr>
  </w:style>
  <w:style w:type="paragraph" w:customStyle="1" w:styleId="affffffb">
    <w:name w:val="ООО  «Институт Территориального Планирования"/>
    <w:basedOn w:val="a5"/>
    <w:link w:val="affffffc"/>
    <w:qFormat/>
    <w:rsid w:val="003F21B6"/>
    <w:pPr>
      <w:spacing w:line="360" w:lineRule="auto"/>
      <w:ind w:left="709" w:firstLine="0"/>
      <w:jc w:val="right"/>
    </w:pPr>
    <w:rPr>
      <w:rFonts w:eastAsia="Times New Roman"/>
      <w:sz w:val="24"/>
      <w:szCs w:val="24"/>
      <w:lang w:val="x-none" w:eastAsia="x-none"/>
    </w:rPr>
  </w:style>
  <w:style w:type="character" w:customStyle="1" w:styleId="affffffc">
    <w:name w:val="ООО  «Институт Территориального Планирования Знак"/>
    <w:link w:val="affffffb"/>
    <w:rsid w:val="003F21B6"/>
    <w:rPr>
      <w:rFonts w:ascii="Times New Roman" w:eastAsia="Times New Roman" w:hAnsi="Times New Roman" w:cs="Times New Roman"/>
      <w:sz w:val="24"/>
      <w:szCs w:val="24"/>
      <w:lang w:val="x-none" w:eastAsia="x-none"/>
    </w:rPr>
  </w:style>
  <w:style w:type="character" w:styleId="affffffd">
    <w:name w:val="Placeholder Text"/>
    <w:uiPriority w:val="99"/>
    <w:semiHidden/>
    <w:rsid w:val="003F21B6"/>
    <w:rPr>
      <w:color w:val="808080"/>
    </w:rPr>
  </w:style>
  <w:style w:type="paragraph" w:styleId="affffffe">
    <w:name w:val="Revision"/>
    <w:hidden/>
    <w:uiPriority w:val="99"/>
    <w:semiHidden/>
    <w:rsid w:val="003F21B6"/>
    <w:pPr>
      <w:spacing w:after="0" w:line="240" w:lineRule="auto"/>
    </w:pPr>
    <w:rPr>
      <w:rFonts w:ascii="Times New Roman" w:eastAsia="Times New Roman" w:hAnsi="Times New Roman" w:cs="Times New Roman"/>
      <w:sz w:val="24"/>
      <w:szCs w:val="24"/>
      <w:lang w:eastAsia="ru-RU"/>
    </w:rPr>
  </w:style>
  <w:style w:type="paragraph" w:customStyle="1" w:styleId="FooterOdd">
    <w:name w:val="Footer Odd"/>
    <w:basedOn w:val="a5"/>
    <w:qFormat/>
    <w:rsid w:val="003F21B6"/>
    <w:pPr>
      <w:pBdr>
        <w:top w:val="single" w:sz="4" w:space="1" w:color="4F81BD"/>
      </w:pBdr>
      <w:spacing w:after="180" w:line="264" w:lineRule="auto"/>
      <w:ind w:firstLine="0"/>
      <w:jc w:val="right"/>
    </w:pPr>
    <w:rPr>
      <w:rFonts w:ascii="Calibri" w:eastAsia="Times New Roman" w:hAnsi="Calibri"/>
      <w:color w:val="1F497D"/>
      <w:sz w:val="20"/>
      <w:szCs w:val="23"/>
      <w:lang w:eastAsia="ja-JP"/>
    </w:rPr>
  </w:style>
  <w:style w:type="paragraph" w:customStyle="1" w:styleId="HeaderOdd">
    <w:name w:val="Header Odd"/>
    <w:basedOn w:val="ae"/>
    <w:qFormat/>
    <w:rsid w:val="003F21B6"/>
    <w:pPr>
      <w:pBdr>
        <w:bottom w:val="single" w:sz="4" w:space="1" w:color="4F81BD"/>
      </w:pBdr>
      <w:jc w:val="right"/>
    </w:pPr>
    <w:rPr>
      <w:rFonts w:ascii="Calibri" w:hAnsi="Calibri"/>
      <w:b/>
      <w:bCs/>
      <w:color w:val="1F497D"/>
      <w:sz w:val="20"/>
      <w:szCs w:val="23"/>
      <w:lang w:val="x-none" w:eastAsia="ja-JP"/>
    </w:rPr>
  </w:style>
  <w:style w:type="character" w:customStyle="1" w:styleId="114">
    <w:name w:val="Заголовок 1 Знак1"/>
    <w:aliases w:val="Заголовок 1 Знак Знак Знак2,Заголовок 1 Знак Знак Знак Знак1"/>
    <w:rsid w:val="003F21B6"/>
  </w:style>
  <w:style w:type="character" w:customStyle="1" w:styleId="710">
    <w:name w:val="Заголовок 7 Знак1"/>
    <w:aliases w:val="Заголовок x.x Знак"/>
    <w:semiHidden/>
    <w:rsid w:val="003F21B6"/>
    <w:rPr>
      <w:rFonts w:ascii="Cambria" w:eastAsia="Times New Roman" w:hAnsi="Cambria" w:cs="Times New Roman"/>
      <w:i/>
      <w:iCs/>
      <w:color w:val="404040"/>
      <w:sz w:val="24"/>
      <w:szCs w:val="24"/>
    </w:rPr>
  </w:style>
  <w:style w:type="character" w:customStyle="1" w:styleId="1f5">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3F21B6"/>
  </w:style>
  <w:style w:type="character" w:customStyle="1" w:styleId="1f6">
    <w:name w:val="Верхний колонтитул Знак1"/>
    <w:aliases w:val="Знак4 Знак1"/>
    <w:semiHidden/>
    <w:rsid w:val="003F21B6"/>
    <w:rPr>
      <w:sz w:val="24"/>
      <w:szCs w:val="24"/>
    </w:rPr>
  </w:style>
  <w:style w:type="character" w:customStyle="1" w:styleId="1f7">
    <w:name w:val="Нижний колонтитул Знак1"/>
    <w:aliases w:val="Знак Знак2,Знак6 Знак1"/>
    <w:semiHidden/>
    <w:rsid w:val="003F21B6"/>
    <w:rPr>
      <w:sz w:val="24"/>
      <w:szCs w:val="24"/>
    </w:rPr>
  </w:style>
  <w:style w:type="character" w:customStyle="1" w:styleId="1f8">
    <w:name w:val="Основной текст Знак1"/>
    <w:aliases w:val="Знак1 Знак Знак Знак Знак Знак1,Знак1 Знак Знак Знак Знак2"/>
    <w:rsid w:val="003F21B6"/>
    <w:rPr>
      <w:sz w:val="24"/>
      <w:szCs w:val="24"/>
    </w:rPr>
  </w:style>
  <w:style w:type="character" w:customStyle="1" w:styleId="211">
    <w:name w:val="Основной текст 2 Знак1"/>
    <w:aliases w:val="Знак1 Знак1"/>
    <w:rsid w:val="003F21B6"/>
    <w:rPr>
      <w:sz w:val="24"/>
      <w:szCs w:val="24"/>
    </w:rPr>
  </w:style>
  <w:style w:type="character" w:customStyle="1" w:styleId="1f9">
    <w:name w:val="Текст выноски Знак1"/>
    <w:aliases w:val="Знак5 Знак1"/>
    <w:uiPriority w:val="99"/>
    <w:semiHidden/>
    <w:rsid w:val="003F21B6"/>
    <w:rPr>
      <w:rFonts w:ascii="Tahoma" w:hAnsi="Tahoma" w:cs="Tahoma"/>
      <w:sz w:val="16"/>
      <w:szCs w:val="16"/>
    </w:rPr>
  </w:style>
  <w:style w:type="paragraph" w:customStyle="1" w:styleId="S1">
    <w:name w:val="S_Заголовок 1"/>
    <w:basedOn w:val="a5"/>
    <w:qFormat/>
    <w:rsid w:val="003F21B6"/>
    <w:pPr>
      <w:numPr>
        <w:numId w:val="15"/>
      </w:numPr>
      <w:jc w:val="center"/>
    </w:pPr>
    <w:rPr>
      <w:rFonts w:eastAsia="Times New Roman"/>
      <w:b/>
      <w:caps/>
      <w:sz w:val="24"/>
      <w:szCs w:val="24"/>
    </w:rPr>
  </w:style>
  <w:style w:type="paragraph" w:customStyle="1" w:styleId="S2">
    <w:name w:val="S_Заголовок 2"/>
    <w:basedOn w:val="20"/>
    <w:rsid w:val="003F21B6"/>
    <w:pPr>
      <w:keepNext w:val="0"/>
      <w:numPr>
        <w:ilvl w:val="1"/>
        <w:numId w:val="15"/>
      </w:numPr>
      <w:spacing w:before="0" w:after="0" w:line="360" w:lineRule="auto"/>
      <w:jc w:val="both"/>
    </w:pPr>
    <w:rPr>
      <w:rFonts w:ascii="Times New Roman" w:hAnsi="Times New Roman" w:cs="Times New Roman"/>
      <w:bCs w:val="0"/>
      <w:i w:val="0"/>
      <w:iCs w:val="0"/>
      <w:sz w:val="24"/>
      <w:szCs w:val="24"/>
      <w:lang w:eastAsia="x-none"/>
    </w:rPr>
  </w:style>
  <w:style w:type="paragraph" w:customStyle="1" w:styleId="S3">
    <w:name w:val="S_Заголовок 3"/>
    <w:basedOn w:val="3"/>
    <w:rsid w:val="003F21B6"/>
    <w:pPr>
      <w:keepNext w:val="0"/>
      <w:numPr>
        <w:ilvl w:val="2"/>
        <w:numId w:val="15"/>
      </w:numPr>
      <w:spacing w:line="360" w:lineRule="auto"/>
      <w:jc w:val="both"/>
    </w:pPr>
    <w:rPr>
      <w:rFonts w:ascii="Times New Roman" w:hAnsi="Times New Roman" w:cs="Times New Roman"/>
      <w:b w:val="0"/>
      <w:bCs w:val="0"/>
      <w:sz w:val="24"/>
      <w:szCs w:val="24"/>
      <w:u w:val="single"/>
      <w:lang w:val="x-none" w:eastAsia="x-none"/>
    </w:rPr>
  </w:style>
  <w:style w:type="paragraph" w:customStyle="1" w:styleId="S4">
    <w:name w:val="S_Заголовок 4"/>
    <w:basedOn w:val="4"/>
    <w:link w:val="S40"/>
    <w:rsid w:val="003F21B6"/>
    <w:pPr>
      <w:keepNext w:val="0"/>
      <w:numPr>
        <w:ilvl w:val="3"/>
        <w:numId w:val="15"/>
      </w:numPr>
      <w:tabs>
        <w:tab w:val="clear" w:pos="1418"/>
      </w:tabs>
      <w:spacing w:before="0" w:after="0"/>
    </w:pPr>
    <w:rPr>
      <w:b w:val="0"/>
      <w:bCs w:val="0"/>
      <w:i/>
    </w:rPr>
  </w:style>
  <w:style w:type="paragraph" w:customStyle="1" w:styleId="Se">
    <w:name w:val="Стиль S_Маркированный + Междустр.интервал:  полуторный"/>
    <w:basedOn w:val="S6"/>
    <w:autoRedefine/>
    <w:rsid w:val="003F21B6"/>
    <w:pPr>
      <w:widowControl w:val="0"/>
      <w:tabs>
        <w:tab w:val="clear" w:pos="992"/>
        <w:tab w:val="left" w:pos="900"/>
      </w:tabs>
      <w:autoSpaceDE w:val="0"/>
      <w:autoSpaceDN w:val="0"/>
      <w:adjustRightInd w:val="0"/>
      <w:spacing w:line="240" w:lineRule="auto"/>
      <w:ind w:left="284" w:firstLine="0"/>
    </w:pPr>
    <w:rPr>
      <w:rFonts w:ascii="Times New Roman" w:eastAsia="Times New Roman" w:hAnsi="Times New Roman" w:cs="Times New Roman"/>
      <w:sz w:val="20"/>
      <w:szCs w:val="20"/>
      <w:lang w:val="x-none" w:eastAsia="x-none"/>
    </w:rPr>
  </w:style>
  <w:style w:type="paragraph" w:customStyle="1" w:styleId="S0">
    <w:name w:val="S_рисунок"/>
    <w:basedOn w:val="a5"/>
    <w:qFormat/>
    <w:rsid w:val="003F21B6"/>
    <w:pPr>
      <w:numPr>
        <w:numId w:val="16"/>
      </w:numPr>
      <w:tabs>
        <w:tab w:val="clear" w:pos="2149"/>
        <w:tab w:val="num" w:pos="1069"/>
      </w:tabs>
      <w:spacing w:line="360" w:lineRule="auto"/>
      <w:ind w:left="1069"/>
      <w:jc w:val="right"/>
    </w:pPr>
    <w:rPr>
      <w:rFonts w:eastAsia="Times New Roman"/>
      <w:sz w:val="24"/>
      <w:szCs w:val="24"/>
    </w:rPr>
  </w:style>
  <w:style w:type="paragraph" w:customStyle="1" w:styleId="-S">
    <w:name w:val="- S_Маркированный"/>
    <w:basedOn w:val="a5"/>
    <w:autoRedefine/>
    <w:rsid w:val="003F21B6"/>
    <w:pPr>
      <w:ind w:left="284" w:firstLine="0"/>
      <w:jc w:val="left"/>
    </w:pPr>
    <w:rPr>
      <w:rFonts w:eastAsia="Times New Roman"/>
      <w:b/>
      <w:color w:val="76923C"/>
      <w:sz w:val="24"/>
      <w:szCs w:val="24"/>
    </w:rPr>
  </w:style>
  <w:style w:type="paragraph" w:customStyle="1" w:styleId="Sf">
    <w:name w:val="S_Маркированный+Обычный"/>
    <w:basedOn w:val="aff1"/>
    <w:autoRedefine/>
    <w:rsid w:val="003F21B6"/>
    <w:pPr>
      <w:spacing w:line="360" w:lineRule="auto"/>
      <w:ind w:left="0" w:firstLine="0"/>
      <w:jc w:val="center"/>
    </w:pPr>
    <w:rPr>
      <w:rFonts w:ascii="Times New Roman" w:hAnsi="Times New Roman" w:cs="Times New Roman"/>
      <w:w w:val="109"/>
    </w:rPr>
  </w:style>
  <w:style w:type="paragraph" w:customStyle="1" w:styleId="Sf0">
    <w:name w:val="S_Обычный Знак Знак Знак Знак"/>
    <w:basedOn w:val="a5"/>
    <w:link w:val="Sf1"/>
    <w:rsid w:val="003F21B6"/>
    <w:pPr>
      <w:spacing w:line="360" w:lineRule="auto"/>
      <w:ind w:firstLine="709"/>
    </w:pPr>
    <w:rPr>
      <w:rFonts w:eastAsia="Times New Roman"/>
      <w:sz w:val="24"/>
      <w:szCs w:val="24"/>
      <w:lang w:val="x-none" w:eastAsia="x-none"/>
    </w:rPr>
  </w:style>
  <w:style w:type="character" w:customStyle="1" w:styleId="Sf1">
    <w:name w:val="S_Обычный Знак Знак Знак Знак Знак"/>
    <w:link w:val="Sf0"/>
    <w:rsid w:val="003F21B6"/>
    <w:rPr>
      <w:rFonts w:ascii="Times New Roman" w:eastAsia="Times New Roman" w:hAnsi="Times New Roman" w:cs="Times New Roman"/>
      <w:sz w:val="24"/>
      <w:szCs w:val="24"/>
      <w:lang w:val="x-none" w:eastAsia="x-none"/>
    </w:rPr>
  </w:style>
  <w:style w:type="paragraph" w:customStyle="1" w:styleId="Sf2">
    <w:name w:val="Стиль S_Маркированный+Обычный + Междустр.интервал:  полуторный"/>
    <w:basedOn w:val="Sf"/>
    <w:autoRedefine/>
    <w:rsid w:val="003F21B6"/>
    <w:pPr>
      <w:tabs>
        <w:tab w:val="num" w:pos="851"/>
      </w:tabs>
      <w:ind w:firstLine="284"/>
      <w:jc w:val="left"/>
    </w:pPr>
    <w:rPr>
      <w:w w:val="100"/>
      <w:szCs w:val="20"/>
    </w:rPr>
  </w:style>
  <w:style w:type="paragraph" w:customStyle="1" w:styleId="Sf3">
    <w:name w:val="S_Обычный_Жирный"/>
    <w:basedOn w:val="a5"/>
    <w:rsid w:val="003F21B6"/>
    <w:pPr>
      <w:spacing w:line="360" w:lineRule="auto"/>
      <w:ind w:firstLine="1259"/>
    </w:pPr>
    <w:rPr>
      <w:rFonts w:eastAsia="Times New Roman"/>
      <w:sz w:val="24"/>
      <w:szCs w:val="24"/>
    </w:rPr>
  </w:style>
  <w:style w:type="paragraph" w:customStyle="1" w:styleId="S21">
    <w:name w:val="Стиль S_Заголовок 2 + не полужирный"/>
    <w:basedOn w:val="S2"/>
    <w:autoRedefine/>
    <w:rsid w:val="003F21B6"/>
    <w:pPr>
      <w:numPr>
        <w:ilvl w:val="0"/>
        <w:numId w:val="0"/>
      </w:numPr>
    </w:pPr>
  </w:style>
  <w:style w:type="paragraph" w:customStyle="1" w:styleId="S5">
    <w:name w:val="S_Маркированный+Обычеый"/>
    <w:basedOn w:val="aff1"/>
    <w:autoRedefine/>
    <w:rsid w:val="003F21B6"/>
    <w:pPr>
      <w:numPr>
        <w:numId w:val="17"/>
      </w:numPr>
      <w:spacing w:line="360" w:lineRule="auto"/>
      <w:jc w:val="both"/>
    </w:pPr>
    <w:rPr>
      <w:rFonts w:ascii="Times New Roman" w:hAnsi="Times New Roman" w:cs="Times New Roman"/>
      <w:w w:val="109"/>
    </w:rPr>
  </w:style>
  <w:style w:type="paragraph" w:customStyle="1" w:styleId="1fa">
    <w:name w:val="Заголовок оглавления1"/>
    <w:basedOn w:val="12"/>
    <w:next w:val="a5"/>
    <w:uiPriority w:val="39"/>
    <w:qFormat/>
    <w:rsid w:val="003F21B6"/>
    <w:pPr>
      <w:keepLines/>
      <w:tabs>
        <w:tab w:val="num" w:pos="935"/>
      </w:tabs>
      <w:spacing w:before="480" w:after="0"/>
      <w:ind w:left="935"/>
      <w:outlineLvl w:val="9"/>
    </w:pPr>
    <w:rPr>
      <w:rFonts w:ascii="Cambria" w:hAnsi="Cambria"/>
      <w:color w:val="365F91"/>
      <w:kern w:val="0"/>
      <w:szCs w:val="28"/>
      <w:lang w:val="x-none" w:eastAsia="x-none"/>
    </w:rPr>
  </w:style>
  <w:style w:type="paragraph" w:customStyle="1" w:styleId="afffffff">
    <w:name w:val="Табличный_справа"/>
    <w:basedOn w:val="a5"/>
    <w:rsid w:val="003F21B6"/>
    <w:pPr>
      <w:ind w:firstLine="0"/>
      <w:jc w:val="right"/>
    </w:pPr>
    <w:rPr>
      <w:rFonts w:eastAsia="Times New Roman"/>
    </w:rPr>
  </w:style>
  <w:style w:type="paragraph" w:customStyle="1" w:styleId="Style50">
    <w:name w:val="Style50"/>
    <w:basedOn w:val="a5"/>
    <w:uiPriority w:val="99"/>
    <w:rsid w:val="003F21B6"/>
    <w:pPr>
      <w:widowControl w:val="0"/>
      <w:autoSpaceDE w:val="0"/>
      <w:autoSpaceDN w:val="0"/>
      <w:adjustRightInd w:val="0"/>
      <w:spacing w:line="264" w:lineRule="exact"/>
      <w:ind w:firstLine="706"/>
    </w:pPr>
    <w:rPr>
      <w:rFonts w:ascii="Arial Narrow" w:eastAsia="Times New Roman" w:hAnsi="Arial Narrow"/>
      <w:sz w:val="24"/>
      <w:szCs w:val="24"/>
    </w:rPr>
  </w:style>
  <w:style w:type="paragraph" w:customStyle="1" w:styleId="afffffff0">
    <w:name w:val="Основной текст продолжение"/>
    <w:basedOn w:val="a5"/>
    <w:next w:val="afd"/>
    <w:link w:val="1fb"/>
    <w:rsid w:val="003F21B6"/>
    <w:pPr>
      <w:spacing w:before="120"/>
      <w:ind w:firstLine="709"/>
    </w:pPr>
    <w:rPr>
      <w:rFonts w:eastAsia="Times New Roman"/>
      <w:sz w:val="24"/>
      <w:szCs w:val="20"/>
      <w:lang w:val="x-none" w:eastAsia="x-none"/>
    </w:rPr>
  </w:style>
  <w:style w:type="paragraph" w:customStyle="1" w:styleId="afffffff1">
    <w:name w:val="табл_строка"/>
    <w:basedOn w:val="a5"/>
    <w:link w:val="afffffff2"/>
    <w:rsid w:val="003F21B6"/>
    <w:pPr>
      <w:spacing w:before="120"/>
      <w:ind w:firstLine="0"/>
      <w:jc w:val="center"/>
    </w:pPr>
    <w:rPr>
      <w:rFonts w:eastAsia="Times New Roman"/>
      <w:sz w:val="24"/>
      <w:szCs w:val="20"/>
      <w:lang w:val="x-none" w:eastAsia="x-none"/>
    </w:rPr>
  </w:style>
  <w:style w:type="paragraph" w:customStyle="1" w:styleId="afffffff3">
    <w:name w:val="табл_заголовок"/>
    <w:link w:val="afffffff4"/>
    <w:rsid w:val="003F21B6"/>
    <w:pPr>
      <w:keepNext/>
      <w:keepLines/>
      <w:spacing w:after="0" w:line="240" w:lineRule="auto"/>
      <w:jc w:val="center"/>
    </w:pPr>
    <w:rPr>
      <w:rFonts w:ascii="Times New Roman" w:eastAsia="Times New Roman" w:hAnsi="Times New Roman" w:cs="Times New Roman"/>
      <w:noProof/>
      <w:sz w:val="24"/>
      <w:szCs w:val="20"/>
      <w:lang w:eastAsia="ru-RU"/>
    </w:rPr>
  </w:style>
  <w:style w:type="numbering" w:customStyle="1" w:styleId="2010">
    <w:name w:val="Перечисление 2010"/>
    <w:rsid w:val="003F21B6"/>
    <w:pPr>
      <w:numPr>
        <w:numId w:val="18"/>
      </w:numPr>
    </w:p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5"/>
    <w:locked/>
    <w:rsid w:val="003F21B6"/>
    <w:rPr>
      <w:rFonts w:ascii="Times New Roman" w:eastAsia="Times New Roman" w:hAnsi="Times New Roman" w:cs="Times New Roman"/>
      <w:b/>
      <w:bCs/>
      <w:sz w:val="24"/>
      <w:szCs w:val="24"/>
      <w:lang w:val="x-none" w:eastAsia="x-none"/>
    </w:rPr>
  </w:style>
  <w:style w:type="character" w:customStyle="1" w:styleId="1fb">
    <w:name w:val="Основной текст продолжение Знак1"/>
    <w:link w:val="afffffff0"/>
    <w:rsid w:val="003F21B6"/>
    <w:rPr>
      <w:rFonts w:ascii="Times New Roman" w:eastAsia="Times New Roman" w:hAnsi="Times New Roman" w:cs="Times New Roman"/>
      <w:sz w:val="24"/>
      <w:szCs w:val="20"/>
      <w:lang w:val="x-none" w:eastAsia="x-none"/>
    </w:rPr>
  </w:style>
  <w:style w:type="character" w:customStyle="1" w:styleId="afffffff4">
    <w:name w:val="табл_заголовок Знак"/>
    <w:link w:val="afffffff3"/>
    <w:rsid w:val="003F21B6"/>
    <w:rPr>
      <w:rFonts w:ascii="Times New Roman" w:eastAsia="Times New Roman" w:hAnsi="Times New Roman" w:cs="Times New Roman"/>
      <w:noProof/>
      <w:sz w:val="24"/>
      <w:szCs w:val="20"/>
      <w:lang w:eastAsia="ru-RU"/>
    </w:rPr>
  </w:style>
  <w:style w:type="character" w:customStyle="1" w:styleId="afffffff2">
    <w:name w:val="табл_строка Знак"/>
    <w:link w:val="afffffff1"/>
    <w:rsid w:val="003F21B6"/>
    <w:rPr>
      <w:rFonts w:ascii="Times New Roman" w:eastAsia="Times New Roman" w:hAnsi="Times New Roman" w:cs="Times New Roman"/>
      <w:sz w:val="24"/>
      <w:szCs w:val="20"/>
      <w:lang w:val="x-none" w:eastAsia="x-none"/>
    </w:rPr>
  </w:style>
  <w:style w:type="character" w:customStyle="1" w:styleId="FontStyle77">
    <w:name w:val="Font Style77"/>
    <w:uiPriority w:val="99"/>
    <w:rsid w:val="003F21B6"/>
    <w:rPr>
      <w:rFonts w:ascii="Times New Roman" w:hAnsi="Times New Roman" w:cs="Times New Roman"/>
      <w:b/>
      <w:bCs/>
      <w:sz w:val="20"/>
      <w:szCs w:val="20"/>
    </w:rPr>
  </w:style>
  <w:style w:type="paragraph" w:customStyle="1" w:styleId="CharChar1CharChar1CharChar">
    <w:name w:val="Char Char Знак Знак1 Char Char1 Знак Знак Char Char"/>
    <w:basedOn w:val="a5"/>
    <w:uiPriority w:val="99"/>
    <w:rsid w:val="003F21B6"/>
    <w:pPr>
      <w:spacing w:before="100" w:beforeAutospacing="1" w:after="100" w:afterAutospacing="1"/>
      <w:ind w:firstLine="0"/>
      <w:jc w:val="left"/>
    </w:pPr>
    <w:rPr>
      <w:rFonts w:ascii="Tahoma" w:eastAsia="Times New Roman" w:hAnsi="Tahoma" w:cs="Tahoma"/>
      <w:sz w:val="20"/>
      <w:szCs w:val="20"/>
      <w:lang w:val="en-US" w:eastAsia="en-US"/>
    </w:rPr>
  </w:style>
  <w:style w:type="numbering" w:customStyle="1" w:styleId="1111111">
    <w:name w:val="1 / 1.1 / 1.1.11"/>
    <w:basedOn w:val="a9"/>
    <w:next w:val="111111"/>
    <w:rsid w:val="003F21B6"/>
    <w:pPr>
      <w:numPr>
        <w:numId w:val="12"/>
      </w:numPr>
    </w:pPr>
  </w:style>
  <w:style w:type="numbering" w:customStyle="1" w:styleId="1ai1">
    <w:name w:val="1 / a / i1"/>
    <w:basedOn w:val="a9"/>
    <w:next w:val="1ai"/>
    <w:rsid w:val="003F21B6"/>
  </w:style>
  <w:style w:type="numbering" w:customStyle="1" w:styleId="1">
    <w:name w:val="Статья / Раздел1"/>
    <w:basedOn w:val="a9"/>
    <w:next w:val="a2"/>
    <w:rsid w:val="003F21B6"/>
    <w:pPr>
      <w:numPr>
        <w:numId w:val="19"/>
      </w:numPr>
    </w:pPr>
  </w:style>
  <w:style w:type="table" w:customStyle="1" w:styleId="2-51">
    <w:name w:val="Средняя заливка 2 - Акцент 51"/>
    <w:basedOn w:val="a8"/>
    <w:next w:val="2-5"/>
    <w:uiPriority w:val="64"/>
    <w:rsid w:val="003F21B6"/>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ConsPlusDocList">
    <w:name w:val="ConsPlusDocList"/>
    <w:uiPriority w:val="99"/>
    <w:rsid w:val="003F21B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f4">
    <w:name w:val="S_Маркированный Знак"/>
    <w:rsid w:val="003F21B6"/>
    <w:rPr>
      <w:b/>
      <w:caps/>
      <w:w w:val="109"/>
    </w:rPr>
  </w:style>
  <w:style w:type="numbering" w:customStyle="1" w:styleId="20101">
    <w:name w:val="Перечисление 20101"/>
    <w:rsid w:val="003F21B6"/>
    <w:pPr>
      <w:numPr>
        <w:numId w:val="20"/>
      </w:numPr>
    </w:pPr>
  </w:style>
  <w:style w:type="paragraph" w:customStyle="1" w:styleId="afffffff5">
    <w:name w:val="ГРАД Табличный текст (ширина)"/>
    <w:basedOn w:val="a5"/>
    <w:autoRedefine/>
    <w:rsid w:val="003F21B6"/>
    <w:pPr>
      <w:tabs>
        <w:tab w:val="left" w:pos="540"/>
      </w:tabs>
      <w:ind w:firstLine="0"/>
    </w:pPr>
    <w:rPr>
      <w:rFonts w:eastAsia="Times New Roman"/>
      <w:b/>
      <w:bCs/>
      <w:color w:val="000000"/>
      <w:spacing w:val="4"/>
      <w:sz w:val="20"/>
      <w:szCs w:val="28"/>
    </w:rPr>
  </w:style>
  <w:style w:type="paragraph" w:customStyle="1" w:styleId="Default">
    <w:name w:val="Default"/>
    <w:rsid w:val="003F21B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fa">
    <w:name w:val="Абзац списка Знак"/>
    <w:link w:val="aff9"/>
    <w:uiPriority w:val="34"/>
    <w:locked/>
    <w:rsid w:val="003F21B6"/>
    <w:rPr>
      <w:rFonts w:ascii="Times New Roman" w:eastAsia="Calibri" w:hAnsi="Times New Roman" w:cs="Times New Roman"/>
      <w:lang w:eastAsia="ru-RU"/>
    </w:rPr>
  </w:style>
  <w:style w:type="paragraph" w:customStyle="1" w:styleId="afffffff6">
    <w:name w:val="_абзац"/>
    <w:basedOn w:val="a5"/>
    <w:link w:val="afffffff7"/>
    <w:qFormat/>
    <w:rsid w:val="003F21B6"/>
    <w:pPr>
      <w:spacing w:line="276" w:lineRule="auto"/>
      <w:ind w:firstLine="709"/>
    </w:pPr>
    <w:rPr>
      <w:rFonts w:eastAsia="Times New Roman"/>
      <w:sz w:val="24"/>
      <w:szCs w:val="24"/>
      <w:lang w:val="x-none" w:eastAsia="x-none"/>
    </w:rPr>
  </w:style>
  <w:style w:type="character" w:customStyle="1" w:styleId="afffffff7">
    <w:name w:val="_абзац Знак"/>
    <w:link w:val="afffffff6"/>
    <w:rsid w:val="003F21B6"/>
    <w:rPr>
      <w:rFonts w:ascii="Times New Roman" w:eastAsia="Times New Roman" w:hAnsi="Times New Roman" w:cs="Times New Roman"/>
      <w:sz w:val="24"/>
      <w:szCs w:val="24"/>
      <w:lang w:val="x-none" w:eastAsia="x-none"/>
    </w:rPr>
  </w:style>
  <w:style w:type="character" w:customStyle="1" w:styleId="ConsPlusNormal0">
    <w:name w:val="ConsPlusNormal Знак"/>
    <w:link w:val="ConsPlusNormal"/>
    <w:locked/>
    <w:rsid w:val="003F21B6"/>
    <w:rPr>
      <w:rFonts w:ascii="Arial" w:eastAsia="Times New Roman" w:hAnsi="Arial" w:cs="Arial"/>
      <w:lang w:eastAsia="ru-RU"/>
    </w:rPr>
  </w:style>
  <w:style w:type="paragraph" w:customStyle="1" w:styleId="afffffff8">
    <w:name w:val="_список"/>
    <w:basedOn w:val="a5"/>
    <w:link w:val="afffffff9"/>
    <w:qFormat/>
    <w:rsid w:val="003F21B6"/>
    <w:pPr>
      <w:tabs>
        <w:tab w:val="left" w:pos="993"/>
      </w:tabs>
      <w:spacing w:line="276" w:lineRule="auto"/>
      <w:ind w:firstLine="0"/>
    </w:pPr>
    <w:rPr>
      <w:sz w:val="24"/>
      <w:szCs w:val="24"/>
      <w:lang w:val="x-none" w:eastAsia="en-US"/>
    </w:rPr>
  </w:style>
  <w:style w:type="character" w:customStyle="1" w:styleId="afffffff9">
    <w:name w:val="_список Знак"/>
    <w:link w:val="afffffff8"/>
    <w:rsid w:val="003F21B6"/>
    <w:rPr>
      <w:rFonts w:ascii="Times New Roman" w:eastAsia="Calibri" w:hAnsi="Times New Roman" w:cs="Times New Roman"/>
      <w:sz w:val="24"/>
      <w:szCs w:val="24"/>
      <w:lang w:val="x-none"/>
    </w:rPr>
  </w:style>
  <w:style w:type="paragraph" w:customStyle="1" w:styleId="afffffffa">
    <w:name w:val="ГРАД Табличный текст (центр)"/>
    <w:basedOn w:val="a5"/>
    <w:autoRedefine/>
    <w:rsid w:val="003F21B6"/>
    <w:pPr>
      <w:spacing w:before="120" w:after="120"/>
      <w:ind w:firstLine="0"/>
      <w:jc w:val="left"/>
    </w:pPr>
    <w:rPr>
      <w:bCs/>
      <w:spacing w:val="4"/>
      <w:sz w:val="20"/>
      <w:szCs w:val="20"/>
      <w:lang w:val="en-US" w:eastAsia="en-US"/>
    </w:rPr>
  </w:style>
  <w:style w:type="numbering" w:customStyle="1" w:styleId="1111112">
    <w:name w:val="1 / 1.1 / 1.1.12"/>
    <w:basedOn w:val="a9"/>
    <w:next w:val="111111"/>
    <w:rsid w:val="003F21B6"/>
    <w:pPr>
      <w:numPr>
        <w:numId w:val="3"/>
      </w:numPr>
    </w:pPr>
  </w:style>
  <w:style w:type="numbering" w:customStyle="1" w:styleId="1ai2">
    <w:name w:val="1 / a / i2"/>
    <w:basedOn w:val="a9"/>
    <w:next w:val="1ai"/>
    <w:rsid w:val="003F21B6"/>
    <w:pPr>
      <w:numPr>
        <w:numId w:val="14"/>
      </w:numPr>
    </w:pPr>
  </w:style>
  <w:style w:type="numbering" w:customStyle="1" w:styleId="2fa">
    <w:name w:val="Статья / Раздел2"/>
    <w:basedOn w:val="a9"/>
    <w:next w:val="a2"/>
    <w:rsid w:val="003F21B6"/>
  </w:style>
  <w:style w:type="table" w:customStyle="1" w:styleId="2-52">
    <w:name w:val="Средняя заливка 2 - Акцент 52"/>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f5">
    <w:name w:val="S_Обложка_проект"/>
    <w:basedOn w:val="a5"/>
    <w:rsid w:val="003F21B6"/>
    <w:pPr>
      <w:spacing w:line="360" w:lineRule="auto"/>
      <w:ind w:left="3240" w:firstLine="0"/>
      <w:jc w:val="right"/>
    </w:pPr>
    <w:rPr>
      <w:rFonts w:eastAsia="Times New Roman"/>
      <w:caps/>
      <w:sz w:val="24"/>
      <w:szCs w:val="24"/>
    </w:rPr>
  </w:style>
  <w:style w:type="paragraph" w:customStyle="1" w:styleId="S22">
    <w:name w:val="S_Титульный 2"/>
    <w:basedOn w:val="a5"/>
    <w:rsid w:val="003F21B6"/>
    <w:pPr>
      <w:shd w:val="clear" w:color="auto" w:fill="FFFFFF"/>
      <w:snapToGrid w:val="0"/>
      <w:ind w:firstLine="0"/>
      <w:jc w:val="center"/>
    </w:pPr>
    <w:rPr>
      <w:sz w:val="24"/>
      <w:szCs w:val="24"/>
      <w:lang w:eastAsia="ar-SA"/>
    </w:rPr>
  </w:style>
  <w:style w:type="paragraph" w:customStyle="1" w:styleId="afffffffb">
    <w:name w:val="ГРАД Основной текст"/>
    <w:basedOn w:val="a5"/>
    <w:link w:val="afffffffc"/>
    <w:autoRedefine/>
    <w:rsid w:val="003F21B6"/>
    <w:pPr>
      <w:tabs>
        <w:tab w:val="left" w:pos="540"/>
        <w:tab w:val="left" w:pos="1260"/>
        <w:tab w:val="left" w:pos="1620"/>
      </w:tabs>
      <w:ind w:firstLine="709"/>
    </w:pPr>
    <w:rPr>
      <w:bCs/>
      <w:spacing w:val="4"/>
      <w:w w:val="109"/>
      <w:sz w:val="24"/>
      <w:szCs w:val="28"/>
      <w:lang w:val="x-none" w:eastAsia="en-US" w:bidi="en-US"/>
    </w:rPr>
  </w:style>
  <w:style w:type="character" w:customStyle="1" w:styleId="afffffffc">
    <w:name w:val="ГРАД Основной текст Знак Знак"/>
    <w:link w:val="afffffffb"/>
    <w:rsid w:val="003F21B6"/>
    <w:rPr>
      <w:rFonts w:ascii="Times New Roman" w:eastAsia="Calibri" w:hAnsi="Times New Roman" w:cs="Times New Roman"/>
      <w:bCs/>
      <w:spacing w:val="4"/>
      <w:w w:val="109"/>
      <w:sz w:val="24"/>
      <w:szCs w:val="28"/>
      <w:lang w:val="x-none" w:bidi="en-US"/>
    </w:rPr>
  </w:style>
  <w:style w:type="paragraph" w:customStyle="1" w:styleId="afffffffd">
    <w:name w:val="ГРАД Список маркированный"/>
    <w:basedOn w:val="aff1"/>
    <w:autoRedefine/>
    <w:rsid w:val="003F21B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f6"/>
    <w:autoRedefine/>
    <w:rsid w:val="003F21B6"/>
    <w:pPr>
      <w:numPr>
        <w:numId w:val="21"/>
      </w:numPr>
      <w:tabs>
        <w:tab w:val="left" w:pos="992"/>
      </w:tabs>
      <w:spacing w:line="360" w:lineRule="auto"/>
      <w:ind w:left="0" w:firstLine="709"/>
    </w:pPr>
    <w:rPr>
      <w:rFonts w:eastAsia="Times New Roman"/>
      <w:sz w:val="24"/>
      <w:szCs w:val="24"/>
      <w:lang w:val="x-none" w:eastAsia="x-none"/>
    </w:rPr>
  </w:style>
  <w:style w:type="character" w:customStyle="1" w:styleId="Sf6">
    <w:name w:val="S_Нумерованный Знак Знак"/>
    <w:link w:val="S"/>
    <w:locked/>
    <w:rsid w:val="003F21B6"/>
    <w:rPr>
      <w:rFonts w:ascii="Times New Roman" w:eastAsia="Times New Roman" w:hAnsi="Times New Roman" w:cs="Times New Roman"/>
      <w:sz w:val="24"/>
      <w:szCs w:val="24"/>
      <w:lang w:val="x-none" w:eastAsia="x-none"/>
    </w:rPr>
  </w:style>
  <w:style w:type="character" w:customStyle="1" w:styleId="FontStyle20">
    <w:name w:val="Font Style20"/>
    <w:rsid w:val="003F21B6"/>
    <w:rPr>
      <w:rFonts w:ascii="Times New Roman" w:hAnsi="Times New Roman" w:cs="Times New Roman"/>
      <w:sz w:val="22"/>
      <w:szCs w:val="22"/>
    </w:rPr>
  </w:style>
  <w:style w:type="character" w:customStyle="1" w:styleId="afffffffe">
    <w:name w:val="Символ сноски"/>
    <w:rsid w:val="003F21B6"/>
  </w:style>
  <w:style w:type="paragraph" w:customStyle="1" w:styleId="affffffff">
    <w:name w:val="Раздел МНГП"/>
    <w:basedOn w:val="12"/>
    <w:qFormat/>
    <w:rsid w:val="003F21B6"/>
    <w:pPr>
      <w:keepLines/>
      <w:spacing w:before="480" w:after="0"/>
      <w:jc w:val="center"/>
    </w:pPr>
    <w:rPr>
      <w:caps/>
      <w:kern w:val="0"/>
      <w:sz w:val="24"/>
      <w:szCs w:val="28"/>
      <w:lang w:val="x-none" w:eastAsia="en-US"/>
    </w:rPr>
  </w:style>
  <w:style w:type="paragraph" w:customStyle="1" w:styleId="affffffff0">
    <w:name w:val="раздел МНГП"/>
    <w:basedOn w:val="12"/>
    <w:qFormat/>
    <w:rsid w:val="003F21B6"/>
    <w:pPr>
      <w:keepLines/>
      <w:spacing w:before="480" w:after="0"/>
      <w:jc w:val="center"/>
    </w:pPr>
    <w:rPr>
      <w:caps/>
      <w:color w:val="000000"/>
      <w:kern w:val="0"/>
      <w:sz w:val="24"/>
      <w:szCs w:val="28"/>
      <w:lang w:val="x-none" w:eastAsia="en-US"/>
    </w:rPr>
  </w:style>
  <w:style w:type="paragraph" w:customStyle="1" w:styleId="a3">
    <w:name w:val="глава МНГП"/>
    <w:basedOn w:val="20"/>
    <w:qFormat/>
    <w:rsid w:val="003F21B6"/>
    <w:pPr>
      <w:keepLines/>
      <w:numPr>
        <w:ilvl w:val="1"/>
        <w:numId w:val="22"/>
      </w:numPr>
      <w:spacing w:before="200" w:after="0" w:line="276" w:lineRule="auto"/>
      <w:jc w:val="both"/>
    </w:pPr>
    <w:rPr>
      <w:rFonts w:ascii="Times New Roman" w:hAnsi="Times New Roman" w:cs="Times New Roman"/>
      <w:i w:val="0"/>
      <w:iCs w:val="0"/>
      <w:sz w:val="24"/>
      <w:szCs w:val="24"/>
      <w:lang w:eastAsia="en-US"/>
    </w:rPr>
  </w:style>
  <w:style w:type="paragraph" w:customStyle="1" w:styleId="2fb">
    <w:name w:val="Стиль2"/>
    <w:basedOn w:val="6"/>
    <w:qFormat/>
    <w:rsid w:val="003F21B6"/>
    <w:pPr>
      <w:spacing w:line="276" w:lineRule="auto"/>
      <w:ind w:left="714" w:hanging="357"/>
    </w:pPr>
    <w:rPr>
      <w:sz w:val="24"/>
      <w:lang w:eastAsia="en-US"/>
    </w:rPr>
  </w:style>
  <w:style w:type="paragraph" w:customStyle="1" w:styleId="1466">
    <w:name w:val="1466"/>
    <w:basedOn w:val="a5"/>
    <w:rsid w:val="003F21B6"/>
    <w:pPr>
      <w:autoSpaceDE w:val="0"/>
      <w:autoSpaceDN w:val="0"/>
      <w:spacing w:before="120" w:after="120"/>
      <w:ind w:firstLine="0"/>
      <w:jc w:val="center"/>
    </w:pPr>
    <w:rPr>
      <w:rFonts w:eastAsia="Times New Roman"/>
      <w:b/>
      <w:bCs/>
      <w:sz w:val="28"/>
      <w:szCs w:val="28"/>
    </w:rPr>
  </w:style>
  <w:style w:type="character" w:customStyle="1" w:styleId="submenu-table">
    <w:name w:val="submenu-table"/>
    <w:rsid w:val="003F21B6"/>
  </w:style>
  <w:style w:type="character" w:customStyle="1" w:styleId="affffffff1">
    <w:name w:val="Основной текст_"/>
    <w:link w:val="2fc"/>
    <w:rsid w:val="003F21B6"/>
    <w:rPr>
      <w:shd w:val="clear" w:color="auto" w:fill="FFFFFF"/>
    </w:rPr>
  </w:style>
  <w:style w:type="paragraph" w:customStyle="1" w:styleId="2fc">
    <w:name w:val="Основной текст2"/>
    <w:basedOn w:val="a5"/>
    <w:link w:val="affffffff1"/>
    <w:rsid w:val="003F21B6"/>
    <w:pPr>
      <w:shd w:val="clear" w:color="auto" w:fill="FFFFFF"/>
      <w:spacing w:before="360" w:after="60" w:line="274" w:lineRule="exact"/>
      <w:ind w:firstLine="0"/>
    </w:pPr>
    <w:rPr>
      <w:rFonts w:asciiTheme="minorHAnsi" w:eastAsiaTheme="minorHAnsi" w:hAnsiTheme="minorHAnsi" w:cstheme="minorBidi"/>
      <w:lang w:eastAsia="en-US"/>
    </w:rPr>
  </w:style>
  <w:style w:type="character" w:customStyle="1" w:styleId="130">
    <w:name w:val="Основной текст (13)_"/>
    <w:link w:val="131"/>
    <w:rsid w:val="003F21B6"/>
    <w:rPr>
      <w:sz w:val="17"/>
      <w:szCs w:val="17"/>
      <w:shd w:val="clear" w:color="auto" w:fill="FFFFFF"/>
    </w:rPr>
  </w:style>
  <w:style w:type="paragraph" w:customStyle="1" w:styleId="131">
    <w:name w:val="Основной текст (13)"/>
    <w:basedOn w:val="a5"/>
    <w:link w:val="130"/>
    <w:rsid w:val="003F21B6"/>
    <w:pPr>
      <w:shd w:val="clear" w:color="auto" w:fill="FFFFFF"/>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3F21B6"/>
    <w:rPr>
      <w:sz w:val="19"/>
      <w:szCs w:val="19"/>
      <w:shd w:val="clear" w:color="auto" w:fill="FFFFFF"/>
    </w:rPr>
  </w:style>
  <w:style w:type="character" w:customStyle="1" w:styleId="affffffff2">
    <w:name w:val="Оглавление_"/>
    <w:link w:val="affffffff3"/>
    <w:rsid w:val="003F21B6"/>
    <w:rPr>
      <w:sz w:val="19"/>
      <w:szCs w:val="19"/>
      <w:shd w:val="clear" w:color="auto" w:fill="FFFFFF"/>
    </w:rPr>
  </w:style>
  <w:style w:type="paragraph" w:customStyle="1" w:styleId="151">
    <w:name w:val="Основной текст (15)"/>
    <w:basedOn w:val="a5"/>
    <w:link w:val="150"/>
    <w:rsid w:val="003F21B6"/>
    <w:pPr>
      <w:shd w:val="clear" w:color="auto" w:fill="FFFFFF"/>
      <w:spacing w:line="0" w:lineRule="atLeast"/>
      <w:ind w:hanging="520"/>
      <w:jc w:val="left"/>
    </w:pPr>
    <w:rPr>
      <w:rFonts w:asciiTheme="minorHAnsi" w:eastAsiaTheme="minorHAnsi" w:hAnsiTheme="minorHAnsi" w:cstheme="minorBidi"/>
      <w:sz w:val="19"/>
      <w:szCs w:val="19"/>
      <w:lang w:eastAsia="en-US"/>
    </w:rPr>
  </w:style>
  <w:style w:type="paragraph" w:customStyle="1" w:styleId="affffffff3">
    <w:name w:val="Оглавление"/>
    <w:basedOn w:val="a5"/>
    <w:link w:val="affffffff2"/>
    <w:rsid w:val="003F21B6"/>
    <w:pPr>
      <w:shd w:val="clear" w:color="auto" w:fill="FFFFFF"/>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f7">
    <w:name w:val="S_Отступ"/>
    <w:basedOn w:val="a5"/>
    <w:rsid w:val="003F21B6"/>
    <w:pPr>
      <w:spacing w:line="360" w:lineRule="auto"/>
      <w:ind w:firstLine="709"/>
    </w:pPr>
    <w:rPr>
      <w:rFonts w:eastAsia="Times New Roman"/>
      <w:bCs/>
      <w:sz w:val="24"/>
      <w:szCs w:val="32"/>
      <w:lang w:eastAsia="ar-SA"/>
    </w:rPr>
  </w:style>
  <w:style w:type="character" w:customStyle="1" w:styleId="ConsNonformat0">
    <w:name w:val="ConsNonformat Знак"/>
    <w:link w:val="ConsNonformat"/>
    <w:locked/>
    <w:rsid w:val="003F21B6"/>
    <w:rPr>
      <w:rFonts w:ascii="Courier New" w:eastAsia="Times New Roman" w:hAnsi="Courier New" w:cs="Courier New"/>
      <w:lang w:eastAsia="ru-RU"/>
    </w:rPr>
  </w:style>
  <w:style w:type="paragraph" w:customStyle="1" w:styleId="BinomialTheorem">
    <w:name w:val="Binomial Theorem"/>
    <w:rsid w:val="003F21B6"/>
    <w:rPr>
      <w:rFonts w:ascii="Calibri" w:eastAsia="Times New Roman" w:hAnsi="Calibri" w:cs="Times New Roman"/>
      <w:lang w:eastAsia="ru-RU"/>
    </w:rPr>
  </w:style>
  <w:style w:type="character" w:customStyle="1" w:styleId="ConsNormal0">
    <w:name w:val="ConsNormal Знак"/>
    <w:link w:val="ConsNormal"/>
    <w:locked/>
    <w:rsid w:val="003F21B6"/>
    <w:rPr>
      <w:rFonts w:ascii="Arial" w:eastAsia="Times New Roman" w:hAnsi="Arial" w:cs="Arial"/>
      <w:lang w:eastAsia="ru-RU"/>
    </w:rPr>
  </w:style>
  <w:style w:type="paragraph" w:customStyle="1" w:styleId="Sf8">
    <w:name w:val="S_Список литературы"/>
    <w:basedOn w:val="S7"/>
    <w:autoRedefine/>
    <w:rsid w:val="003F21B6"/>
    <w:pPr>
      <w:spacing w:line="240" w:lineRule="auto"/>
      <w:ind w:left="1418" w:firstLine="0"/>
    </w:pPr>
    <w:rPr>
      <w:rFonts w:ascii="Times New Roman" w:eastAsia="Calibri" w:hAnsi="Times New Roman"/>
      <w:sz w:val="20"/>
      <w:lang w:eastAsia="en-US"/>
    </w:rPr>
  </w:style>
  <w:style w:type="paragraph" w:customStyle="1" w:styleId="S50">
    <w:name w:val="S_Заголовок 5"/>
    <w:basedOn w:val="a5"/>
    <w:autoRedefine/>
    <w:qFormat/>
    <w:rsid w:val="003F21B6"/>
    <w:pPr>
      <w:spacing w:line="276" w:lineRule="auto"/>
      <w:ind w:firstLine="567"/>
    </w:pPr>
    <w:rPr>
      <w:rFonts w:eastAsia="Times New Roman"/>
      <w:b/>
      <w:sz w:val="24"/>
      <w:szCs w:val="24"/>
    </w:rPr>
  </w:style>
  <w:style w:type="paragraph" w:customStyle="1" w:styleId="s00">
    <w:name w:val="s0"/>
    <w:basedOn w:val="a5"/>
    <w:rsid w:val="003F21B6"/>
    <w:pPr>
      <w:spacing w:before="100" w:beforeAutospacing="1" w:after="100" w:afterAutospacing="1"/>
      <w:ind w:firstLine="0"/>
      <w:jc w:val="left"/>
    </w:pPr>
    <w:rPr>
      <w:rFonts w:eastAsia="Times New Roman"/>
      <w:sz w:val="24"/>
      <w:szCs w:val="24"/>
    </w:rPr>
  </w:style>
  <w:style w:type="paragraph" w:customStyle="1" w:styleId="affffffff4">
    <w:name w:val="Список нумерованный Знак"/>
    <w:basedOn w:val="a5"/>
    <w:semiHidden/>
    <w:rsid w:val="003F21B6"/>
    <w:pPr>
      <w:tabs>
        <w:tab w:val="num" w:pos="153"/>
        <w:tab w:val="left" w:pos="1260"/>
      </w:tabs>
      <w:spacing w:line="360" w:lineRule="auto"/>
      <w:ind w:left="153" w:hanging="153"/>
    </w:pPr>
    <w:rPr>
      <w:rFonts w:eastAsia="Times New Roman"/>
      <w:sz w:val="24"/>
      <w:szCs w:val="24"/>
    </w:rPr>
  </w:style>
  <w:style w:type="paragraph" w:styleId="affffffff5">
    <w:name w:val="table of figures"/>
    <w:basedOn w:val="a5"/>
    <w:next w:val="a5"/>
    <w:rsid w:val="003F21B6"/>
    <w:pPr>
      <w:ind w:firstLine="0"/>
      <w:jc w:val="left"/>
    </w:pPr>
    <w:rPr>
      <w:rFonts w:eastAsia="Times New Roman"/>
      <w:sz w:val="24"/>
      <w:szCs w:val="24"/>
    </w:rPr>
  </w:style>
  <w:style w:type="paragraph" w:styleId="affffffff6">
    <w:name w:val="Bibliography"/>
    <w:basedOn w:val="a5"/>
    <w:next w:val="a5"/>
    <w:uiPriority w:val="37"/>
    <w:semiHidden/>
    <w:unhideWhenUsed/>
    <w:rsid w:val="003F21B6"/>
    <w:pPr>
      <w:ind w:firstLine="0"/>
      <w:jc w:val="left"/>
    </w:pPr>
    <w:rPr>
      <w:rFonts w:eastAsia="Times New Roman"/>
      <w:sz w:val="24"/>
      <w:szCs w:val="24"/>
    </w:rPr>
  </w:style>
  <w:style w:type="paragraph" w:styleId="affffffff7">
    <w:name w:val="table of authorities"/>
    <w:basedOn w:val="a5"/>
    <w:next w:val="a5"/>
    <w:rsid w:val="003F21B6"/>
    <w:pPr>
      <w:ind w:left="240" w:hanging="240"/>
      <w:jc w:val="left"/>
    </w:pPr>
    <w:rPr>
      <w:rFonts w:eastAsia="Times New Roman"/>
      <w:sz w:val="24"/>
      <w:szCs w:val="24"/>
    </w:rPr>
  </w:style>
  <w:style w:type="paragraph" w:styleId="affffffff8">
    <w:name w:val="macro"/>
    <w:link w:val="affffffff9"/>
    <w:rsid w:val="003F21B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ru-RU"/>
    </w:rPr>
  </w:style>
  <w:style w:type="character" w:customStyle="1" w:styleId="affffffff9">
    <w:name w:val="Текст макроса Знак"/>
    <w:basedOn w:val="a7"/>
    <w:link w:val="affffffff8"/>
    <w:rsid w:val="003F21B6"/>
    <w:rPr>
      <w:rFonts w:ascii="Courier New" w:eastAsia="Times New Roman" w:hAnsi="Courier New" w:cs="Courier New"/>
      <w:sz w:val="20"/>
      <w:szCs w:val="20"/>
      <w:lang w:eastAsia="ru-RU"/>
    </w:rPr>
  </w:style>
  <w:style w:type="paragraph" w:styleId="1fc">
    <w:name w:val="index 1"/>
    <w:basedOn w:val="a5"/>
    <w:next w:val="a5"/>
    <w:autoRedefine/>
    <w:rsid w:val="003F21B6"/>
    <w:pPr>
      <w:ind w:left="240" w:hanging="240"/>
      <w:jc w:val="left"/>
    </w:pPr>
    <w:rPr>
      <w:rFonts w:eastAsia="Times New Roman"/>
      <w:sz w:val="24"/>
      <w:szCs w:val="24"/>
    </w:rPr>
  </w:style>
  <w:style w:type="paragraph" w:styleId="affffffffa">
    <w:name w:val="index heading"/>
    <w:basedOn w:val="a5"/>
    <w:next w:val="1fc"/>
    <w:rsid w:val="003F21B6"/>
    <w:pPr>
      <w:ind w:firstLine="0"/>
      <w:jc w:val="left"/>
    </w:pPr>
    <w:rPr>
      <w:rFonts w:ascii="Cambria" w:eastAsia="Times New Roman" w:hAnsi="Cambria"/>
      <w:b/>
      <w:bCs/>
      <w:sz w:val="24"/>
      <w:szCs w:val="24"/>
    </w:rPr>
  </w:style>
  <w:style w:type="paragraph" w:styleId="2fd">
    <w:name w:val="index 2"/>
    <w:basedOn w:val="a5"/>
    <w:next w:val="a5"/>
    <w:autoRedefine/>
    <w:rsid w:val="003F21B6"/>
    <w:pPr>
      <w:ind w:left="480" w:hanging="240"/>
      <w:jc w:val="left"/>
    </w:pPr>
    <w:rPr>
      <w:rFonts w:eastAsia="Times New Roman"/>
      <w:sz w:val="24"/>
      <w:szCs w:val="24"/>
    </w:rPr>
  </w:style>
  <w:style w:type="paragraph" w:styleId="3f2">
    <w:name w:val="index 3"/>
    <w:basedOn w:val="a5"/>
    <w:next w:val="a5"/>
    <w:autoRedefine/>
    <w:rsid w:val="003F21B6"/>
    <w:pPr>
      <w:ind w:left="720" w:hanging="240"/>
      <w:jc w:val="left"/>
    </w:pPr>
    <w:rPr>
      <w:rFonts w:eastAsia="Times New Roman"/>
      <w:sz w:val="24"/>
      <w:szCs w:val="24"/>
    </w:rPr>
  </w:style>
  <w:style w:type="paragraph" w:styleId="4b">
    <w:name w:val="index 4"/>
    <w:basedOn w:val="a5"/>
    <w:next w:val="a5"/>
    <w:autoRedefine/>
    <w:rsid w:val="003F21B6"/>
    <w:pPr>
      <w:ind w:left="960" w:hanging="240"/>
      <w:jc w:val="left"/>
    </w:pPr>
    <w:rPr>
      <w:rFonts w:eastAsia="Times New Roman"/>
      <w:sz w:val="24"/>
      <w:szCs w:val="24"/>
    </w:rPr>
  </w:style>
  <w:style w:type="paragraph" w:styleId="5a">
    <w:name w:val="index 5"/>
    <w:basedOn w:val="a5"/>
    <w:next w:val="a5"/>
    <w:autoRedefine/>
    <w:rsid w:val="003F21B6"/>
    <w:pPr>
      <w:ind w:left="1200" w:hanging="240"/>
      <w:jc w:val="left"/>
    </w:pPr>
    <w:rPr>
      <w:rFonts w:eastAsia="Times New Roman"/>
      <w:sz w:val="24"/>
      <w:szCs w:val="24"/>
    </w:rPr>
  </w:style>
  <w:style w:type="paragraph" w:styleId="64">
    <w:name w:val="index 6"/>
    <w:basedOn w:val="a5"/>
    <w:next w:val="a5"/>
    <w:autoRedefine/>
    <w:rsid w:val="003F21B6"/>
    <w:pPr>
      <w:ind w:left="1440" w:hanging="240"/>
      <w:jc w:val="left"/>
    </w:pPr>
    <w:rPr>
      <w:rFonts w:eastAsia="Times New Roman"/>
      <w:sz w:val="24"/>
      <w:szCs w:val="24"/>
    </w:rPr>
  </w:style>
  <w:style w:type="paragraph" w:styleId="74">
    <w:name w:val="index 7"/>
    <w:basedOn w:val="a5"/>
    <w:next w:val="a5"/>
    <w:autoRedefine/>
    <w:rsid w:val="003F21B6"/>
    <w:pPr>
      <w:ind w:left="1680" w:hanging="240"/>
      <w:jc w:val="left"/>
    </w:pPr>
    <w:rPr>
      <w:rFonts w:eastAsia="Times New Roman"/>
      <w:sz w:val="24"/>
      <w:szCs w:val="24"/>
    </w:rPr>
  </w:style>
  <w:style w:type="paragraph" w:styleId="84">
    <w:name w:val="index 8"/>
    <w:basedOn w:val="a5"/>
    <w:next w:val="a5"/>
    <w:autoRedefine/>
    <w:rsid w:val="003F21B6"/>
    <w:pPr>
      <w:ind w:left="1920" w:hanging="240"/>
      <w:jc w:val="left"/>
    </w:pPr>
    <w:rPr>
      <w:rFonts w:eastAsia="Times New Roman"/>
      <w:sz w:val="24"/>
      <w:szCs w:val="24"/>
    </w:rPr>
  </w:style>
  <w:style w:type="paragraph" w:styleId="94">
    <w:name w:val="index 9"/>
    <w:basedOn w:val="a5"/>
    <w:next w:val="a5"/>
    <w:autoRedefine/>
    <w:rsid w:val="003F21B6"/>
    <w:pPr>
      <w:ind w:left="2160" w:hanging="240"/>
      <w:jc w:val="left"/>
    </w:pPr>
    <w:rPr>
      <w:rFonts w:eastAsia="Times New Roman"/>
      <w:sz w:val="24"/>
      <w:szCs w:val="24"/>
    </w:rPr>
  </w:style>
  <w:style w:type="character" w:customStyle="1" w:styleId="fts-hit">
    <w:name w:val="fts-hit"/>
    <w:rsid w:val="003F21B6"/>
  </w:style>
  <w:style w:type="paragraph" w:customStyle="1" w:styleId="1fd">
    <w:name w:val="Маркированный_1"/>
    <w:basedOn w:val="a5"/>
    <w:semiHidden/>
    <w:rsid w:val="003F21B6"/>
    <w:pPr>
      <w:tabs>
        <w:tab w:val="left" w:pos="900"/>
      </w:tabs>
      <w:spacing w:line="360" w:lineRule="auto"/>
      <w:ind w:firstLine="720"/>
    </w:pPr>
    <w:rPr>
      <w:sz w:val="24"/>
      <w:szCs w:val="24"/>
      <w:lang w:val="x-none" w:eastAsia="en-US"/>
    </w:rPr>
  </w:style>
  <w:style w:type="paragraph" w:customStyle="1" w:styleId="affffffffb">
    <w:name w:val="Закладка"/>
    <w:basedOn w:val="12"/>
    <w:link w:val="affffffffc"/>
    <w:qFormat/>
    <w:rsid w:val="003F21B6"/>
    <w:pPr>
      <w:autoSpaceDE w:val="0"/>
      <w:autoSpaceDN w:val="0"/>
      <w:adjustRightInd w:val="0"/>
      <w:spacing w:before="0" w:after="0"/>
      <w:ind w:firstLine="540"/>
      <w:jc w:val="both"/>
    </w:pPr>
    <w:rPr>
      <w:color w:val="365F91"/>
      <w:sz w:val="24"/>
      <w:lang w:val="x-none" w:eastAsia="x-none"/>
    </w:rPr>
  </w:style>
  <w:style w:type="character" w:customStyle="1" w:styleId="affffffffc">
    <w:name w:val="Закладка Знак"/>
    <w:link w:val="affffffffb"/>
    <w:rsid w:val="003F21B6"/>
    <w:rPr>
      <w:rFonts w:ascii="Times New Roman" w:eastAsia="Times New Roman" w:hAnsi="Times New Roman" w:cs="Times New Roman"/>
      <w:b/>
      <w:bCs/>
      <w:color w:val="365F91"/>
      <w:kern w:val="32"/>
      <w:sz w:val="24"/>
      <w:szCs w:val="32"/>
      <w:lang w:val="x-none" w:eastAsia="x-none"/>
    </w:rPr>
  </w:style>
  <w:style w:type="paragraph" w:customStyle="1" w:styleId="1fe">
    <w:name w:val="Абзац списка1"/>
    <w:basedOn w:val="a5"/>
    <w:rsid w:val="003F21B6"/>
    <w:pPr>
      <w:spacing w:after="200" w:line="276" w:lineRule="auto"/>
      <w:ind w:left="720" w:firstLine="0"/>
      <w:contextualSpacing/>
      <w:jc w:val="left"/>
    </w:pPr>
    <w:rPr>
      <w:rFonts w:ascii="Calibri" w:hAnsi="Calibri"/>
      <w:lang w:eastAsia="en-US"/>
    </w:rPr>
  </w:style>
  <w:style w:type="paragraph" w:customStyle="1" w:styleId="affffffffd">
    <w:name w:val="Основной"/>
    <w:basedOn w:val="afa"/>
    <w:rsid w:val="003F21B6"/>
    <w:pPr>
      <w:spacing w:after="0"/>
      <w:ind w:left="0" w:firstLine="680"/>
      <w:jc w:val="both"/>
    </w:pPr>
    <w:rPr>
      <w:rFonts w:ascii="Times New Roman" w:hAnsi="Times New Roman" w:cs="Times New Roman"/>
      <w:sz w:val="28"/>
      <w:lang w:val="x-none"/>
    </w:rPr>
  </w:style>
  <w:style w:type="paragraph" w:customStyle="1" w:styleId="65">
    <w:name w:val="заголовок 6"/>
    <w:basedOn w:val="a5"/>
    <w:next w:val="a5"/>
    <w:rsid w:val="003F21B6"/>
    <w:pPr>
      <w:keepNext/>
      <w:autoSpaceDE w:val="0"/>
      <w:autoSpaceDN w:val="0"/>
      <w:ind w:firstLine="0"/>
      <w:jc w:val="center"/>
    </w:pPr>
    <w:rPr>
      <w:rFonts w:ascii="Courier New" w:eastAsia="Times New Roman" w:hAnsi="Courier New" w:cs="Courier New"/>
      <w:sz w:val="24"/>
      <w:szCs w:val="24"/>
    </w:rPr>
  </w:style>
  <w:style w:type="numbering" w:customStyle="1" w:styleId="11111111">
    <w:name w:val="1 / 1.1 / 1.1.111"/>
    <w:basedOn w:val="a9"/>
    <w:next w:val="111111"/>
    <w:rsid w:val="003F21B6"/>
  </w:style>
  <w:style w:type="numbering" w:customStyle="1" w:styleId="1ai11">
    <w:name w:val="1 / a / i11"/>
    <w:basedOn w:val="a9"/>
    <w:next w:val="1ai"/>
    <w:rsid w:val="003F21B6"/>
  </w:style>
  <w:style w:type="numbering" w:customStyle="1" w:styleId="212">
    <w:name w:val="Нет списка21"/>
    <w:next w:val="a9"/>
    <w:uiPriority w:val="99"/>
    <w:semiHidden/>
    <w:unhideWhenUsed/>
    <w:rsid w:val="003F21B6"/>
  </w:style>
  <w:style w:type="character" w:customStyle="1" w:styleId="ep">
    <w:name w:val="ep"/>
    <w:rsid w:val="003F21B6"/>
  </w:style>
  <w:style w:type="paragraph" w:customStyle="1" w:styleId="S20">
    <w:name w:val="S_Нумерованный 2"/>
    <w:basedOn w:val="a5"/>
    <w:autoRedefine/>
    <w:rsid w:val="003F21B6"/>
    <w:pPr>
      <w:numPr>
        <w:numId w:val="24"/>
      </w:numPr>
      <w:tabs>
        <w:tab w:val="left" w:pos="680"/>
      </w:tabs>
      <w:spacing w:line="360" w:lineRule="auto"/>
      <w:ind w:firstLine="0"/>
    </w:pPr>
    <w:rPr>
      <w:rFonts w:eastAsia="Times New Roman"/>
      <w:sz w:val="24"/>
      <w:szCs w:val="24"/>
    </w:rPr>
  </w:style>
  <w:style w:type="numbering" w:customStyle="1" w:styleId="111111111">
    <w:name w:val="1 / 1.1 / 1.1.1111"/>
    <w:basedOn w:val="a9"/>
    <w:next w:val="111111"/>
    <w:rsid w:val="003F21B6"/>
    <w:pPr>
      <w:numPr>
        <w:numId w:val="23"/>
      </w:numPr>
    </w:pPr>
  </w:style>
  <w:style w:type="numbering" w:customStyle="1" w:styleId="1ai111">
    <w:name w:val="1 / a / i111"/>
    <w:basedOn w:val="a9"/>
    <w:next w:val="1ai"/>
    <w:rsid w:val="003F21B6"/>
    <w:pPr>
      <w:numPr>
        <w:numId w:val="13"/>
      </w:numPr>
    </w:pPr>
  </w:style>
  <w:style w:type="table" w:customStyle="1" w:styleId="2-511">
    <w:name w:val="Средняя заливка 2 - Акцент 511"/>
    <w:basedOn w:val="a8"/>
    <w:next w:val="2-5"/>
    <w:uiPriority w:val="64"/>
    <w:rsid w:val="003F21B6"/>
    <w:pPr>
      <w:spacing w:after="0" w:line="240" w:lineRule="auto"/>
    </w:pPr>
    <w:rPr>
      <w:rFonts w:ascii="Calibri" w:eastAsia="Times New Roman" w:hAnsi="Calibri"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0">
    <w:name w:val="S_Заголовок 4 Знак"/>
    <w:link w:val="S4"/>
    <w:locked/>
    <w:rsid w:val="003F21B6"/>
    <w:rPr>
      <w:rFonts w:ascii="Times New Roman" w:eastAsia="Times New Roman" w:hAnsi="Times New Roman" w:cs="Times New Roman"/>
      <w:i/>
      <w:sz w:val="24"/>
      <w:szCs w:val="24"/>
      <w:lang w:val="x-none" w:eastAsia="x-none"/>
    </w:rPr>
  </w:style>
  <w:style w:type="paragraph" w:customStyle="1" w:styleId="S31">
    <w:name w:val="S_Нумерованный_3.1"/>
    <w:basedOn w:val="S7"/>
    <w:autoRedefine/>
    <w:rsid w:val="003F21B6"/>
    <w:pPr>
      <w:numPr>
        <w:numId w:val="25"/>
      </w:numPr>
      <w:ind w:firstLine="567"/>
    </w:pPr>
    <w:rPr>
      <w:rFonts w:ascii="Times New Roman" w:hAnsi="Times New Roman" w:cs="Times New Roman"/>
      <w:color w:val="FF0000"/>
      <w:lang w:val="x-none" w:eastAsia="en-US"/>
    </w:rPr>
  </w:style>
  <w:style w:type="numbering" w:customStyle="1" w:styleId="1111115">
    <w:name w:val="1 / 1.1 / 1.1.15"/>
    <w:basedOn w:val="a9"/>
    <w:next w:val="111111"/>
    <w:rsid w:val="003F21B6"/>
    <w:pPr>
      <w:numPr>
        <w:numId w:val="7"/>
      </w:numPr>
    </w:pPr>
  </w:style>
  <w:style w:type="paragraph" w:customStyle="1" w:styleId="3f3">
    <w:name w:val="Основной текст3"/>
    <w:basedOn w:val="a5"/>
    <w:rsid w:val="003F21B6"/>
    <w:pPr>
      <w:widowControl w:val="0"/>
      <w:shd w:val="clear" w:color="auto" w:fill="FFFFFF"/>
      <w:spacing w:after="60" w:line="240" w:lineRule="exact"/>
      <w:ind w:hanging="2020"/>
      <w:jc w:val="center"/>
    </w:pPr>
    <w:rPr>
      <w:rFonts w:ascii="Bookman Old Style" w:eastAsia="Bookman Old Style" w:hAnsi="Bookman Old Style" w:cs="Bookman Old Style"/>
      <w:sz w:val="18"/>
      <w:szCs w:val="18"/>
    </w:rPr>
  </w:style>
  <w:style w:type="paragraph" w:customStyle="1" w:styleId="3f4">
    <w:name w:val="Стиль3"/>
    <w:basedOn w:val="2fb"/>
    <w:rsid w:val="003F21B6"/>
    <w:pPr>
      <w:spacing w:before="0" w:after="0" w:line="288" w:lineRule="auto"/>
      <w:ind w:left="0" w:firstLine="720"/>
      <w:jc w:val="both"/>
      <w:outlineLvl w:val="9"/>
    </w:pPr>
    <w:rPr>
      <w:b w:val="0"/>
      <w:bCs w:val="0"/>
      <w:sz w:val="26"/>
      <w:szCs w:val="20"/>
      <w:lang w:val="ru-RU" w:eastAsia="ru-RU"/>
    </w:rPr>
  </w:style>
  <w:style w:type="character" w:customStyle="1" w:styleId="blk">
    <w:name w:val="blk"/>
    <w:rsid w:val="003F2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5910">
      <w:bodyDiv w:val="1"/>
      <w:marLeft w:val="0"/>
      <w:marRight w:val="0"/>
      <w:marTop w:val="0"/>
      <w:marBottom w:val="0"/>
      <w:divBdr>
        <w:top w:val="none" w:sz="0" w:space="0" w:color="auto"/>
        <w:left w:val="none" w:sz="0" w:space="0" w:color="auto"/>
        <w:bottom w:val="none" w:sz="0" w:space="0" w:color="auto"/>
        <w:right w:val="none" w:sz="0" w:space="0" w:color="auto"/>
      </w:divBdr>
    </w:div>
    <w:div w:id="232785400">
      <w:bodyDiv w:val="1"/>
      <w:marLeft w:val="0"/>
      <w:marRight w:val="0"/>
      <w:marTop w:val="0"/>
      <w:marBottom w:val="0"/>
      <w:divBdr>
        <w:top w:val="none" w:sz="0" w:space="0" w:color="auto"/>
        <w:left w:val="none" w:sz="0" w:space="0" w:color="auto"/>
        <w:bottom w:val="none" w:sz="0" w:space="0" w:color="auto"/>
        <w:right w:val="none" w:sz="0" w:space="0" w:color="auto"/>
      </w:divBdr>
    </w:div>
    <w:div w:id="246039107">
      <w:bodyDiv w:val="1"/>
      <w:marLeft w:val="0"/>
      <w:marRight w:val="0"/>
      <w:marTop w:val="0"/>
      <w:marBottom w:val="0"/>
      <w:divBdr>
        <w:top w:val="none" w:sz="0" w:space="0" w:color="auto"/>
        <w:left w:val="none" w:sz="0" w:space="0" w:color="auto"/>
        <w:bottom w:val="none" w:sz="0" w:space="0" w:color="auto"/>
        <w:right w:val="none" w:sz="0" w:space="0" w:color="auto"/>
      </w:divBdr>
    </w:div>
    <w:div w:id="313415830">
      <w:bodyDiv w:val="1"/>
      <w:marLeft w:val="0"/>
      <w:marRight w:val="0"/>
      <w:marTop w:val="0"/>
      <w:marBottom w:val="0"/>
      <w:divBdr>
        <w:top w:val="none" w:sz="0" w:space="0" w:color="auto"/>
        <w:left w:val="none" w:sz="0" w:space="0" w:color="auto"/>
        <w:bottom w:val="none" w:sz="0" w:space="0" w:color="auto"/>
        <w:right w:val="none" w:sz="0" w:space="0" w:color="auto"/>
      </w:divBdr>
    </w:div>
    <w:div w:id="343678404">
      <w:bodyDiv w:val="1"/>
      <w:marLeft w:val="0"/>
      <w:marRight w:val="0"/>
      <w:marTop w:val="0"/>
      <w:marBottom w:val="0"/>
      <w:divBdr>
        <w:top w:val="none" w:sz="0" w:space="0" w:color="auto"/>
        <w:left w:val="none" w:sz="0" w:space="0" w:color="auto"/>
        <w:bottom w:val="none" w:sz="0" w:space="0" w:color="auto"/>
        <w:right w:val="none" w:sz="0" w:space="0" w:color="auto"/>
      </w:divBdr>
    </w:div>
    <w:div w:id="548759210">
      <w:bodyDiv w:val="1"/>
      <w:marLeft w:val="0"/>
      <w:marRight w:val="0"/>
      <w:marTop w:val="0"/>
      <w:marBottom w:val="0"/>
      <w:divBdr>
        <w:top w:val="none" w:sz="0" w:space="0" w:color="auto"/>
        <w:left w:val="none" w:sz="0" w:space="0" w:color="auto"/>
        <w:bottom w:val="none" w:sz="0" w:space="0" w:color="auto"/>
        <w:right w:val="none" w:sz="0" w:space="0" w:color="auto"/>
      </w:divBdr>
    </w:div>
    <w:div w:id="550581585">
      <w:bodyDiv w:val="1"/>
      <w:marLeft w:val="0"/>
      <w:marRight w:val="0"/>
      <w:marTop w:val="0"/>
      <w:marBottom w:val="0"/>
      <w:divBdr>
        <w:top w:val="none" w:sz="0" w:space="0" w:color="auto"/>
        <w:left w:val="none" w:sz="0" w:space="0" w:color="auto"/>
        <w:bottom w:val="none" w:sz="0" w:space="0" w:color="auto"/>
        <w:right w:val="none" w:sz="0" w:space="0" w:color="auto"/>
      </w:divBdr>
    </w:div>
    <w:div w:id="687026332">
      <w:bodyDiv w:val="1"/>
      <w:marLeft w:val="0"/>
      <w:marRight w:val="0"/>
      <w:marTop w:val="0"/>
      <w:marBottom w:val="0"/>
      <w:divBdr>
        <w:top w:val="none" w:sz="0" w:space="0" w:color="auto"/>
        <w:left w:val="none" w:sz="0" w:space="0" w:color="auto"/>
        <w:bottom w:val="none" w:sz="0" w:space="0" w:color="auto"/>
        <w:right w:val="none" w:sz="0" w:space="0" w:color="auto"/>
      </w:divBdr>
      <w:divsChild>
        <w:div w:id="999315039">
          <w:marLeft w:val="0"/>
          <w:marRight w:val="0"/>
          <w:marTop w:val="0"/>
          <w:marBottom w:val="0"/>
          <w:divBdr>
            <w:top w:val="none" w:sz="0" w:space="0" w:color="auto"/>
            <w:left w:val="none" w:sz="0" w:space="0" w:color="auto"/>
            <w:bottom w:val="none" w:sz="0" w:space="0" w:color="auto"/>
            <w:right w:val="none" w:sz="0" w:space="0" w:color="auto"/>
          </w:divBdr>
          <w:divsChild>
            <w:div w:id="1175026088">
              <w:marLeft w:val="0"/>
              <w:marRight w:val="0"/>
              <w:marTop w:val="0"/>
              <w:marBottom w:val="0"/>
              <w:divBdr>
                <w:top w:val="none" w:sz="0" w:space="0" w:color="auto"/>
                <w:left w:val="none" w:sz="0" w:space="0" w:color="auto"/>
                <w:bottom w:val="none" w:sz="0" w:space="0" w:color="auto"/>
                <w:right w:val="none" w:sz="0" w:space="0" w:color="auto"/>
              </w:divBdr>
              <w:divsChild>
                <w:div w:id="65649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677267">
      <w:bodyDiv w:val="1"/>
      <w:marLeft w:val="0"/>
      <w:marRight w:val="0"/>
      <w:marTop w:val="0"/>
      <w:marBottom w:val="0"/>
      <w:divBdr>
        <w:top w:val="none" w:sz="0" w:space="0" w:color="auto"/>
        <w:left w:val="none" w:sz="0" w:space="0" w:color="auto"/>
        <w:bottom w:val="none" w:sz="0" w:space="0" w:color="auto"/>
        <w:right w:val="none" w:sz="0" w:space="0" w:color="auto"/>
      </w:divBdr>
    </w:div>
    <w:div w:id="926890925">
      <w:bodyDiv w:val="1"/>
      <w:marLeft w:val="0"/>
      <w:marRight w:val="0"/>
      <w:marTop w:val="0"/>
      <w:marBottom w:val="0"/>
      <w:divBdr>
        <w:top w:val="none" w:sz="0" w:space="0" w:color="auto"/>
        <w:left w:val="none" w:sz="0" w:space="0" w:color="auto"/>
        <w:bottom w:val="none" w:sz="0" w:space="0" w:color="auto"/>
        <w:right w:val="none" w:sz="0" w:space="0" w:color="auto"/>
      </w:divBdr>
    </w:div>
    <w:div w:id="1143697470">
      <w:bodyDiv w:val="1"/>
      <w:marLeft w:val="0"/>
      <w:marRight w:val="0"/>
      <w:marTop w:val="0"/>
      <w:marBottom w:val="0"/>
      <w:divBdr>
        <w:top w:val="none" w:sz="0" w:space="0" w:color="auto"/>
        <w:left w:val="none" w:sz="0" w:space="0" w:color="auto"/>
        <w:bottom w:val="none" w:sz="0" w:space="0" w:color="auto"/>
        <w:right w:val="none" w:sz="0" w:space="0" w:color="auto"/>
      </w:divBdr>
    </w:div>
    <w:div w:id="1181704655">
      <w:bodyDiv w:val="1"/>
      <w:marLeft w:val="0"/>
      <w:marRight w:val="0"/>
      <w:marTop w:val="0"/>
      <w:marBottom w:val="0"/>
      <w:divBdr>
        <w:top w:val="none" w:sz="0" w:space="0" w:color="auto"/>
        <w:left w:val="none" w:sz="0" w:space="0" w:color="auto"/>
        <w:bottom w:val="none" w:sz="0" w:space="0" w:color="auto"/>
        <w:right w:val="none" w:sz="0" w:space="0" w:color="auto"/>
      </w:divBdr>
    </w:div>
    <w:div w:id="1218666609">
      <w:bodyDiv w:val="1"/>
      <w:marLeft w:val="0"/>
      <w:marRight w:val="0"/>
      <w:marTop w:val="0"/>
      <w:marBottom w:val="0"/>
      <w:divBdr>
        <w:top w:val="none" w:sz="0" w:space="0" w:color="auto"/>
        <w:left w:val="none" w:sz="0" w:space="0" w:color="auto"/>
        <w:bottom w:val="none" w:sz="0" w:space="0" w:color="auto"/>
        <w:right w:val="none" w:sz="0" w:space="0" w:color="auto"/>
      </w:divBdr>
    </w:div>
    <w:div w:id="1672954257">
      <w:bodyDiv w:val="1"/>
      <w:marLeft w:val="0"/>
      <w:marRight w:val="0"/>
      <w:marTop w:val="0"/>
      <w:marBottom w:val="0"/>
      <w:divBdr>
        <w:top w:val="none" w:sz="0" w:space="0" w:color="auto"/>
        <w:left w:val="none" w:sz="0" w:space="0" w:color="auto"/>
        <w:bottom w:val="none" w:sz="0" w:space="0" w:color="auto"/>
        <w:right w:val="none" w:sz="0" w:space="0" w:color="auto"/>
      </w:divBdr>
      <w:divsChild>
        <w:div w:id="752431957">
          <w:blockQuote w:val="1"/>
          <w:marLeft w:val="0"/>
          <w:marRight w:val="-150"/>
          <w:marTop w:val="312"/>
          <w:marBottom w:val="0"/>
          <w:divBdr>
            <w:top w:val="none" w:sz="0" w:space="0" w:color="auto"/>
            <w:left w:val="none" w:sz="0" w:space="0" w:color="auto"/>
            <w:bottom w:val="none" w:sz="0" w:space="0" w:color="auto"/>
            <w:right w:val="none" w:sz="0" w:space="0" w:color="auto"/>
          </w:divBdr>
          <w:divsChild>
            <w:div w:id="1683435267">
              <w:marLeft w:val="0"/>
              <w:marRight w:val="0"/>
              <w:marTop w:val="0"/>
              <w:marBottom w:val="0"/>
              <w:divBdr>
                <w:top w:val="none" w:sz="0" w:space="0" w:color="auto"/>
                <w:left w:val="single" w:sz="6" w:space="8" w:color="auto"/>
                <w:bottom w:val="none" w:sz="0" w:space="0" w:color="auto"/>
                <w:right w:val="single" w:sz="6" w:space="8" w:color="auto"/>
              </w:divBdr>
              <w:divsChild>
                <w:div w:id="1746370191">
                  <w:marLeft w:val="0"/>
                  <w:marRight w:val="0"/>
                  <w:marTop w:val="0"/>
                  <w:marBottom w:val="0"/>
                  <w:divBdr>
                    <w:top w:val="none" w:sz="0" w:space="0" w:color="auto"/>
                    <w:left w:val="none" w:sz="0" w:space="0" w:color="auto"/>
                    <w:bottom w:val="none" w:sz="0" w:space="0" w:color="auto"/>
                    <w:right w:val="none" w:sz="0" w:space="0" w:color="auto"/>
                  </w:divBdr>
                  <w:divsChild>
                    <w:div w:id="20707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069442">
      <w:bodyDiv w:val="1"/>
      <w:marLeft w:val="0"/>
      <w:marRight w:val="0"/>
      <w:marTop w:val="0"/>
      <w:marBottom w:val="0"/>
      <w:divBdr>
        <w:top w:val="none" w:sz="0" w:space="0" w:color="auto"/>
        <w:left w:val="none" w:sz="0" w:space="0" w:color="auto"/>
        <w:bottom w:val="none" w:sz="0" w:space="0" w:color="auto"/>
        <w:right w:val="none" w:sz="0" w:space="0" w:color="auto"/>
      </w:divBdr>
    </w:div>
    <w:div w:id="2019117651">
      <w:bodyDiv w:val="1"/>
      <w:marLeft w:val="0"/>
      <w:marRight w:val="0"/>
      <w:marTop w:val="0"/>
      <w:marBottom w:val="0"/>
      <w:divBdr>
        <w:top w:val="none" w:sz="0" w:space="0" w:color="auto"/>
        <w:left w:val="none" w:sz="0" w:space="0" w:color="auto"/>
        <w:bottom w:val="none" w:sz="0" w:space="0" w:color="auto"/>
        <w:right w:val="none" w:sz="0" w:space="0" w:color="auto"/>
      </w:divBdr>
    </w:div>
    <w:div w:id="2038851603">
      <w:bodyDiv w:val="1"/>
      <w:marLeft w:val="0"/>
      <w:marRight w:val="0"/>
      <w:marTop w:val="0"/>
      <w:marBottom w:val="0"/>
      <w:divBdr>
        <w:top w:val="none" w:sz="0" w:space="0" w:color="auto"/>
        <w:left w:val="none" w:sz="0" w:space="0" w:color="auto"/>
        <w:bottom w:val="none" w:sz="0" w:space="0" w:color="auto"/>
        <w:right w:val="none" w:sz="0" w:space="0" w:color="auto"/>
      </w:divBdr>
    </w:div>
    <w:div w:id="2062896442">
      <w:bodyDiv w:val="1"/>
      <w:marLeft w:val="0"/>
      <w:marRight w:val="0"/>
      <w:marTop w:val="0"/>
      <w:marBottom w:val="0"/>
      <w:divBdr>
        <w:top w:val="none" w:sz="0" w:space="0" w:color="auto"/>
        <w:left w:val="none" w:sz="0" w:space="0" w:color="auto"/>
        <w:bottom w:val="none" w:sz="0" w:space="0" w:color="auto"/>
        <w:right w:val="none" w:sz="0" w:space="0" w:color="auto"/>
      </w:divBdr>
    </w:div>
    <w:div w:id="21010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6612F33C52406EFC5F0AEBA2ED6455910061611EFF70610DEC1AD5C4W3KCE" TargetMode="External"/><Relationship Id="rId18" Type="http://schemas.openxmlformats.org/officeDocument/2006/relationships/chart" Target="charts/chart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4E7517F706E49D8F0507558A68962DF7A2EFD8C659DB1A25C4B44B99a0H9I" TargetMode="External"/><Relationship Id="rId7" Type="http://schemas.openxmlformats.org/officeDocument/2006/relationships/footnotes" Target="footnotes.xml"/><Relationship Id="rId12" Type="http://schemas.openxmlformats.org/officeDocument/2006/relationships/hyperlink" Target="consultantplus://offline/ref=0E6612F33C52406EFC5F0AEBA2ED6455910061611EFF70610DEC1AD5C4W3KCE" TargetMode="External"/><Relationship Id="rId17" Type="http://schemas.openxmlformats.org/officeDocument/2006/relationships/chart" Target="charts/chart1.xml"/><Relationship Id="rId25" Type="http://schemas.openxmlformats.org/officeDocument/2006/relationships/hyperlink" Target="consultantplus://offline/ref=8F10C197789C5638EBA2C46468E38E41A310FAD3B3766083C2CED6FFuCX2I%20" TargetMode="External"/><Relationship Id="rId2" Type="http://schemas.openxmlformats.org/officeDocument/2006/relationships/numbering" Target="numbering.xml"/><Relationship Id="rId16" Type="http://schemas.openxmlformats.org/officeDocument/2006/relationships/hyperlink" Target="consultantplus://offline/ref=4E7517F706E49D8F0507558A68962DF7A2EFD8C659DB1A25C4B44B99a0H9I"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E6612F33C52406EFC5F0AEBA2ED64559100616218FA70610DEC1AD5C4W3KCE" TargetMode="External"/><Relationship Id="rId24" Type="http://schemas.openxmlformats.org/officeDocument/2006/relationships/hyperlink" Target="consultantplus://offline/ref=ABB6B23E8C7CD01E755F9B7812A2C30D77D48305A68092F91766B5889ACC050C78B22C2EJAC4M"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consultantplus://offline/ref=7FEDFDC0A46FA91BCF13AD6C094E0D09958C1ED19E20481A05F742426AE3QBI" TargetMode="External"/><Relationship Id="rId10" Type="http://schemas.openxmlformats.org/officeDocument/2006/relationships/hyperlink" Target="consultantplus://offline/ref=0E6612F33C52406EFC5F0AEBA2ED64559100616218FA70610DEC1AD5C4W3KCE" TargetMode="External"/><Relationship Id="rId19"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hyperlink" Target="consultantplus://offline/ref=E4C358F97DADC89D090A8C55AC0452C5BDD581F9AFF04DA014D97979AD3C0767CEB43FE366881824C6L8I" TargetMode="External"/><Relationship Id="rId14" Type="http://schemas.openxmlformats.org/officeDocument/2006/relationships/hyperlink" Target="consultantplus://offline/ref=0E6612F33C52406EFC5F0AEBA2ED64559100616218FA70610DEC1AD5C43CE919B3C903F9EA39E2FEW5K2E" TargetMode="External"/><Relationship Id="rId22" Type="http://schemas.openxmlformats.org/officeDocument/2006/relationships/image" Target="media/image2.png"/><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352375972080592E-2"/>
          <c:y val="0.1202577592356131"/>
          <c:w val="0.92687733759842517"/>
          <c:h val="0.76748672690165309"/>
        </c:manualLayout>
      </c:layout>
      <c:barChart>
        <c:barDir val="col"/>
        <c:grouping val="clustered"/>
        <c:varyColors val="0"/>
        <c:ser>
          <c:idx val="0"/>
          <c:order val="0"/>
          <c:tx>
            <c:strRef>
              <c:f>Лист1!$B$1</c:f>
              <c:strCache>
                <c:ptCount val="1"/>
                <c:pt idx="0">
                  <c:v>2013</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Лист1!$B$2</c:f>
              <c:numCache>
                <c:formatCode>General</c:formatCode>
                <c:ptCount val="1"/>
                <c:pt idx="0">
                  <c:v>91.5</c:v>
                </c:pt>
              </c:numCache>
            </c:numRef>
          </c:val>
        </c:ser>
        <c:ser>
          <c:idx val="1"/>
          <c:order val="1"/>
          <c:tx>
            <c:strRef>
              <c:f>Лист1!$C$1</c:f>
              <c:strCache>
                <c:ptCount val="1"/>
                <c:pt idx="0">
                  <c:v>2014</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Лист1!$C$2</c:f>
              <c:numCache>
                <c:formatCode>General</c:formatCode>
                <c:ptCount val="1"/>
                <c:pt idx="0">
                  <c:v>91.1</c:v>
                </c:pt>
              </c:numCache>
            </c:numRef>
          </c:val>
        </c:ser>
        <c:ser>
          <c:idx val="2"/>
          <c:order val="2"/>
          <c:tx>
            <c:strRef>
              <c:f>Лист1!$D$1</c:f>
              <c:strCache>
                <c:ptCount val="1"/>
                <c:pt idx="0">
                  <c:v>2015</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Лист1!$D$2</c:f>
              <c:numCache>
                <c:formatCode>General</c:formatCode>
                <c:ptCount val="1"/>
                <c:pt idx="0">
                  <c:v>90.7</c:v>
                </c:pt>
              </c:numCache>
            </c:numRef>
          </c:val>
        </c:ser>
        <c:ser>
          <c:idx val="3"/>
          <c:order val="3"/>
          <c:tx>
            <c:strRef>
              <c:f>Лист1!$E$1</c:f>
              <c:strCache>
                <c:ptCount val="1"/>
                <c:pt idx="0">
                  <c:v>2016</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Лист1!$E$2</c:f>
              <c:numCache>
                <c:formatCode>General</c:formatCode>
                <c:ptCount val="1"/>
                <c:pt idx="0">
                  <c:v>90.1</c:v>
                </c:pt>
              </c:numCache>
            </c:numRef>
          </c:val>
        </c:ser>
        <c:ser>
          <c:idx val="4"/>
          <c:order val="4"/>
          <c:tx>
            <c:strRef>
              <c:f>Лист1!$F$1</c:f>
              <c:strCache>
                <c:ptCount val="1"/>
                <c:pt idx="0">
                  <c:v>2017</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Лист1!$A$2</c:f>
              <c:strCache>
                <c:ptCount val="1"/>
                <c:pt idx="0">
                  <c:v> </c:v>
                </c:pt>
              </c:strCache>
            </c:strRef>
          </c:cat>
          <c:val>
            <c:numRef>
              <c:f>Лист1!$F$2</c:f>
              <c:numCache>
                <c:formatCode>General</c:formatCode>
                <c:ptCount val="1"/>
                <c:pt idx="0">
                  <c:v>89.1</c:v>
                </c:pt>
              </c:numCache>
            </c:numRef>
          </c:val>
        </c:ser>
        <c:dLbls>
          <c:dLblPos val="outEnd"/>
          <c:showLegendKey val="0"/>
          <c:showVal val="1"/>
          <c:showCatName val="0"/>
          <c:showSerName val="0"/>
          <c:showPercent val="0"/>
          <c:showBubbleSize val="0"/>
        </c:dLbls>
        <c:gapWidth val="219"/>
        <c:overlap val="-27"/>
        <c:axId val="171972864"/>
        <c:axId val="154788224"/>
      </c:barChart>
      <c:catAx>
        <c:axId val="171972864"/>
        <c:scaling>
          <c:orientation val="minMax"/>
        </c:scaling>
        <c:delete val="1"/>
        <c:axPos val="b"/>
        <c:numFmt formatCode="General" sourceLinked="1"/>
        <c:majorTickMark val="none"/>
        <c:minorTickMark val="none"/>
        <c:tickLblPos val="nextTo"/>
        <c:crossAx val="154788224"/>
        <c:crosses val="autoZero"/>
        <c:auto val="1"/>
        <c:lblAlgn val="ctr"/>
        <c:lblOffset val="100"/>
        <c:noMultiLvlLbl val="0"/>
      </c:catAx>
      <c:valAx>
        <c:axId val="154788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crossAx val="171972864"/>
        <c:crosses val="autoZero"/>
        <c:crossBetween val="between"/>
      </c:valAx>
      <c:spPr>
        <a:noFill/>
        <a:ln>
          <a:noFill/>
        </a:ln>
        <a:effectLst/>
      </c:spPr>
    </c:plotArea>
    <c:legend>
      <c:legendPos val="b"/>
      <c:layout>
        <c:manualLayout>
          <c:xMode val="edge"/>
          <c:yMode val="edge"/>
          <c:x val="9.3954361177411988E-2"/>
          <c:y val="0.93748678235266214"/>
          <c:w val="0.84295227223542524"/>
          <c:h val="4.8339993694589342E-2"/>
        </c:manualLayout>
      </c:layout>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3910109062454163E-2"/>
          <c:y val="4.0583552055993011E-2"/>
          <c:w val="0.88296359694168669"/>
          <c:h val="0.74958880139982498"/>
        </c:manualLayout>
      </c:layout>
      <c:barChart>
        <c:barDir val="col"/>
        <c:grouping val="clustered"/>
        <c:varyColors val="0"/>
        <c:ser>
          <c:idx val="0"/>
          <c:order val="0"/>
          <c:tx>
            <c:strRef>
              <c:f>Лист1!$B$1</c:f>
              <c:strCache>
                <c:ptCount val="1"/>
                <c:pt idx="0">
                  <c:v>родившихся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943</c:v>
                </c:pt>
                <c:pt idx="1">
                  <c:v>949</c:v>
                </c:pt>
                <c:pt idx="2">
                  <c:v>984</c:v>
                </c:pt>
                <c:pt idx="3">
                  <c:v>909</c:v>
                </c:pt>
                <c:pt idx="4">
                  <c:v>811</c:v>
                </c:pt>
              </c:numCache>
            </c:numRef>
          </c:val>
        </c:ser>
        <c:ser>
          <c:idx val="1"/>
          <c:order val="1"/>
          <c:tx>
            <c:strRef>
              <c:f>Лист1!$C$1</c:f>
              <c:strCache>
                <c:ptCount val="1"/>
                <c:pt idx="0">
                  <c:v>умерших</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Лист1!$C$2:$C$6</c:f>
              <c:numCache>
                <c:formatCode>General</c:formatCode>
                <c:ptCount val="5"/>
                <c:pt idx="0">
                  <c:v>1434</c:v>
                </c:pt>
                <c:pt idx="1">
                  <c:v>1487</c:v>
                </c:pt>
                <c:pt idx="2">
                  <c:v>1445</c:v>
                </c:pt>
                <c:pt idx="3">
                  <c:v>1462</c:v>
                </c:pt>
                <c:pt idx="4">
                  <c:v>1326</c:v>
                </c:pt>
              </c:numCache>
            </c:numRef>
          </c:val>
        </c:ser>
        <c:ser>
          <c:idx val="2"/>
          <c:order val="2"/>
          <c:tx>
            <c:strRef>
              <c:f>Лист1!$D$1</c:f>
              <c:strCache>
                <c:ptCount val="1"/>
                <c:pt idx="0">
                  <c:v>прирост</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Лист1!$D$2:$D$6</c:f>
              <c:numCache>
                <c:formatCode>General</c:formatCode>
                <c:ptCount val="5"/>
                <c:pt idx="0">
                  <c:v>-491</c:v>
                </c:pt>
                <c:pt idx="1">
                  <c:v>-538</c:v>
                </c:pt>
                <c:pt idx="2">
                  <c:v>-461</c:v>
                </c:pt>
                <c:pt idx="3">
                  <c:v>-553</c:v>
                </c:pt>
                <c:pt idx="4">
                  <c:v>-515</c:v>
                </c:pt>
              </c:numCache>
            </c:numRef>
          </c:val>
        </c:ser>
        <c:dLbls>
          <c:dLblPos val="outEnd"/>
          <c:showLegendKey val="0"/>
          <c:showVal val="1"/>
          <c:showCatName val="0"/>
          <c:showSerName val="0"/>
          <c:showPercent val="0"/>
          <c:showBubbleSize val="0"/>
        </c:dLbls>
        <c:gapWidth val="219"/>
        <c:overlap val="-27"/>
        <c:axId val="171637376"/>
        <c:axId val="189669760"/>
      </c:barChart>
      <c:catAx>
        <c:axId val="171637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crossAx val="189669760"/>
        <c:crosses val="autoZero"/>
        <c:auto val="1"/>
        <c:lblAlgn val="ctr"/>
        <c:lblOffset val="100"/>
        <c:noMultiLvlLbl val="0"/>
      </c:catAx>
      <c:valAx>
        <c:axId val="1896697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crossAx val="171637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774327122153208E-2"/>
          <c:y val="9.7777777777777783E-2"/>
          <c:w val="0.95445134575569357"/>
          <c:h val="0.78460472440944884"/>
        </c:manualLayout>
      </c:layout>
      <c:barChart>
        <c:barDir val="col"/>
        <c:grouping val="clustered"/>
        <c:varyColors val="0"/>
        <c:ser>
          <c:idx val="0"/>
          <c:order val="0"/>
          <c:tx>
            <c:strRef>
              <c:f>Лист1!$B$1</c:f>
              <c:strCache>
                <c:ptCount val="1"/>
                <c:pt idx="0">
                  <c:v>прибыло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3070</c:v>
                </c:pt>
                <c:pt idx="1">
                  <c:v>2588</c:v>
                </c:pt>
                <c:pt idx="2">
                  <c:v>2377</c:v>
                </c:pt>
                <c:pt idx="3">
                  <c:v>2246</c:v>
                </c:pt>
                <c:pt idx="4">
                  <c:v>2054</c:v>
                </c:pt>
              </c:numCache>
            </c:numRef>
          </c:val>
        </c:ser>
        <c:ser>
          <c:idx val="1"/>
          <c:order val="1"/>
          <c:tx>
            <c:strRef>
              <c:f>Лист1!$C$1</c:f>
              <c:strCache>
                <c:ptCount val="1"/>
                <c:pt idx="0">
                  <c:v>выбыло</c:v>
                </c:pt>
              </c:strCache>
            </c:strRef>
          </c:tx>
          <c:spPr>
            <a:solidFill>
              <a:schemeClr val="accent2"/>
            </a:solidFill>
            <a:ln>
              <a:noFill/>
            </a:ln>
            <a:effectLst/>
          </c:spPr>
          <c:invertIfNegative val="0"/>
          <c:dLbls>
            <c:dLbl>
              <c:idx val="0"/>
              <c:layout>
                <c:manualLayout>
                  <c:x val="2.0703933747412008E-2"/>
                  <c:y val="8.8888888888888889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844720496894374E-2"/>
                  <c:y val="4.4444444444444444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6915113871635536E-2"/>
                  <c:y val="-4.0740270105663978E-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055900621118012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5548654244306264E-2"/>
                  <c:y val="8.8888888888888889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Лист1!$C$2:$C$6</c:f>
              <c:numCache>
                <c:formatCode>General</c:formatCode>
                <c:ptCount val="5"/>
                <c:pt idx="0">
                  <c:v>2648</c:v>
                </c:pt>
                <c:pt idx="1">
                  <c:v>2433</c:v>
                </c:pt>
                <c:pt idx="2">
                  <c:v>2349</c:v>
                </c:pt>
                <c:pt idx="3">
                  <c:v>2347</c:v>
                </c:pt>
                <c:pt idx="4">
                  <c:v>2496</c:v>
                </c:pt>
              </c:numCache>
            </c:numRef>
          </c:val>
        </c:ser>
        <c:ser>
          <c:idx val="2"/>
          <c:order val="2"/>
          <c:tx>
            <c:strRef>
              <c:f>Лист1!$D$1</c:f>
              <c:strCache>
                <c:ptCount val="1"/>
                <c:pt idx="0">
                  <c:v>миграционный прирост (убыль)</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2013</c:v>
                </c:pt>
                <c:pt idx="1">
                  <c:v>2014</c:v>
                </c:pt>
                <c:pt idx="2">
                  <c:v>2015</c:v>
                </c:pt>
                <c:pt idx="3">
                  <c:v>2016</c:v>
                </c:pt>
                <c:pt idx="4">
                  <c:v>2017</c:v>
                </c:pt>
              </c:numCache>
            </c:numRef>
          </c:cat>
          <c:val>
            <c:numRef>
              <c:f>Лист1!$D$2:$D$6</c:f>
              <c:numCache>
                <c:formatCode>General</c:formatCode>
                <c:ptCount val="5"/>
                <c:pt idx="0">
                  <c:v>422</c:v>
                </c:pt>
                <c:pt idx="1">
                  <c:v>155</c:v>
                </c:pt>
                <c:pt idx="2">
                  <c:v>28</c:v>
                </c:pt>
                <c:pt idx="3">
                  <c:v>-101</c:v>
                </c:pt>
                <c:pt idx="4">
                  <c:v>-442</c:v>
                </c:pt>
              </c:numCache>
            </c:numRef>
          </c:val>
        </c:ser>
        <c:dLbls>
          <c:dLblPos val="outEnd"/>
          <c:showLegendKey val="0"/>
          <c:showVal val="1"/>
          <c:showCatName val="0"/>
          <c:showSerName val="0"/>
          <c:showPercent val="0"/>
          <c:showBubbleSize val="0"/>
        </c:dLbls>
        <c:gapWidth val="219"/>
        <c:overlap val="-27"/>
        <c:axId val="189692544"/>
        <c:axId val="189706624"/>
      </c:barChart>
      <c:catAx>
        <c:axId val="189692544"/>
        <c:scaling>
          <c:orientation val="minMax"/>
        </c:scaling>
        <c:delete val="1"/>
        <c:axPos val="b"/>
        <c:numFmt formatCode="General" sourceLinked="1"/>
        <c:majorTickMark val="none"/>
        <c:minorTickMark val="none"/>
        <c:tickLblPos val="nextTo"/>
        <c:crossAx val="189706624"/>
        <c:crosses val="autoZero"/>
        <c:auto val="1"/>
        <c:lblAlgn val="ctr"/>
        <c:lblOffset val="100"/>
        <c:noMultiLvlLbl val="0"/>
      </c:catAx>
      <c:valAx>
        <c:axId val="18970662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896925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7BF99-0919-49C2-9020-D41983E66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87</Pages>
  <Words>31786</Words>
  <Characters>181185</Characters>
  <Application>Microsoft Office Word</Application>
  <DocSecurity>0</DocSecurity>
  <Lines>1509</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Колобова</dc:creator>
  <cp:lastModifiedBy>Ирбаиева</cp:lastModifiedBy>
  <cp:revision>5</cp:revision>
  <cp:lastPrinted>2021-03-04T08:57:00Z</cp:lastPrinted>
  <dcterms:created xsi:type="dcterms:W3CDTF">2025-01-23T09:53:00Z</dcterms:created>
  <dcterms:modified xsi:type="dcterms:W3CDTF">2025-01-28T12:58:00Z</dcterms:modified>
</cp:coreProperties>
</file>